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000" w:lineRule="exact"/>
        <w:jc w:val="center"/>
        <w:rPr>
          <w:rFonts w:ascii="仿宋" w:hAnsi="仿宋" w:eastAsia="仿宋" w:cs="仿宋"/>
          <w:b/>
          <w:color w:val="auto"/>
          <w:sz w:val="52"/>
          <w:highlight w:val="none"/>
        </w:rPr>
      </w:pPr>
      <w:r>
        <w:rPr>
          <w:rFonts w:hint="eastAsia" w:ascii="仿宋" w:hAnsi="仿宋" w:eastAsia="仿宋" w:cs="仿宋"/>
          <w:b/>
          <w:color w:val="auto"/>
          <w:sz w:val="52"/>
          <w:highlight w:val="none"/>
        </w:rPr>
        <w:t>东莞市万江街道政府采购</w:t>
      </w:r>
    </w:p>
    <w:p>
      <w:pPr>
        <w:spacing w:line="1100" w:lineRule="exact"/>
        <w:jc w:val="center"/>
        <w:rPr>
          <w:rFonts w:ascii="仿宋" w:hAnsi="仿宋" w:eastAsia="仿宋" w:cs="仿宋"/>
          <w:color w:val="auto"/>
          <w:sz w:val="90"/>
          <w:highlight w:val="none"/>
        </w:rPr>
      </w:pPr>
    </w:p>
    <w:p>
      <w:pPr>
        <w:spacing w:line="1100" w:lineRule="exact"/>
        <w:jc w:val="center"/>
        <w:rPr>
          <w:rFonts w:ascii="仿宋" w:hAnsi="仿宋" w:eastAsia="仿宋" w:cs="仿宋"/>
          <w:b/>
          <w:color w:val="auto"/>
          <w:sz w:val="90"/>
          <w:highlight w:val="none"/>
        </w:rPr>
      </w:pPr>
      <w:r>
        <w:rPr>
          <w:rFonts w:hint="eastAsia" w:ascii="仿宋" w:hAnsi="仿宋" w:eastAsia="仿宋" w:cs="仿宋"/>
          <w:b/>
          <w:color w:val="auto"/>
          <w:sz w:val="90"/>
          <w:highlight w:val="none"/>
        </w:rPr>
        <w:t>招</w:t>
      </w:r>
    </w:p>
    <w:p>
      <w:pPr>
        <w:spacing w:line="1100" w:lineRule="exact"/>
        <w:jc w:val="center"/>
        <w:rPr>
          <w:rFonts w:ascii="仿宋" w:hAnsi="仿宋" w:eastAsia="仿宋" w:cs="仿宋"/>
          <w:b/>
          <w:color w:val="auto"/>
          <w:sz w:val="90"/>
          <w:highlight w:val="none"/>
        </w:rPr>
      </w:pPr>
      <w:r>
        <w:rPr>
          <w:rFonts w:hint="eastAsia" w:ascii="仿宋" w:hAnsi="仿宋" w:eastAsia="仿宋" w:cs="仿宋"/>
          <w:b/>
          <w:color w:val="auto"/>
          <w:sz w:val="90"/>
          <w:highlight w:val="none"/>
        </w:rPr>
        <w:t>标</w:t>
      </w:r>
    </w:p>
    <w:p>
      <w:pPr>
        <w:spacing w:line="1100" w:lineRule="exact"/>
        <w:jc w:val="center"/>
        <w:rPr>
          <w:rFonts w:ascii="仿宋" w:hAnsi="仿宋" w:eastAsia="仿宋" w:cs="仿宋"/>
          <w:b/>
          <w:color w:val="auto"/>
          <w:sz w:val="90"/>
          <w:highlight w:val="none"/>
        </w:rPr>
      </w:pPr>
      <w:r>
        <w:rPr>
          <w:rFonts w:hint="eastAsia" w:ascii="仿宋" w:hAnsi="仿宋" w:eastAsia="仿宋" w:cs="仿宋"/>
          <w:b/>
          <w:color w:val="auto"/>
          <w:sz w:val="90"/>
          <w:highlight w:val="none"/>
        </w:rPr>
        <w:t>文</w:t>
      </w:r>
    </w:p>
    <w:p>
      <w:pPr>
        <w:spacing w:line="1100" w:lineRule="exact"/>
        <w:jc w:val="center"/>
        <w:rPr>
          <w:rFonts w:ascii="仿宋" w:hAnsi="仿宋" w:eastAsia="仿宋" w:cs="仿宋"/>
          <w:b/>
          <w:color w:val="auto"/>
          <w:sz w:val="90"/>
          <w:highlight w:val="none"/>
        </w:rPr>
      </w:pPr>
      <w:r>
        <w:rPr>
          <w:rFonts w:hint="eastAsia" w:ascii="仿宋" w:hAnsi="仿宋" w:eastAsia="仿宋" w:cs="仿宋"/>
          <w:b/>
          <w:color w:val="auto"/>
          <w:sz w:val="90"/>
          <w:highlight w:val="none"/>
        </w:rPr>
        <w:t>件</w:t>
      </w:r>
    </w:p>
    <w:p>
      <w:pPr>
        <w:spacing w:line="600" w:lineRule="exact"/>
        <w:jc w:val="center"/>
        <w:rPr>
          <w:rFonts w:ascii="仿宋" w:hAnsi="仿宋" w:eastAsia="仿宋" w:cs="仿宋"/>
          <w:b/>
          <w:color w:val="auto"/>
          <w:sz w:val="28"/>
          <w:highlight w:val="none"/>
        </w:rPr>
      </w:pPr>
    </w:p>
    <w:p>
      <w:pPr>
        <w:spacing w:line="600" w:lineRule="exact"/>
        <w:jc w:val="center"/>
        <w:rPr>
          <w:rFonts w:ascii="仿宋" w:hAnsi="仿宋" w:eastAsia="仿宋" w:cs="仿宋"/>
          <w:b/>
          <w:color w:val="auto"/>
          <w:sz w:val="28"/>
          <w:highlight w:val="none"/>
        </w:rPr>
      </w:pPr>
    </w:p>
    <w:p>
      <w:pPr>
        <w:spacing w:line="600" w:lineRule="exact"/>
        <w:jc w:val="center"/>
        <w:rPr>
          <w:rFonts w:ascii="仿宋" w:hAnsi="仿宋" w:eastAsia="仿宋" w:cs="仿宋"/>
          <w:b/>
          <w:color w:val="auto"/>
          <w:sz w:val="28"/>
          <w:highlight w:val="none"/>
        </w:rPr>
      </w:pPr>
    </w:p>
    <w:p>
      <w:pPr>
        <w:spacing w:line="600" w:lineRule="exact"/>
        <w:jc w:val="center"/>
        <w:rPr>
          <w:rFonts w:ascii="仿宋" w:hAnsi="仿宋" w:eastAsia="仿宋" w:cs="仿宋"/>
          <w:b/>
          <w:color w:val="auto"/>
          <w:sz w:val="28"/>
          <w:highlight w:val="none"/>
        </w:rPr>
      </w:pPr>
    </w:p>
    <w:p>
      <w:pPr>
        <w:snapToGrid w:val="0"/>
        <w:spacing w:line="600" w:lineRule="exact"/>
        <w:rPr>
          <w:rFonts w:ascii="仿宋" w:hAnsi="仿宋" w:eastAsia="仿宋" w:cs="仿宋"/>
          <w:b/>
          <w:color w:val="auto"/>
          <w:sz w:val="30"/>
          <w:szCs w:val="30"/>
          <w:highlight w:val="none"/>
        </w:rPr>
      </w:pPr>
      <w:r>
        <w:rPr>
          <w:rFonts w:hint="eastAsia" w:ascii="仿宋" w:hAnsi="仿宋" w:eastAsia="仿宋" w:cs="仿宋"/>
          <w:b/>
          <w:color w:val="auto"/>
          <w:sz w:val="30"/>
          <w:szCs w:val="30"/>
          <w:highlight w:val="none"/>
        </w:rPr>
        <w:t>项目编号：WJGP2021006</w:t>
      </w:r>
      <w:r>
        <w:rPr>
          <w:rFonts w:hint="eastAsia" w:eastAsia="仿宋"/>
          <w:b/>
          <w:color w:val="auto"/>
          <w:sz w:val="30"/>
          <w:szCs w:val="30"/>
          <w:highlight w:val="none"/>
          <w:lang w:val="en-US" w:eastAsia="zh-CN"/>
        </w:rPr>
        <w:t xml:space="preserve"> </w:t>
      </w:r>
      <w:r>
        <w:rPr>
          <w:rFonts w:hint="eastAsia" w:ascii="仿宋" w:hAnsi="仿宋" w:eastAsia="仿宋" w:cs="仿宋"/>
          <w:b/>
          <w:color w:val="auto"/>
          <w:sz w:val="30"/>
          <w:szCs w:val="30"/>
          <w:highlight w:val="none"/>
        </w:rPr>
        <w:t xml:space="preserve"> </w:t>
      </w:r>
    </w:p>
    <w:p>
      <w:pPr>
        <w:snapToGrid w:val="0"/>
        <w:spacing w:line="600" w:lineRule="exact"/>
        <w:ind w:left="1435" w:leftChars="-1" w:hanging="1437" w:hangingChars="477"/>
        <w:rPr>
          <w:rFonts w:hint="eastAsia" w:ascii="仿宋" w:hAnsi="仿宋" w:eastAsia="仿宋" w:cs="仿宋"/>
          <w:b/>
          <w:color w:val="auto"/>
          <w:sz w:val="30"/>
          <w:szCs w:val="30"/>
          <w:highlight w:val="none"/>
          <w:lang w:val="en-US" w:eastAsia="zh-CN"/>
        </w:rPr>
      </w:pPr>
      <w:r>
        <w:rPr>
          <w:rFonts w:hint="eastAsia" w:ascii="仿宋" w:hAnsi="仿宋" w:eastAsia="仿宋" w:cs="仿宋"/>
          <w:b/>
          <w:color w:val="auto"/>
          <w:sz w:val="30"/>
          <w:szCs w:val="30"/>
          <w:highlight w:val="none"/>
        </w:rPr>
        <w:t>项目名称：</w:t>
      </w:r>
      <w:bookmarkStart w:id="0" w:name="OLE_LINK1"/>
      <w:r>
        <w:rPr>
          <w:rFonts w:hint="eastAsia" w:ascii="仿宋" w:hAnsi="仿宋" w:eastAsia="仿宋" w:cs="仿宋"/>
          <w:b/>
          <w:bCs w:val="0"/>
          <w:color w:val="auto"/>
          <w:sz w:val="30"/>
          <w:szCs w:val="30"/>
          <w:highlight w:val="none"/>
          <w:lang w:eastAsia="zh-CN"/>
        </w:rPr>
        <w:t>万江消防队</w:t>
      </w:r>
      <w:r>
        <w:rPr>
          <w:rFonts w:hint="eastAsia" w:ascii="仿宋" w:hAnsi="仿宋" w:eastAsia="仿宋" w:cs="仿宋"/>
          <w:b/>
          <w:bCs w:val="0"/>
          <w:color w:val="auto"/>
          <w:sz w:val="30"/>
          <w:szCs w:val="30"/>
          <w:highlight w:val="none"/>
        </w:rPr>
        <w:t>食堂食材配送服务</w:t>
      </w:r>
      <w:r>
        <w:rPr>
          <w:rFonts w:hint="eastAsia" w:ascii="仿宋" w:hAnsi="仿宋" w:eastAsia="仿宋" w:cs="仿宋"/>
          <w:b/>
          <w:bCs w:val="0"/>
          <w:color w:val="auto"/>
          <w:sz w:val="30"/>
          <w:szCs w:val="30"/>
          <w:highlight w:val="none"/>
          <w:lang w:eastAsia="zh-CN"/>
        </w:rPr>
        <w:t>项目</w:t>
      </w:r>
    </w:p>
    <w:p>
      <w:pPr>
        <w:pStyle w:val="2"/>
        <w:rPr>
          <w:color w:val="auto"/>
          <w:highlight w:val="none"/>
        </w:rPr>
      </w:pPr>
    </w:p>
    <w:bookmarkEnd w:id="0"/>
    <w:p>
      <w:pPr>
        <w:snapToGrid w:val="0"/>
        <w:spacing w:line="600" w:lineRule="exact"/>
        <w:jc w:val="center"/>
        <w:rPr>
          <w:rFonts w:ascii="仿宋" w:hAnsi="仿宋" w:eastAsia="仿宋" w:cs="仿宋"/>
          <w:b/>
          <w:color w:val="auto"/>
          <w:sz w:val="30"/>
          <w:szCs w:val="30"/>
          <w:highlight w:val="none"/>
        </w:rPr>
      </w:pPr>
      <w:r>
        <w:rPr>
          <w:rFonts w:hint="eastAsia" w:ascii="仿宋" w:hAnsi="仿宋" w:eastAsia="仿宋" w:cs="仿宋"/>
          <w:b/>
          <w:color w:val="auto"/>
          <w:sz w:val="30"/>
          <w:szCs w:val="30"/>
          <w:highlight w:val="none"/>
        </w:rPr>
        <w:t>东莞市万江招投标服务所</w:t>
      </w:r>
    </w:p>
    <w:p>
      <w:pPr>
        <w:snapToGrid w:val="0"/>
        <w:spacing w:line="600" w:lineRule="exact"/>
        <w:jc w:val="center"/>
        <w:rPr>
          <w:rFonts w:ascii="仿宋" w:hAnsi="仿宋" w:eastAsia="仿宋" w:cs="仿宋"/>
          <w:color w:val="auto"/>
          <w:szCs w:val="21"/>
          <w:highlight w:val="none"/>
        </w:rPr>
      </w:pPr>
      <w:r>
        <w:rPr>
          <w:rFonts w:hint="eastAsia" w:ascii="仿宋" w:hAnsi="仿宋" w:eastAsia="仿宋" w:cs="仿宋"/>
          <w:b/>
          <w:color w:val="auto"/>
          <w:sz w:val="30"/>
          <w:szCs w:val="30"/>
          <w:highlight w:val="none"/>
          <w:lang w:val="en-US" w:eastAsia="zh-CN"/>
        </w:rPr>
        <w:t>2021</w:t>
      </w:r>
      <w:r>
        <w:rPr>
          <w:rFonts w:hint="eastAsia" w:ascii="仿宋" w:hAnsi="仿宋" w:eastAsia="仿宋" w:cs="仿宋"/>
          <w:b/>
          <w:color w:val="auto"/>
          <w:sz w:val="30"/>
          <w:szCs w:val="30"/>
          <w:highlight w:val="none"/>
        </w:rPr>
        <w:t>年</w:t>
      </w:r>
      <w:r>
        <w:rPr>
          <w:rFonts w:hint="eastAsia" w:ascii="仿宋" w:hAnsi="仿宋" w:eastAsia="仿宋" w:cs="仿宋"/>
          <w:b/>
          <w:color w:val="auto"/>
          <w:sz w:val="30"/>
          <w:szCs w:val="30"/>
          <w:highlight w:val="none"/>
          <w:lang w:val="en-US" w:eastAsia="zh-CN"/>
        </w:rPr>
        <w:t>9</w:t>
      </w:r>
      <w:r>
        <w:rPr>
          <w:rFonts w:hint="eastAsia" w:ascii="仿宋" w:hAnsi="仿宋" w:eastAsia="仿宋" w:cs="仿宋"/>
          <w:b/>
          <w:color w:val="auto"/>
          <w:sz w:val="30"/>
          <w:szCs w:val="30"/>
          <w:highlight w:val="none"/>
        </w:rPr>
        <w:t>月</w:t>
      </w:r>
      <w:r>
        <w:rPr>
          <w:rFonts w:hint="eastAsia" w:ascii="仿宋" w:hAnsi="仿宋" w:eastAsia="仿宋" w:cs="仿宋"/>
          <w:b/>
          <w:color w:val="auto"/>
          <w:sz w:val="30"/>
          <w:szCs w:val="30"/>
          <w:highlight w:val="none"/>
          <w:lang w:val="en-US" w:eastAsia="zh-CN"/>
        </w:rPr>
        <w:t>29</w:t>
      </w:r>
      <w:r>
        <w:rPr>
          <w:rFonts w:hint="eastAsia" w:ascii="仿宋" w:hAnsi="仿宋" w:eastAsia="仿宋" w:cs="仿宋"/>
          <w:b/>
          <w:color w:val="auto"/>
          <w:sz w:val="30"/>
          <w:szCs w:val="30"/>
          <w:highlight w:val="none"/>
        </w:rPr>
        <w:t>日</w:t>
      </w:r>
      <w:r>
        <w:rPr>
          <w:rFonts w:hint="eastAsia" w:ascii="仿宋" w:hAnsi="仿宋" w:eastAsia="仿宋" w:cs="仿宋"/>
          <w:b/>
          <w:color w:val="auto"/>
          <w:sz w:val="30"/>
          <w:szCs w:val="30"/>
          <w:highlight w:val="none"/>
        </w:rPr>
        <w:br w:type="page"/>
      </w:r>
      <w:r>
        <w:rPr>
          <w:rFonts w:hint="eastAsia" w:ascii="仿宋" w:hAnsi="仿宋" w:eastAsia="仿宋" w:cs="仿宋"/>
          <w:b/>
          <w:color w:val="auto"/>
          <w:spacing w:val="20"/>
          <w:sz w:val="28"/>
          <w:szCs w:val="28"/>
          <w:highlight w:val="none"/>
        </w:rPr>
        <w:t>目     录</w:t>
      </w:r>
    </w:p>
    <w:p>
      <w:pPr>
        <w:spacing w:line="320" w:lineRule="exact"/>
        <w:rPr>
          <w:rFonts w:ascii="仿宋" w:hAnsi="仿宋" w:eastAsia="仿宋" w:cs="仿宋"/>
          <w:color w:val="auto"/>
          <w:szCs w:val="21"/>
          <w:highlight w:val="none"/>
        </w:rPr>
      </w:pPr>
    </w:p>
    <w:p>
      <w:pPr>
        <w:pStyle w:val="17"/>
        <w:tabs>
          <w:tab w:val="right" w:leader="dot" w:pos="8845"/>
          <w:tab w:val="clear" w:pos="8835"/>
        </w:tabs>
        <w:rPr>
          <w:rFonts w:hint="eastAsia" w:ascii="仿宋_GB2312" w:hAnsi="仿宋_GB2312" w:eastAsia="仿宋_GB2312" w:cs="仿宋_GB2312"/>
          <w:color w:val="auto"/>
          <w:sz w:val="24"/>
          <w:szCs w:val="24"/>
          <w:highlight w:val="none"/>
        </w:rPr>
      </w:pPr>
      <w:r>
        <w:rPr>
          <w:rFonts w:hint="eastAsia" w:ascii="仿宋" w:hAnsi="仿宋" w:eastAsia="仿宋" w:cs="仿宋"/>
          <w:color w:val="auto"/>
          <w:sz w:val="18"/>
          <w:szCs w:val="18"/>
          <w:highlight w:val="none"/>
        </w:rPr>
        <w:fldChar w:fldCharType="begin"/>
      </w:r>
      <w:r>
        <w:rPr>
          <w:rFonts w:hint="eastAsia" w:ascii="仿宋" w:hAnsi="仿宋" w:eastAsia="仿宋" w:cs="仿宋"/>
          <w:color w:val="auto"/>
          <w:sz w:val="18"/>
          <w:szCs w:val="18"/>
          <w:highlight w:val="none"/>
        </w:rPr>
        <w:instrText xml:space="preserve"> TOC \o "1-3" \h \z \u </w:instrText>
      </w:r>
      <w:r>
        <w:rPr>
          <w:rFonts w:hint="eastAsia" w:ascii="仿宋" w:hAnsi="仿宋" w:eastAsia="仿宋" w:cs="仿宋"/>
          <w:color w:val="auto"/>
          <w:sz w:val="18"/>
          <w:szCs w:val="18"/>
          <w:highlight w:val="none"/>
        </w:rPr>
        <w:fldChar w:fldCharType="separate"/>
      </w:r>
      <w:r>
        <w:rPr>
          <w:rFonts w:hint="eastAsia" w:ascii="仿宋_GB2312" w:hAnsi="仿宋_GB2312" w:eastAsia="仿宋_GB2312" w:cs="仿宋_GB2312"/>
          <w:color w:val="auto"/>
          <w:szCs w:val="24"/>
          <w:highlight w:val="none"/>
        </w:rPr>
        <w:fldChar w:fldCharType="begin"/>
      </w:r>
      <w:r>
        <w:rPr>
          <w:rFonts w:hint="eastAsia" w:ascii="仿宋_GB2312" w:hAnsi="仿宋_GB2312" w:eastAsia="仿宋_GB2312" w:cs="仿宋_GB2312"/>
          <w:color w:val="auto"/>
          <w:szCs w:val="24"/>
          <w:highlight w:val="none"/>
        </w:rPr>
        <w:instrText xml:space="preserve"> HYPERLINK \l "_Toc1944" </w:instrText>
      </w:r>
      <w:r>
        <w:rPr>
          <w:rFonts w:hint="eastAsia" w:ascii="仿宋_GB2312" w:hAnsi="仿宋_GB2312" w:eastAsia="仿宋_GB2312" w:cs="仿宋_GB2312"/>
          <w:color w:val="auto"/>
          <w:szCs w:val="24"/>
          <w:highlight w:val="none"/>
        </w:rPr>
        <w:fldChar w:fldCharType="separate"/>
      </w:r>
      <w:r>
        <w:rPr>
          <w:rFonts w:hint="eastAsia" w:ascii="仿宋_GB2312" w:hAnsi="仿宋_GB2312" w:eastAsia="仿宋_GB2312" w:cs="仿宋_GB2312"/>
          <w:bCs/>
          <w:color w:val="auto"/>
          <w:spacing w:val="20"/>
          <w:sz w:val="24"/>
          <w:szCs w:val="24"/>
          <w:highlight w:val="none"/>
        </w:rPr>
        <w:t>第一章 投标邀请</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_Toc1944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4</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20"/>
        <w:tabs>
          <w:tab w:val="right" w:leader="dot" w:pos="8845"/>
          <w:tab w:val="clear" w:pos="883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"_Toc1934"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投 标 邀 请 函</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_Toc1934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5</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7"/>
        <w:tabs>
          <w:tab w:val="right" w:leader="dot" w:pos="8845"/>
          <w:tab w:val="clear" w:pos="883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Cs w:val="24"/>
          <w:highlight w:val="none"/>
        </w:rPr>
        <w:fldChar w:fldCharType="begin"/>
      </w:r>
      <w:r>
        <w:rPr>
          <w:rFonts w:hint="eastAsia" w:ascii="仿宋_GB2312" w:hAnsi="仿宋_GB2312" w:eastAsia="仿宋_GB2312" w:cs="仿宋_GB2312"/>
          <w:color w:val="auto"/>
          <w:szCs w:val="24"/>
          <w:highlight w:val="none"/>
        </w:rPr>
        <w:instrText xml:space="preserve"> HYPERLINK \l "_Toc17349" </w:instrText>
      </w:r>
      <w:r>
        <w:rPr>
          <w:rFonts w:hint="eastAsia" w:ascii="仿宋_GB2312" w:hAnsi="仿宋_GB2312" w:eastAsia="仿宋_GB2312" w:cs="仿宋_GB2312"/>
          <w:color w:val="auto"/>
          <w:szCs w:val="24"/>
          <w:highlight w:val="none"/>
        </w:rPr>
        <w:fldChar w:fldCharType="separate"/>
      </w:r>
      <w:r>
        <w:rPr>
          <w:rFonts w:hint="eastAsia" w:ascii="仿宋_GB2312" w:hAnsi="仿宋_GB2312" w:eastAsia="仿宋_GB2312" w:cs="仿宋_GB2312"/>
          <w:color w:val="auto"/>
          <w:spacing w:val="20"/>
          <w:sz w:val="24"/>
          <w:szCs w:val="24"/>
          <w:highlight w:val="none"/>
        </w:rPr>
        <w:t>第二章 供应商须知资料表</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pacing w:val="0"/>
          <w:sz w:val="24"/>
          <w:szCs w:val="24"/>
          <w:highlight w:val="none"/>
        </w:rPr>
        <w:fldChar w:fldCharType="begin"/>
      </w:r>
      <w:r>
        <w:rPr>
          <w:rFonts w:hint="eastAsia" w:ascii="仿宋_GB2312" w:hAnsi="仿宋_GB2312" w:eastAsia="仿宋_GB2312" w:cs="仿宋_GB2312"/>
          <w:color w:val="auto"/>
          <w:spacing w:val="0"/>
          <w:sz w:val="24"/>
          <w:szCs w:val="24"/>
          <w:highlight w:val="none"/>
        </w:rPr>
        <w:instrText xml:space="preserve"> PAGEREF _Toc17349 </w:instrText>
      </w:r>
      <w:r>
        <w:rPr>
          <w:rFonts w:hint="eastAsia" w:ascii="仿宋_GB2312" w:hAnsi="仿宋_GB2312" w:eastAsia="仿宋_GB2312" w:cs="仿宋_GB2312"/>
          <w:color w:val="auto"/>
          <w:spacing w:val="0"/>
          <w:sz w:val="24"/>
          <w:szCs w:val="24"/>
          <w:highlight w:val="none"/>
        </w:rPr>
        <w:fldChar w:fldCharType="separate"/>
      </w:r>
      <w:r>
        <w:rPr>
          <w:rFonts w:hint="eastAsia" w:ascii="仿宋_GB2312" w:hAnsi="仿宋_GB2312" w:eastAsia="仿宋_GB2312" w:cs="仿宋_GB2312"/>
          <w:color w:val="auto"/>
          <w:spacing w:val="0"/>
          <w:sz w:val="24"/>
          <w:szCs w:val="24"/>
          <w:highlight w:val="none"/>
        </w:rPr>
        <w:t>8</w:t>
      </w:r>
      <w:r>
        <w:rPr>
          <w:rFonts w:hint="eastAsia" w:ascii="仿宋_GB2312" w:hAnsi="仿宋_GB2312" w:eastAsia="仿宋_GB2312" w:cs="仿宋_GB2312"/>
          <w:color w:val="auto"/>
          <w:spacing w:val="0"/>
          <w:sz w:val="24"/>
          <w:szCs w:val="24"/>
          <w:highlight w:val="none"/>
        </w:rPr>
        <w:fldChar w:fldCharType="end"/>
      </w:r>
      <w:r>
        <w:rPr>
          <w:rFonts w:hint="eastAsia" w:ascii="仿宋_GB2312" w:hAnsi="仿宋_GB2312" w:eastAsia="仿宋_GB2312" w:cs="仿宋_GB2312"/>
          <w:color w:val="auto"/>
          <w:spacing w:val="0"/>
          <w:sz w:val="24"/>
          <w:szCs w:val="24"/>
          <w:highlight w:val="none"/>
        </w:rPr>
        <w:fldChar w:fldCharType="end"/>
      </w:r>
    </w:p>
    <w:p>
      <w:pPr>
        <w:pStyle w:val="17"/>
        <w:tabs>
          <w:tab w:val="right" w:leader="dot" w:pos="8845"/>
          <w:tab w:val="clear" w:pos="883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Cs w:val="24"/>
          <w:highlight w:val="none"/>
        </w:rPr>
        <w:fldChar w:fldCharType="begin"/>
      </w:r>
      <w:r>
        <w:rPr>
          <w:rFonts w:hint="eastAsia" w:ascii="仿宋_GB2312" w:hAnsi="仿宋_GB2312" w:eastAsia="仿宋_GB2312" w:cs="仿宋_GB2312"/>
          <w:color w:val="auto"/>
          <w:szCs w:val="24"/>
          <w:highlight w:val="none"/>
        </w:rPr>
        <w:instrText xml:space="preserve"> HYPERLINK \l "_Toc11076" </w:instrText>
      </w:r>
      <w:r>
        <w:rPr>
          <w:rFonts w:hint="eastAsia" w:ascii="仿宋_GB2312" w:hAnsi="仿宋_GB2312" w:eastAsia="仿宋_GB2312" w:cs="仿宋_GB2312"/>
          <w:color w:val="auto"/>
          <w:szCs w:val="24"/>
          <w:highlight w:val="none"/>
        </w:rPr>
        <w:fldChar w:fldCharType="separate"/>
      </w:r>
      <w:r>
        <w:rPr>
          <w:rFonts w:hint="eastAsia" w:ascii="仿宋_GB2312" w:hAnsi="仿宋_GB2312" w:eastAsia="仿宋_GB2312" w:cs="仿宋_GB2312"/>
          <w:color w:val="auto"/>
          <w:spacing w:val="20"/>
          <w:sz w:val="24"/>
          <w:szCs w:val="24"/>
          <w:highlight w:val="none"/>
        </w:rPr>
        <w:t>第三章 供应商须知</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pacing w:val="0"/>
          <w:sz w:val="24"/>
          <w:szCs w:val="24"/>
          <w:highlight w:val="none"/>
        </w:rPr>
        <w:fldChar w:fldCharType="begin"/>
      </w:r>
      <w:r>
        <w:rPr>
          <w:rFonts w:hint="eastAsia" w:ascii="仿宋_GB2312" w:hAnsi="仿宋_GB2312" w:eastAsia="仿宋_GB2312" w:cs="仿宋_GB2312"/>
          <w:color w:val="auto"/>
          <w:spacing w:val="0"/>
          <w:sz w:val="24"/>
          <w:szCs w:val="24"/>
          <w:highlight w:val="none"/>
        </w:rPr>
        <w:instrText xml:space="preserve"> PAGEREF _Toc11076 </w:instrText>
      </w:r>
      <w:r>
        <w:rPr>
          <w:rFonts w:hint="eastAsia" w:ascii="仿宋_GB2312" w:hAnsi="仿宋_GB2312" w:eastAsia="仿宋_GB2312" w:cs="仿宋_GB2312"/>
          <w:color w:val="auto"/>
          <w:spacing w:val="0"/>
          <w:sz w:val="24"/>
          <w:szCs w:val="24"/>
          <w:highlight w:val="none"/>
        </w:rPr>
        <w:fldChar w:fldCharType="separate"/>
      </w:r>
      <w:r>
        <w:rPr>
          <w:rFonts w:hint="eastAsia" w:ascii="仿宋_GB2312" w:hAnsi="仿宋_GB2312" w:eastAsia="仿宋_GB2312" w:cs="仿宋_GB2312"/>
          <w:color w:val="auto"/>
          <w:spacing w:val="0"/>
          <w:sz w:val="24"/>
          <w:szCs w:val="24"/>
          <w:highlight w:val="none"/>
        </w:rPr>
        <w:t>8</w:t>
      </w:r>
      <w:r>
        <w:rPr>
          <w:rFonts w:hint="eastAsia" w:ascii="仿宋_GB2312" w:hAnsi="仿宋_GB2312" w:eastAsia="仿宋_GB2312" w:cs="仿宋_GB2312"/>
          <w:color w:val="auto"/>
          <w:spacing w:val="0"/>
          <w:sz w:val="24"/>
          <w:szCs w:val="24"/>
          <w:highlight w:val="none"/>
        </w:rPr>
        <w:fldChar w:fldCharType="end"/>
      </w:r>
      <w:r>
        <w:rPr>
          <w:rFonts w:hint="eastAsia" w:ascii="仿宋_GB2312" w:hAnsi="仿宋_GB2312" w:eastAsia="仿宋_GB2312" w:cs="仿宋_GB2312"/>
          <w:color w:val="auto"/>
          <w:spacing w:val="0"/>
          <w:sz w:val="24"/>
          <w:szCs w:val="24"/>
          <w:highlight w:val="none"/>
        </w:rPr>
        <w:fldChar w:fldCharType="end"/>
      </w:r>
    </w:p>
    <w:p>
      <w:pPr>
        <w:pStyle w:val="17"/>
        <w:tabs>
          <w:tab w:val="right" w:leader="dot" w:pos="8845"/>
          <w:tab w:val="clear" w:pos="883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Cs w:val="24"/>
          <w:highlight w:val="none"/>
        </w:rPr>
        <w:fldChar w:fldCharType="begin"/>
      </w:r>
      <w:r>
        <w:rPr>
          <w:rFonts w:hint="eastAsia" w:ascii="仿宋_GB2312" w:hAnsi="仿宋_GB2312" w:eastAsia="仿宋_GB2312" w:cs="仿宋_GB2312"/>
          <w:color w:val="auto"/>
          <w:szCs w:val="24"/>
          <w:highlight w:val="none"/>
        </w:rPr>
        <w:instrText xml:space="preserve"> HYPERLINK \l "_Toc28428" </w:instrText>
      </w:r>
      <w:r>
        <w:rPr>
          <w:rFonts w:hint="eastAsia" w:ascii="仿宋_GB2312" w:hAnsi="仿宋_GB2312" w:eastAsia="仿宋_GB2312" w:cs="仿宋_GB2312"/>
          <w:color w:val="auto"/>
          <w:szCs w:val="24"/>
          <w:highlight w:val="none"/>
        </w:rPr>
        <w:fldChar w:fldCharType="separate"/>
      </w:r>
      <w:r>
        <w:rPr>
          <w:rFonts w:hint="eastAsia" w:ascii="仿宋_GB2312" w:hAnsi="仿宋_GB2312" w:eastAsia="仿宋_GB2312" w:cs="仿宋_GB2312"/>
          <w:color w:val="auto"/>
          <w:sz w:val="24"/>
          <w:szCs w:val="24"/>
          <w:highlight w:val="none"/>
        </w:rPr>
        <w:t>一、</w:t>
      </w:r>
      <w:r>
        <w:rPr>
          <w:rFonts w:hint="eastAsia" w:ascii="仿宋_GB2312" w:hAnsi="仿宋_GB2312" w:eastAsia="仿宋_GB2312" w:cs="仿宋_GB2312"/>
          <w:bCs/>
          <w:color w:val="auto"/>
          <w:spacing w:val="0"/>
          <w:sz w:val="24"/>
          <w:szCs w:val="24"/>
          <w:highlight w:val="none"/>
        </w:rPr>
        <w:t>总 则</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pacing w:val="0"/>
          <w:sz w:val="24"/>
          <w:szCs w:val="24"/>
          <w:highlight w:val="none"/>
        </w:rPr>
        <w:fldChar w:fldCharType="begin"/>
      </w:r>
      <w:r>
        <w:rPr>
          <w:rFonts w:hint="eastAsia" w:ascii="仿宋_GB2312" w:hAnsi="仿宋_GB2312" w:eastAsia="仿宋_GB2312" w:cs="仿宋_GB2312"/>
          <w:color w:val="auto"/>
          <w:spacing w:val="0"/>
          <w:sz w:val="24"/>
          <w:szCs w:val="24"/>
          <w:highlight w:val="none"/>
        </w:rPr>
        <w:instrText xml:space="preserve"> PAGEREF _Toc28428 </w:instrText>
      </w:r>
      <w:r>
        <w:rPr>
          <w:rFonts w:hint="eastAsia" w:ascii="仿宋_GB2312" w:hAnsi="仿宋_GB2312" w:eastAsia="仿宋_GB2312" w:cs="仿宋_GB2312"/>
          <w:color w:val="auto"/>
          <w:spacing w:val="0"/>
          <w:sz w:val="24"/>
          <w:szCs w:val="24"/>
          <w:highlight w:val="none"/>
        </w:rPr>
        <w:fldChar w:fldCharType="separate"/>
      </w:r>
      <w:r>
        <w:rPr>
          <w:rFonts w:hint="eastAsia" w:ascii="仿宋_GB2312" w:hAnsi="仿宋_GB2312" w:eastAsia="仿宋_GB2312" w:cs="仿宋_GB2312"/>
          <w:color w:val="auto"/>
          <w:spacing w:val="0"/>
          <w:sz w:val="24"/>
          <w:szCs w:val="24"/>
          <w:highlight w:val="none"/>
        </w:rPr>
        <w:t>10</w:t>
      </w:r>
      <w:r>
        <w:rPr>
          <w:rFonts w:hint="eastAsia" w:ascii="仿宋_GB2312" w:hAnsi="仿宋_GB2312" w:eastAsia="仿宋_GB2312" w:cs="仿宋_GB2312"/>
          <w:color w:val="auto"/>
          <w:spacing w:val="0"/>
          <w:sz w:val="24"/>
          <w:szCs w:val="24"/>
          <w:highlight w:val="none"/>
        </w:rPr>
        <w:fldChar w:fldCharType="end"/>
      </w:r>
      <w:r>
        <w:rPr>
          <w:rFonts w:hint="eastAsia" w:ascii="仿宋_GB2312" w:hAnsi="仿宋_GB2312" w:eastAsia="仿宋_GB2312" w:cs="仿宋_GB2312"/>
          <w:color w:val="auto"/>
          <w:spacing w:val="0"/>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"_Toc2265"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1. 采购人、采购代理机构及供应商</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_Toc2265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10</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"_Toc20536"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2. 资金来源</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_Toc20536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11</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"_Toc12088"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3. 投标费用</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_Toc12088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11</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"_Toc22673"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4.适用法律</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_Toc22673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11</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20"/>
        <w:tabs>
          <w:tab w:val="right" w:leader="dot" w:pos="8845"/>
          <w:tab w:val="clear" w:pos="883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"_Toc6256"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二 、招标文件</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_Toc6256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12</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"_Toc14399"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5.招标文件构成</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_Toc14399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12</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"_Toc16630"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6. 招标文件的澄清与修改</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_Toc16630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12</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20"/>
        <w:tabs>
          <w:tab w:val="right" w:leader="dot" w:pos="8845"/>
          <w:tab w:val="clear" w:pos="883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"_Toc6936"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三 、投标文件的编制</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_Toc6936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13</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"_Toc27088"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7. 投标范围及投标文件中标准和计量单位的使用</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_Toc27088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13</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"_Toc30844"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8. 投标文件的组成</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_Toc30844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13</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"_Toc25966"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9</w:t>
      </w:r>
      <w:r>
        <w:rPr>
          <w:rFonts w:hint="eastAsia" w:ascii="仿宋_GB2312" w:hAnsi="仿宋_GB2312" w:eastAsia="仿宋_GB2312" w:cs="仿宋_GB2312"/>
          <w:bCs/>
          <w:color w:val="auto"/>
          <w:sz w:val="24"/>
          <w:szCs w:val="24"/>
          <w:highlight w:val="none"/>
        </w:rPr>
        <w:t>. 投标文件的编制、盖章、签署、密封和标记</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_Toc25966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13</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"_Toc30567"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10. 投标报价</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_Toc30567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14</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"_Toc3068"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11. 投标有效期</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_Toc3068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15</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20"/>
        <w:tabs>
          <w:tab w:val="right" w:leader="dot" w:pos="8845"/>
          <w:tab w:val="clear" w:pos="883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"_Toc12274"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四、投标文件的递交</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_Toc12274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15</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"_Toc7011"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12. 投标截止</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_Toc7011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15</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"_Toc7623"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13. 投标文件的接收、修改与撤回</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_Toc7623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15</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20"/>
        <w:tabs>
          <w:tab w:val="right" w:leader="dot" w:pos="8845"/>
          <w:tab w:val="clear" w:pos="883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"_Toc10340"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五 、开标及评标</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_Toc10340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16</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"_Toc29534"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14. 开标</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_Toc29534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16</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"_Toc12652"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15. 资格审查及组建评标委员会</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_Toc12652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16</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"_Toc15357"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16. 投标文件的符合性审查与澄清</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_Toc15357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17</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"_Toc10507"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17. 投标无效</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_Toc10507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18</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"_Toc27339"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18. 比较与评价</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_Toc27339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19</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"_Toc15679"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19. 废标</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_Toc15679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19</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"_Toc10108"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20. 保密原则</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_Toc10108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19</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20"/>
        <w:tabs>
          <w:tab w:val="right" w:leader="dot" w:pos="8845"/>
          <w:tab w:val="clear" w:pos="883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"_Toc2537"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六 、确定中标</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_Toc2537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20</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"_Toc28001"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21. 确定中标候选人</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_Toc28001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20</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"_Toc6190"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22. 采购任务取消</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_Toc6190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20</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"_Toc30681"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23. 中标结果发布</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_Toc30681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20</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"_Toc22927"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24. 签订合同</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_Toc22927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21</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"_Toc3966"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25. 履约保证金</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_Toc3966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21</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"_Toc1266"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26. 中标服务费</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_Toc1266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21</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"_Toc9599"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27. 融资担保</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_Toc9599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22</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"_Toc11529"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28. 廉洁自律规定</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_Toc11529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22</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2"/>
        <w:tabs>
          <w:tab w:val="right" w:leader="dot" w:pos="8845"/>
        </w:tabs>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HYPERLINK \l "_Toc22280"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bCs/>
          <w:color w:val="auto"/>
          <w:sz w:val="24"/>
          <w:szCs w:val="24"/>
          <w:highlight w:val="none"/>
        </w:rPr>
        <w:t>29. 质疑与接收</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z w:val="24"/>
          <w:szCs w:val="24"/>
          <w:highlight w:val="none"/>
        </w:rPr>
        <w:fldChar w:fldCharType="begin"/>
      </w:r>
      <w:r>
        <w:rPr>
          <w:rFonts w:hint="eastAsia" w:ascii="仿宋_GB2312" w:hAnsi="仿宋_GB2312" w:eastAsia="仿宋_GB2312" w:cs="仿宋_GB2312"/>
          <w:color w:val="auto"/>
          <w:sz w:val="24"/>
          <w:szCs w:val="24"/>
          <w:highlight w:val="none"/>
        </w:rPr>
        <w:instrText xml:space="preserve"> PAGEREF _Toc22280 </w:instrText>
      </w:r>
      <w:r>
        <w:rPr>
          <w:rFonts w:hint="eastAsia" w:ascii="仿宋_GB2312" w:hAnsi="仿宋_GB2312" w:eastAsia="仿宋_GB2312" w:cs="仿宋_GB2312"/>
          <w:color w:val="auto"/>
          <w:sz w:val="24"/>
          <w:szCs w:val="24"/>
          <w:highlight w:val="none"/>
        </w:rPr>
        <w:fldChar w:fldCharType="separate"/>
      </w:r>
      <w:r>
        <w:rPr>
          <w:rFonts w:hint="eastAsia" w:ascii="仿宋_GB2312" w:hAnsi="仿宋_GB2312" w:eastAsia="仿宋_GB2312" w:cs="仿宋_GB2312"/>
          <w:color w:val="auto"/>
          <w:sz w:val="24"/>
          <w:szCs w:val="24"/>
          <w:highlight w:val="none"/>
        </w:rPr>
        <w:t>22</w:t>
      </w:r>
      <w:r>
        <w:rPr>
          <w:rFonts w:hint="eastAsia" w:ascii="仿宋_GB2312" w:hAnsi="仿宋_GB2312" w:eastAsia="仿宋_GB2312" w:cs="仿宋_GB2312"/>
          <w:color w:val="auto"/>
          <w:sz w:val="24"/>
          <w:szCs w:val="24"/>
          <w:highlight w:val="none"/>
        </w:rPr>
        <w:fldChar w:fldCharType="end"/>
      </w:r>
      <w:r>
        <w:rPr>
          <w:rFonts w:hint="eastAsia" w:ascii="仿宋_GB2312" w:hAnsi="仿宋_GB2312" w:eastAsia="仿宋_GB2312" w:cs="仿宋_GB2312"/>
          <w:color w:val="auto"/>
          <w:sz w:val="24"/>
          <w:szCs w:val="24"/>
          <w:highlight w:val="none"/>
        </w:rPr>
        <w:fldChar w:fldCharType="end"/>
      </w:r>
    </w:p>
    <w:p>
      <w:pPr>
        <w:pStyle w:val="17"/>
        <w:tabs>
          <w:tab w:val="right" w:leader="dot" w:pos="8845"/>
          <w:tab w:val="clear" w:pos="8835"/>
        </w:tabs>
        <w:rPr>
          <w:rFonts w:hint="eastAsia" w:ascii="仿宋_GB2312" w:hAnsi="仿宋_GB2312" w:eastAsia="仿宋_GB2312" w:cs="仿宋_GB2312"/>
          <w:color w:val="auto"/>
          <w:spacing w:val="0"/>
          <w:sz w:val="24"/>
          <w:szCs w:val="24"/>
          <w:highlight w:val="none"/>
        </w:rPr>
      </w:pPr>
      <w:r>
        <w:rPr>
          <w:rFonts w:hint="eastAsia" w:ascii="仿宋_GB2312" w:hAnsi="仿宋_GB2312" w:eastAsia="仿宋_GB2312" w:cs="仿宋_GB2312"/>
          <w:color w:val="auto"/>
          <w:szCs w:val="24"/>
          <w:highlight w:val="none"/>
        </w:rPr>
        <w:fldChar w:fldCharType="begin"/>
      </w:r>
      <w:r>
        <w:rPr>
          <w:rFonts w:hint="eastAsia" w:ascii="仿宋_GB2312" w:hAnsi="仿宋_GB2312" w:eastAsia="仿宋_GB2312" w:cs="仿宋_GB2312"/>
          <w:color w:val="auto"/>
          <w:szCs w:val="24"/>
          <w:highlight w:val="none"/>
        </w:rPr>
        <w:instrText xml:space="preserve"> HYPERLINK \l "_Toc25256" </w:instrText>
      </w:r>
      <w:r>
        <w:rPr>
          <w:rFonts w:hint="eastAsia" w:ascii="仿宋_GB2312" w:hAnsi="仿宋_GB2312" w:eastAsia="仿宋_GB2312" w:cs="仿宋_GB2312"/>
          <w:color w:val="auto"/>
          <w:szCs w:val="24"/>
          <w:highlight w:val="none"/>
        </w:rPr>
        <w:fldChar w:fldCharType="separate"/>
      </w:r>
      <w:r>
        <w:rPr>
          <w:rFonts w:hint="eastAsia" w:ascii="仿宋_GB2312" w:hAnsi="仿宋_GB2312" w:eastAsia="仿宋_GB2312" w:cs="仿宋_GB2312"/>
          <w:bCs/>
          <w:color w:val="auto"/>
          <w:spacing w:val="20"/>
          <w:sz w:val="24"/>
          <w:szCs w:val="24"/>
          <w:highlight w:val="none"/>
        </w:rPr>
        <w:t>第四章  评标方法和标准</w:t>
      </w:r>
      <w:r>
        <w:rPr>
          <w:rFonts w:hint="eastAsia" w:ascii="仿宋_GB2312" w:hAnsi="仿宋_GB2312" w:eastAsia="仿宋_GB2312" w:cs="仿宋_GB2312"/>
          <w:color w:val="auto"/>
          <w:spacing w:val="0"/>
          <w:sz w:val="24"/>
          <w:szCs w:val="24"/>
          <w:highlight w:val="none"/>
        </w:rPr>
        <w:tab/>
      </w:r>
      <w:r>
        <w:rPr>
          <w:rFonts w:hint="eastAsia" w:ascii="仿宋_GB2312" w:hAnsi="仿宋_GB2312" w:eastAsia="仿宋_GB2312" w:cs="仿宋_GB2312"/>
          <w:color w:val="auto"/>
          <w:spacing w:val="0"/>
          <w:sz w:val="24"/>
          <w:szCs w:val="24"/>
          <w:highlight w:val="none"/>
        </w:rPr>
        <w:fldChar w:fldCharType="begin"/>
      </w:r>
      <w:r>
        <w:rPr>
          <w:rFonts w:hint="eastAsia" w:ascii="仿宋_GB2312" w:hAnsi="仿宋_GB2312" w:eastAsia="仿宋_GB2312" w:cs="仿宋_GB2312"/>
          <w:color w:val="auto"/>
          <w:spacing w:val="0"/>
          <w:sz w:val="24"/>
          <w:szCs w:val="24"/>
          <w:highlight w:val="none"/>
        </w:rPr>
        <w:instrText xml:space="preserve"> PAGEREF _Toc25256 </w:instrText>
      </w:r>
      <w:r>
        <w:rPr>
          <w:rFonts w:hint="eastAsia" w:ascii="仿宋_GB2312" w:hAnsi="仿宋_GB2312" w:eastAsia="仿宋_GB2312" w:cs="仿宋_GB2312"/>
          <w:color w:val="auto"/>
          <w:spacing w:val="0"/>
          <w:sz w:val="24"/>
          <w:szCs w:val="24"/>
          <w:highlight w:val="none"/>
        </w:rPr>
        <w:fldChar w:fldCharType="separate"/>
      </w:r>
      <w:r>
        <w:rPr>
          <w:rFonts w:hint="eastAsia" w:ascii="仿宋_GB2312" w:hAnsi="仿宋_GB2312" w:eastAsia="仿宋_GB2312" w:cs="仿宋_GB2312"/>
          <w:color w:val="auto"/>
          <w:spacing w:val="0"/>
          <w:sz w:val="24"/>
          <w:szCs w:val="24"/>
          <w:highlight w:val="none"/>
        </w:rPr>
        <w:t>27</w:t>
      </w:r>
      <w:r>
        <w:rPr>
          <w:rFonts w:hint="eastAsia" w:ascii="仿宋_GB2312" w:hAnsi="仿宋_GB2312" w:eastAsia="仿宋_GB2312" w:cs="仿宋_GB2312"/>
          <w:color w:val="auto"/>
          <w:spacing w:val="0"/>
          <w:sz w:val="24"/>
          <w:szCs w:val="24"/>
          <w:highlight w:val="none"/>
        </w:rPr>
        <w:fldChar w:fldCharType="end"/>
      </w:r>
      <w:r>
        <w:rPr>
          <w:rFonts w:hint="eastAsia" w:ascii="仿宋_GB2312" w:hAnsi="仿宋_GB2312" w:eastAsia="仿宋_GB2312" w:cs="仿宋_GB2312"/>
          <w:color w:val="auto"/>
          <w:spacing w:val="0"/>
          <w:sz w:val="24"/>
          <w:szCs w:val="24"/>
          <w:highlight w:val="none"/>
        </w:rPr>
        <w:fldChar w:fldCharType="end"/>
      </w:r>
    </w:p>
    <w:p>
      <w:pPr>
        <w:pStyle w:val="17"/>
        <w:tabs>
          <w:tab w:val="right" w:leader="dot" w:pos="8845"/>
          <w:tab w:val="clear" w:pos="8835"/>
        </w:tabs>
        <w:rPr>
          <w:rFonts w:hint="eastAsia" w:ascii="仿宋_GB2312" w:hAnsi="仿宋_GB2312" w:eastAsia="仿宋_GB2312" w:cs="仿宋_GB2312"/>
          <w:color w:val="auto"/>
          <w:spacing w:val="0"/>
          <w:sz w:val="24"/>
          <w:szCs w:val="24"/>
          <w:highlight w:val="none"/>
        </w:rPr>
      </w:pPr>
      <w:r>
        <w:rPr>
          <w:rFonts w:hint="eastAsia" w:ascii="仿宋_GB2312" w:hAnsi="仿宋_GB2312" w:eastAsia="仿宋_GB2312" w:cs="仿宋_GB2312"/>
          <w:color w:val="auto"/>
          <w:szCs w:val="24"/>
          <w:highlight w:val="none"/>
        </w:rPr>
        <w:fldChar w:fldCharType="begin"/>
      </w:r>
      <w:r>
        <w:rPr>
          <w:rFonts w:hint="eastAsia" w:ascii="仿宋_GB2312" w:hAnsi="仿宋_GB2312" w:eastAsia="仿宋_GB2312" w:cs="仿宋_GB2312"/>
          <w:color w:val="auto"/>
          <w:szCs w:val="24"/>
          <w:highlight w:val="none"/>
        </w:rPr>
        <w:instrText xml:space="preserve"> HYPERLINK \l "_Toc19291" </w:instrText>
      </w:r>
      <w:r>
        <w:rPr>
          <w:rFonts w:hint="eastAsia" w:ascii="仿宋_GB2312" w:hAnsi="仿宋_GB2312" w:eastAsia="仿宋_GB2312" w:cs="仿宋_GB2312"/>
          <w:color w:val="auto"/>
          <w:szCs w:val="24"/>
          <w:highlight w:val="none"/>
        </w:rPr>
        <w:fldChar w:fldCharType="separate"/>
      </w:r>
      <w:r>
        <w:rPr>
          <w:rFonts w:hint="eastAsia" w:ascii="仿宋_GB2312" w:hAnsi="仿宋_GB2312" w:eastAsia="仿宋_GB2312" w:cs="仿宋_GB2312"/>
          <w:bCs/>
          <w:color w:val="auto"/>
          <w:spacing w:val="20"/>
          <w:sz w:val="24"/>
          <w:szCs w:val="24"/>
          <w:highlight w:val="none"/>
        </w:rPr>
        <w:t>第五章  用户需求书</w:t>
      </w:r>
      <w:r>
        <w:rPr>
          <w:rFonts w:hint="eastAsia" w:ascii="仿宋_GB2312" w:hAnsi="仿宋_GB2312" w:eastAsia="仿宋_GB2312" w:cs="仿宋_GB2312"/>
          <w:color w:val="auto"/>
          <w:spacing w:val="0"/>
          <w:sz w:val="24"/>
          <w:szCs w:val="24"/>
          <w:highlight w:val="none"/>
        </w:rPr>
        <w:tab/>
      </w:r>
      <w:r>
        <w:rPr>
          <w:rFonts w:hint="eastAsia" w:ascii="仿宋_GB2312" w:hAnsi="仿宋_GB2312" w:eastAsia="仿宋_GB2312" w:cs="仿宋_GB2312"/>
          <w:color w:val="auto"/>
          <w:spacing w:val="0"/>
          <w:sz w:val="24"/>
          <w:szCs w:val="24"/>
          <w:highlight w:val="none"/>
        </w:rPr>
        <w:fldChar w:fldCharType="begin"/>
      </w:r>
      <w:r>
        <w:rPr>
          <w:rFonts w:hint="eastAsia" w:ascii="仿宋_GB2312" w:hAnsi="仿宋_GB2312" w:eastAsia="仿宋_GB2312" w:cs="仿宋_GB2312"/>
          <w:color w:val="auto"/>
          <w:spacing w:val="0"/>
          <w:sz w:val="24"/>
          <w:szCs w:val="24"/>
          <w:highlight w:val="none"/>
        </w:rPr>
        <w:instrText xml:space="preserve"> PAGEREF _Toc19291 </w:instrText>
      </w:r>
      <w:r>
        <w:rPr>
          <w:rFonts w:hint="eastAsia" w:ascii="仿宋_GB2312" w:hAnsi="仿宋_GB2312" w:eastAsia="仿宋_GB2312" w:cs="仿宋_GB2312"/>
          <w:color w:val="auto"/>
          <w:spacing w:val="0"/>
          <w:sz w:val="24"/>
          <w:szCs w:val="24"/>
          <w:highlight w:val="none"/>
        </w:rPr>
        <w:fldChar w:fldCharType="separate"/>
      </w:r>
      <w:r>
        <w:rPr>
          <w:rFonts w:hint="eastAsia" w:ascii="仿宋_GB2312" w:hAnsi="仿宋_GB2312" w:eastAsia="仿宋_GB2312" w:cs="仿宋_GB2312"/>
          <w:color w:val="auto"/>
          <w:spacing w:val="0"/>
          <w:sz w:val="24"/>
          <w:szCs w:val="24"/>
          <w:highlight w:val="none"/>
        </w:rPr>
        <w:t>36</w:t>
      </w:r>
      <w:r>
        <w:rPr>
          <w:rFonts w:hint="eastAsia" w:ascii="仿宋_GB2312" w:hAnsi="仿宋_GB2312" w:eastAsia="仿宋_GB2312" w:cs="仿宋_GB2312"/>
          <w:color w:val="auto"/>
          <w:spacing w:val="0"/>
          <w:sz w:val="24"/>
          <w:szCs w:val="24"/>
          <w:highlight w:val="none"/>
        </w:rPr>
        <w:fldChar w:fldCharType="end"/>
      </w:r>
      <w:r>
        <w:rPr>
          <w:rFonts w:hint="eastAsia" w:ascii="仿宋_GB2312" w:hAnsi="仿宋_GB2312" w:eastAsia="仿宋_GB2312" w:cs="仿宋_GB2312"/>
          <w:color w:val="auto"/>
          <w:spacing w:val="0"/>
          <w:sz w:val="24"/>
          <w:szCs w:val="24"/>
          <w:highlight w:val="none"/>
        </w:rPr>
        <w:fldChar w:fldCharType="end"/>
      </w:r>
    </w:p>
    <w:p>
      <w:pPr>
        <w:pStyle w:val="17"/>
        <w:tabs>
          <w:tab w:val="right" w:leader="dot" w:pos="8845"/>
          <w:tab w:val="clear" w:pos="8835"/>
        </w:tabs>
        <w:rPr>
          <w:rFonts w:hint="eastAsia" w:ascii="仿宋_GB2312" w:hAnsi="仿宋_GB2312" w:eastAsia="仿宋_GB2312" w:cs="仿宋_GB2312"/>
          <w:color w:val="auto"/>
          <w:spacing w:val="0"/>
          <w:sz w:val="24"/>
          <w:szCs w:val="24"/>
          <w:highlight w:val="none"/>
        </w:rPr>
      </w:pPr>
      <w:r>
        <w:rPr>
          <w:rFonts w:hint="eastAsia" w:ascii="仿宋_GB2312" w:hAnsi="仿宋_GB2312" w:eastAsia="仿宋_GB2312" w:cs="仿宋_GB2312"/>
          <w:color w:val="auto"/>
          <w:szCs w:val="24"/>
          <w:highlight w:val="none"/>
        </w:rPr>
        <w:fldChar w:fldCharType="begin"/>
      </w:r>
      <w:r>
        <w:rPr>
          <w:rFonts w:hint="eastAsia" w:ascii="仿宋_GB2312" w:hAnsi="仿宋_GB2312" w:eastAsia="仿宋_GB2312" w:cs="仿宋_GB2312"/>
          <w:color w:val="auto"/>
          <w:szCs w:val="24"/>
          <w:highlight w:val="none"/>
        </w:rPr>
        <w:instrText xml:space="preserve"> HYPERLINK \l "_Toc27198" </w:instrText>
      </w:r>
      <w:r>
        <w:rPr>
          <w:rFonts w:hint="eastAsia" w:ascii="仿宋_GB2312" w:hAnsi="仿宋_GB2312" w:eastAsia="仿宋_GB2312" w:cs="仿宋_GB2312"/>
          <w:color w:val="auto"/>
          <w:szCs w:val="24"/>
          <w:highlight w:val="none"/>
        </w:rPr>
        <w:fldChar w:fldCharType="separate"/>
      </w:r>
      <w:r>
        <w:rPr>
          <w:rFonts w:hint="eastAsia" w:ascii="仿宋_GB2312" w:hAnsi="仿宋_GB2312" w:eastAsia="仿宋_GB2312" w:cs="仿宋_GB2312"/>
          <w:bCs/>
          <w:color w:val="auto"/>
          <w:spacing w:val="20"/>
          <w:sz w:val="24"/>
          <w:szCs w:val="24"/>
          <w:highlight w:val="none"/>
        </w:rPr>
        <w:t>第六章  合同书格式</w:t>
      </w:r>
      <w:r>
        <w:rPr>
          <w:rFonts w:hint="eastAsia" w:ascii="仿宋_GB2312" w:hAnsi="仿宋_GB2312" w:eastAsia="仿宋_GB2312" w:cs="仿宋_GB2312"/>
          <w:color w:val="auto"/>
          <w:spacing w:val="0"/>
          <w:sz w:val="24"/>
          <w:szCs w:val="24"/>
          <w:highlight w:val="none"/>
        </w:rPr>
        <w:tab/>
      </w:r>
      <w:r>
        <w:rPr>
          <w:rFonts w:hint="eastAsia" w:ascii="仿宋_GB2312" w:hAnsi="仿宋_GB2312" w:eastAsia="仿宋_GB2312" w:cs="仿宋_GB2312"/>
          <w:color w:val="auto"/>
          <w:spacing w:val="0"/>
          <w:sz w:val="24"/>
          <w:szCs w:val="24"/>
          <w:highlight w:val="none"/>
        </w:rPr>
        <w:fldChar w:fldCharType="begin"/>
      </w:r>
      <w:r>
        <w:rPr>
          <w:rFonts w:hint="eastAsia" w:ascii="仿宋_GB2312" w:hAnsi="仿宋_GB2312" w:eastAsia="仿宋_GB2312" w:cs="仿宋_GB2312"/>
          <w:color w:val="auto"/>
          <w:spacing w:val="0"/>
          <w:sz w:val="24"/>
          <w:szCs w:val="24"/>
          <w:highlight w:val="none"/>
        </w:rPr>
        <w:instrText xml:space="preserve"> PAGEREF _Toc27198 </w:instrText>
      </w:r>
      <w:r>
        <w:rPr>
          <w:rFonts w:hint="eastAsia" w:ascii="仿宋_GB2312" w:hAnsi="仿宋_GB2312" w:eastAsia="仿宋_GB2312" w:cs="仿宋_GB2312"/>
          <w:color w:val="auto"/>
          <w:spacing w:val="0"/>
          <w:sz w:val="24"/>
          <w:szCs w:val="24"/>
          <w:highlight w:val="none"/>
        </w:rPr>
        <w:fldChar w:fldCharType="separate"/>
      </w:r>
      <w:r>
        <w:rPr>
          <w:rFonts w:hint="eastAsia" w:ascii="仿宋_GB2312" w:hAnsi="仿宋_GB2312" w:eastAsia="仿宋_GB2312" w:cs="仿宋_GB2312"/>
          <w:color w:val="auto"/>
          <w:spacing w:val="0"/>
          <w:sz w:val="24"/>
          <w:szCs w:val="24"/>
          <w:highlight w:val="none"/>
        </w:rPr>
        <w:t>37</w:t>
      </w:r>
      <w:r>
        <w:rPr>
          <w:rFonts w:hint="eastAsia" w:ascii="仿宋_GB2312" w:hAnsi="仿宋_GB2312" w:eastAsia="仿宋_GB2312" w:cs="仿宋_GB2312"/>
          <w:color w:val="auto"/>
          <w:spacing w:val="0"/>
          <w:sz w:val="24"/>
          <w:szCs w:val="24"/>
          <w:highlight w:val="none"/>
        </w:rPr>
        <w:fldChar w:fldCharType="end"/>
      </w:r>
      <w:r>
        <w:rPr>
          <w:rFonts w:hint="eastAsia" w:ascii="仿宋_GB2312" w:hAnsi="仿宋_GB2312" w:eastAsia="仿宋_GB2312" w:cs="仿宋_GB2312"/>
          <w:color w:val="auto"/>
          <w:spacing w:val="0"/>
          <w:sz w:val="24"/>
          <w:szCs w:val="24"/>
          <w:highlight w:val="none"/>
        </w:rPr>
        <w:fldChar w:fldCharType="end"/>
      </w:r>
    </w:p>
    <w:p>
      <w:pPr>
        <w:pStyle w:val="17"/>
        <w:tabs>
          <w:tab w:val="right" w:leader="dot" w:pos="8845"/>
          <w:tab w:val="clear" w:pos="8835"/>
        </w:tabs>
        <w:rPr>
          <w:rFonts w:ascii="仿宋" w:hAnsi="仿宋" w:eastAsia="仿宋" w:cs="仿宋"/>
          <w:color w:val="auto"/>
          <w:sz w:val="18"/>
          <w:szCs w:val="18"/>
          <w:highlight w:val="none"/>
        </w:rPr>
      </w:pPr>
      <w:r>
        <w:rPr>
          <w:rFonts w:hint="eastAsia" w:ascii="仿宋_GB2312" w:hAnsi="仿宋_GB2312" w:eastAsia="仿宋_GB2312" w:cs="仿宋_GB2312"/>
          <w:color w:val="auto"/>
          <w:szCs w:val="24"/>
          <w:highlight w:val="none"/>
        </w:rPr>
        <w:fldChar w:fldCharType="begin"/>
      </w:r>
      <w:r>
        <w:rPr>
          <w:rFonts w:hint="eastAsia" w:ascii="仿宋_GB2312" w:hAnsi="仿宋_GB2312" w:eastAsia="仿宋_GB2312" w:cs="仿宋_GB2312"/>
          <w:color w:val="auto"/>
          <w:szCs w:val="24"/>
          <w:highlight w:val="none"/>
        </w:rPr>
        <w:instrText xml:space="preserve"> HYPERLINK \l "_Toc19116" </w:instrText>
      </w:r>
      <w:r>
        <w:rPr>
          <w:rFonts w:hint="eastAsia" w:ascii="仿宋_GB2312" w:hAnsi="仿宋_GB2312" w:eastAsia="仿宋_GB2312" w:cs="仿宋_GB2312"/>
          <w:color w:val="auto"/>
          <w:szCs w:val="24"/>
          <w:highlight w:val="none"/>
        </w:rPr>
        <w:fldChar w:fldCharType="separate"/>
      </w:r>
      <w:r>
        <w:rPr>
          <w:rFonts w:hint="eastAsia" w:ascii="仿宋_GB2312" w:hAnsi="仿宋_GB2312" w:eastAsia="仿宋_GB2312" w:cs="仿宋_GB2312"/>
          <w:bCs/>
          <w:color w:val="auto"/>
          <w:spacing w:val="20"/>
          <w:sz w:val="24"/>
          <w:szCs w:val="24"/>
          <w:highlight w:val="none"/>
        </w:rPr>
        <w:t>第七章投标文件格式</w:t>
      </w:r>
      <w:r>
        <w:rPr>
          <w:rFonts w:hint="eastAsia" w:ascii="仿宋_GB2312" w:hAnsi="仿宋_GB2312" w:eastAsia="仿宋_GB2312" w:cs="仿宋_GB2312"/>
          <w:color w:val="auto"/>
          <w:sz w:val="24"/>
          <w:szCs w:val="24"/>
          <w:highlight w:val="none"/>
        </w:rPr>
        <w:tab/>
      </w:r>
      <w:r>
        <w:rPr>
          <w:rFonts w:hint="eastAsia" w:ascii="仿宋_GB2312" w:hAnsi="仿宋_GB2312" w:eastAsia="仿宋_GB2312" w:cs="仿宋_GB2312"/>
          <w:color w:val="auto"/>
          <w:spacing w:val="0"/>
          <w:sz w:val="24"/>
          <w:szCs w:val="24"/>
          <w:highlight w:val="none"/>
        </w:rPr>
        <w:fldChar w:fldCharType="begin"/>
      </w:r>
      <w:r>
        <w:rPr>
          <w:rFonts w:hint="eastAsia" w:ascii="仿宋_GB2312" w:hAnsi="仿宋_GB2312" w:eastAsia="仿宋_GB2312" w:cs="仿宋_GB2312"/>
          <w:color w:val="auto"/>
          <w:spacing w:val="0"/>
          <w:sz w:val="24"/>
          <w:szCs w:val="24"/>
          <w:highlight w:val="none"/>
        </w:rPr>
        <w:instrText xml:space="preserve"> PAGEREF _Toc19116 </w:instrText>
      </w:r>
      <w:r>
        <w:rPr>
          <w:rFonts w:hint="eastAsia" w:ascii="仿宋_GB2312" w:hAnsi="仿宋_GB2312" w:eastAsia="仿宋_GB2312" w:cs="仿宋_GB2312"/>
          <w:color w:val="auto"/>
          <w:spacing w:val="0"/>
          <w:sz w:val="24"/>
          <w:szCs w:val="24"/>
          <w:highlight w:val="none"/>
        </w:rPr>
        <w:fldChar w:fldCharType="separate"/>
      </w:r>
      <w:r>
        <w:rPr>
          <w:rFonts w:hint="eastAsia" w:ascii="仿宋_GB2312" w:hAnsi="仿宋_GB2312" w:eastAsia="仿宋_GB2312" w:cs="仿宋_GB2312"/>
          <w:color w:val="auto"/>
          <w:spacing w:val="0"/>
          <w:sz w:val="24"/>
          <w:szCs w:val="24"/>
          <w:highlight w:val="none"/>
        </w:rPr>
        <w:t>64</w:t>
      </w:r>
      <w:r>
        <w:rPr>
          <w:rFonts w:hint="eastAsia" w:ascii="仿宋_GB2312" w:hAnsi="仿宋_GB2312" w:eastAsia="仿宋_GB2312" w:cs="仿宋_GB2312"/>
          <w:color w:val="auto"/>
          <w:spacing w:val="0"/>
          <w:sz w:val="24"/>
          <w:szCs w:val="24"/>
          <w:highlight w:val="none"/>
        </w:rPr>
        <w:fldChar w:fldCharType="end"/>
      </w:r>
      <w:r>
        <w:rPr>
          <w:rFonts w:hint="eastAsia" w:ascii="仿宋_GB2312" w:hAnsi="仿宋_GB2312" w:eastAsia="仿宋_GB2312" w:cs="仿宋_GB2312"/>
          <w:color w:val="auto"/>
          <w:spacing w:val="0"/>
          <w:sz w:val="24"/>
          <w:szCs w:val="24"/>
          <w:highlight w:val="none"/>
        </w:rPr>
        <w:fldChar w:fldCharType="end"/>
      </w:r>
    </w:p>
    <w:p>
      <w:pPr>
        <w:pStyle w:val="20"/>
        <w:spacing w:line="360" w:lineRule="exact"/>
        <w:rPr>
          <w:rFonts w:ascii="仿宋" w:hAnsi="仿宋" w:eastAsia="仿宋" w:cs="仿宋"/>
          <w:color w:val="auto"/>
          <w:sz w:val="18"/>
          <w:szCs w:val="18"/>
          <w:highlight w:val="none"/>
        </w:rPr>
      </w:pPr>
      <w:r>
        <w:rPr>
          <w:rFonts w:hint="eastAsia" w:ascii="仿宋" w:hAnsi="仿宋" w:eastAsia="仿宋" w:cs="仿宋"/>
          <w:color w:val="auto"/>
          <w:spacing w:val="30"/>
          <w:sz w:val="18"/>
          <w:szCs w:val="18"/>
          <w:highlight w:val="none"/>
        </w:rPr>
        <w:fldChar w:fldCharType="end"/>
      </w:r>
    </w:p>
    <w:p>
      <w:pPr>
        <w:snapToGrid w:val="0"/>
        <w:spacing w:line="600" w:lineRule="exact"/>
        <w:outlineLvl w:val="0"/>
        <w:rPr>
          <w:rFonts w:ascii="仿宋" w:hAnsi="仿宋" w:eastAsia="仿宋" w:cs="仿宋"/>
          <w:b/>
          <w:bCs/>
          <w:color w:val="auto"/>
          <w:spacing w:val="20"/>
          <w:sz w:val="28"/>
          <w:szCs w:val="28"/>
          <w:highlight w:val="none"/>
        </w:rPr>
      </w:pPr>
      <w:bookmarkStart w:id="1" w:name="_第一部分__投标邀请"/>
      <w:bookmarkEnd w:id="1"/>
      <w:bookmarkStart w:id="2" w:name="_Toc512289647"/>
      <w:bookmarkStart w:id="3" w:name="_Toc28"/>
      <w:bookmarkStart w:id="4" w:name="_Toc24399"/>
      <w:bookmarkStart w:id="5" w:name="_Toc18467"/>
      <w:bookmarkStart w:id="6" w:name="_Toc499543056"/>
    </w:p>
    <w:p>
      <w:pPr>
        <w:snapToGrid w:val="0"/>
        <w:spacing w:line="600" w:lineRule="exact"/>
        <w:jc w:val="center"/>
        <w:outlineLvl w:val="0"/>
        <w:rPr>
          <w:rFonts w:ascii="仿宋" w:hAnsi="仿宋" w:eastAsia="仿宋" w:cs="仿宋"/>
          <w:b/>
          <w:bCs/>
          <w:color w:val="auto"/>
          <w:spacing w:val="20"/>
          <w:sz w:val="28"/>
          <w:szCs w:val="28"/>
          <w:highlight w:val="none"/>
        </w:rPr>
      </w:pPr>
    </w:p>
    <w:p>
      <w:pPr>
        <w:snapToGrid w:val="0"/>
        <w:spacing w:line="600" w:lineRule="exact"/>
        <w:jc w:val="center"/>
        <w:outlineLvl w:val="0"/>
        <w:rPr>
          <w:rFonts w:ascii="仿宋" w:hAnsi="仿宋" w:eastAsia="仿宋" w:cs="仿宋"/>
          <w:b/>
          <w:bCs/>
          <w:color w:val="auto"/>
          <w:spacing w:val="20"/>
          <w:sz w:val="28"/>
          <w:szCs w:val="28"/>
          <w:highlight w:val="none"/>
        </w:rPr>
      </w:pPr>
    </w:p>
    <w:p>
      <w:pPr>
        <w:snapToGrid w:val="0"/>
        <w:spacing w:line="600" w:lineRule="exact"/>
        <w:jc w:val="center"/>
        <w:outlineLvl w:val="0"/>
        <w:rPr>
          <w:rFonts w:ascii="仿宋" w:hAnsi="仿宋" w:eastAsia="仿宋" w:cs="仿宋"/>
          <w:b/>
          <w:bCs/>
          <w:color w:val="auto"/>
          <w:spacing w:val="20"/>
          <w:sz w:val="28"/>
          <w:szCs w:val="28"/>
          <w:highlight w:val="none"/>
        </w:rPr>
      </w:pPr>
      <w:bookmarkStart w:id="7" w:name="_Toc28823"/>
    </w:p>
    <w:p>
      <w:pPr>
        <w:snapToGrid w:val="0"/>
        <w:spacing w:line="600" w:lineRule="exact"/>
        <w:jc w:val="center"/>
        <w:outlineLvl w:val="0"/>
        <w:rPr>
          <w:rFonts w:ascii="仿宋" w:hAnsi="仿宋" w:eastAsia="仿宋" w:cs="仿宋"/>
          <w:b/>
          <w:bCs/>
          <w:color w:val="auto"/>
          <w:spacing w:val="20"/>
          <w:sz w:val="28"/>
          <w:szCs w:val="28"/>
          <w:highlight w:val="none"/>
        </w:rPr>
      </w:pPr>
    </w:p>
    <w:p>
      <w:pPr>
        <w:snapToGrid w:val="0"/>
        <w:spacing w:line="600" w:lineRule="exact"/>
        <w:jc w:val="center"/>
        <w:outlineLvl w:val="0"/>
        <w:rPr>
          <w:rFonts w:ascii="仿宋" w:hAnsi="仿宋" w:eastAsia="仿宋" w:cs="仿宋"/>
          <w:b/>
          <w:bCs/>
          <w:color w:val="auto"/>
          <w:spacing w:val="20"/>
          <w:sz w:val="28"/>
          <w:szCs w:val="28"/>
          <w:highlight w:val="none"/>
        </w:rPr>
      </w:pPr>
      <w:bookmarkStart w:id="8" w:name="_Toc3751648"/>
      <w:bookmarkStart w:id="9" w:name="_Toc23069"/>
      <w:bookmarkStart w:id="10" w:name="_Toc13108"/>
      <w:bookmarkStart w:id="11" w:name="_Toc23827"/>
      <w:bookmarkStart w:id="12" w:name="_Toc22624"/>
      <w:bookmarkStart w:id="13" w:name="_Toc25914"/>
      <w:bookmarkStart w:id="14" w:name="_Toc10477"/>
      <w:bookmarkStart w:id="15" w:name="_Toc3287"/>
    </w:p>
    <w:p>
      <w:pPr>
        <w:snapToGrid w:val="0"/>
        <w:spacing w:line="600" w:lineRule="exact"/>
        <w:jc w:val="center"/>
        <w:outlineLvl w:val="0"/>
        <w:rPr>
          <w:rFonts w:ascii="仿宋" w:hAnsi="仿宋" w:eastAsia="仿宋" w:cs="仿宋"/>
          <w:b/>
          <w:bCs/>
          <w:color w:val="auto"/>
          <w:spacing w:val="20"/>
          <w:sz w:val="28"/>
          <w:szCs w:val="28"/>
          <w:highlight w:val="none"/>
        </w:rPr>
      </w:pPr>
    </w:p>
    <w:p>
      <w:pPr>
        <w:snapToGrid w:val="0"/>
        <w:spacing w:line="600" w:lineRule="exact"/>
        <w:jc w:val="center"/>
        <w:outlineLvl w:val="0"/>
        <w:rPr>
          <w:rFonts w:ascii="仿宋" w:hAnsi="仿宋" w:eastAsia="仿宋" w:cs="仿宋"/>
          <w:b/>
          <w:bCs/>
          <w:color w:val="auto"/>
          <w:spacing w:val="20"/>
          <w:sz w:val="28"/>
          <w:szCs w:val="28"/>
          <w:highlight w:val="none"/>
        </w:rPr>
      </w:pPr>
    </w:p>
    <w:p>
      <w:pPr>
        <w:snapToGrid w:val="0"/>
        <w:spacing w:line="600" w:lineRule="exact"/>
        <w:jc w:val="center"/>
        <w:outlineLvl w:val="0"/>
        <w:rPr>
          <w:rFonts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bookmarkStart w:id="16" w:name="_Toc14058"/>
      <w:bookmarkStart w:id="17" w:name="_Toc8061"/>
      <w:bookmarkStart w:id="18" w:name="_Toc13458"/>
      <w:bookmarkStart w:id="19" w:name="_Toc1944"/>
      <w:bookmarkStart w:id="20" w:name="_Toc25085"/>
      <w:bookmarkStart w:id="21" w:name="_Toc9884"/>
      <w:bookmarkStart w:id="22" w:name="_Toc29098"/>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hint="eastAsia" w:ascii="仿宋" w:hAnsi="仿宋" w:eastAsia="仿宋" w:cs="仿宋"/>
          <w:b/>
          <w:bCs/>
          <w:color w:val="auto"/>
          <w:spacing w:val="20"/>
          <w:sz w:val="28"/>
          <w:szCs w:val="28"/>
          <w:highlight w:val="none"/>
        </w:rPr>
      </w:pPr>
    </w:p>
    <w:p>
      <w:pPr>
        <w:snapToGrid w:val="0"/>
        <w:spacing w:line="600" w:lineRule="exact"/>
        <w:jc w:val="center"/>
        <w:outlineLvl w:val="0"/>
        <w:rPr>
          <w:rFonts w:ascii="仿宋" w:hAnsi="仿宋" w:eastAsia="仿宋" w:cs="仿宋"/>
          <w:b/>
          <w:bCs/>
          <w:color w:val="auto"/>
          <w:spacing w:val="20"/>
          <w:sz w:val="28"/>
          <w:szCs w:val="28"/>
          <w:highlight w:val="none"/>
        </w:rPr>
      </w:pPr>
      <w:r>
        <w:rPr>
          <w:rFonts w:hint="eastAsia" w:ascii="仿宋" w:hAnsi="仿宋" w:eastAsia="仿宋" w:cs="仿宋"/>
          <w:b/>
          <w:bCs/>
          <w:color w:val="auto"/>
          <w:spacing w:val="20"/>
          <w:sz w:val="28"/>
          <w:szCs w:val="28"/>
          <w:highlight w:val="none"/>
        </w:rPr>
        <w:t>第一章  投标邀请</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pPr>
        <w:snapToGrid w:val="0"/>
        <w:spacing w:line="600" w:lineRule="exact"/>
        <w:jc w:val="center"/>
        <w:rPr>
          <w:rFonts w:ascii="仿宋" w:hAnsi="仿宋" w:eastAsia="仿宋" w:cs="仿宋"/>
          <w:b/>
          <w:color w:val="auto"/>
          <w:spacing w:val="30"/>
          <w:sz w:val="48"/>
          <w:highlight w:val="none"/>
        </w:rPr>
      </w:pPr>
    </w:p>
    <w:p>
      <w:pPr>
        <w:snapToGrid w:val="0"/>
        <w:spacing w:line="600" w:lineRule="exact"/>
        <w:jc w:val="center"/>
        <w:rPr>
          <w:rFonts w:ascii="仿宋" w:hAnsi="仿宋" w:eastAsia="仿宋" w:cs="仿宋"/>
          <w:b/>
          <w:color w:val="auto"/>
          <w:spacing w:val="30"/>
          <w:sz w:val="48"/>
          <w:highlight w:val="none"/>
        </w:rPr>
      </w:pPr>
    </w:p>
    <w:p>
      <w:pPr>
        <w:snapToGrid w:val="0"/>
        <w:spacing w:line="600" w:lineRule="exact"/>
        <w:jc w:val="center"/>
        <w:rPr>
          <w:rFonts w:ascii="仿宋" w:hAnsi="仿宋" w:eastAsia="仿宋" w:cs="仿宋"/>
          <w:b/>
          <w:color w:val="auto"/>
          <w:spacing w:val="30"/>
          <w:sz w:val="48"/>
          <w:highlight w:val="none"/>
        </w:rPr>
      </w:pPr>
    </w:p>
    <w:p>
      <w:pPr>
        <w:snapToGrid w:val="0"/>
        <w:spacing w:line="600" w:lineRule="exact"/>
        <w:jc w:val="center"/>
        <w:rPr>
          <w:rFonts w:ascii="仿宋" w:hAnsi="仿宋" w:eastAsia="仿宋" w:cs="仿宋"/>
          <w:b/>
          <w:color w:val="auto"/>
          <w:spacing w:val="30"/>
          <w:sz w:val="48"/>
          <w:highlight w:val="none"/>
        </w:rPr>
      </w:pPr>
    </w:p>
    <w:p>
      <w:pPr>
        <w:snapToGrid w:val="0"/>
        <w:spacing w:line="600" w:lineRule="exact"/>
        <w:jc w:val="center"/>
        <w:rPr>
          <w:rFonts w:ascii="仿宋" w:hAnsi="仿宋" w:eastAsia="仿宋" w:cs="仿宋"/>
          <w:b/>
          <w:color w:val="auto"/>
          <w:spacing w:val="30"/>
          <w:sz w:val="48"/>
          <w:highlight w:val="none"/>
        </w:rPr>
      </w:pPr>
    </w:p>
    <w:p>
      <w:pPr>
        <w:snapToGrid w:val="0"/>
        <w:spacing w:line="600" w:lineRule="exact"/>
        <w:jc w:val="center"/>
        <w:rPr>
          <w:rFonts w:ascii="仿宋" w:hAnsi="仿宋" w:eastAsia="仿宋" w:cs="仿宋"/>
          <w:b/>
          <w:color w:val="auto"/>
          <w:spacing w:val="30"/>
          <w:sz w:val="48"/>
          <w:highlight w:val="none"/>
        </w:rPr>
      </w:pPr>
    </w:p>
    <w:p>
      <w:pPr>
        <w:snapToGrid w:val="0"/>
        <w:spacing w:line="600" w:lineRule="exact"/>
        <w:jc w:val="center"/>
        <w:rPr>
          <w:rFonts w:ascii="仿宋" w:hAnsi="仿宋" w:eastAsia="仿宋" w:cs="仿宋"/>
          <w:b/>
          <w:color w:val="auto"/>
          <w:spacing w:val="30"/>
          <w:sz w:val="48"/>
          <w:highlight w:val="none"/>
        </w:rPr>
      </w:pPr>
    </w:p>
    <w:p>
      <w:pPr>
        <w:snapToGrid w:val="0"/>
        <w:spacing w:line="600" w:lineRule="exact"/>
        <w:jc w:val="center"/>
        <w:rPr>
          <w:rFonts w:ascii="仿宋" w:hAnsi="仿宋" w:eastAsia="仿宋" w:cs="仿宋"/>
          <w:b/>
          <w:color w:val="auto"/>
          <w:spacing w:val="30"/>
          <w:sz w:val="48"/>
          <w:highlight w:val="none"/>
        </w:rPr>
        <w:sectPr>
          <w:footerReference r:id="rId3" w:type="default"/>
          <w:pgSz w:w="11907" w:h="16840"/>
          <w:pgMar w:top="2041" w:right="1531" w:bottom="2041" w:left="1531" w:header="1701" w:footer="1474" w:gutter="0"/>
          <w:paperSrc w:first="534" w:other="534"/>
          <w:cols w:space="720" w:num="1"/>
          <w:docGrid w:linePitch="523" w:charSpace="0"/>
        </w:sectPr>
      </w:pPr>
    </w:p>
    <w:p>
      <w:pPr>
        <w:pStyle w:val="4"/>
        <w:spacing w:before="0" w:after="0"/>
        <w:rPr>
          <w:rFonts w:ascii="仿宋" w:hAnsi="仿宋" w:eastAsia="仿宋" w:cs="仿宋"/>
          <w:color w:val="auto"/>
          <w:sz w:val="28"/>
          <w:szCs w:val="28"/>
          <w:highlight w:val="none"/>
        </w:rPr>
      </w:pPr>
      <w:bookmarkStart w:id="23" w:name="_Toc3732"/>
      <w:bookmarkStart w:id="24" w:name="_Toc6599"/>
      <w:bookmarkStart w:id="25" w:name="_Toc500885223"/>
      <w:bookmarkStart w:id="26" w:name="_Toc10634"/>
      <w:bookmarkStart w:id="27" w:name="_Toc11064"/>
      <w:bookmarkStart w:id="28" w:name="_Toc30913"/>
      <w:bookmarkStart w:id="29" w:name="_Toc15429"/>
      <w:bookmarkStart w:id="30" w:name="_Toc23142"/>
      <w:bookmarkStart w:id="31" w:name="_Toc13506"/>
      <w:bookmarkStart w:id="32" w:name="_Toc17368"/>
      <w:bookmarkStart w:id="33" w:name="_Toc13429"/>
      <w:bookmarkStart w:id="34" w:name="_Toc13212"/>
      <w:bookmarkStart w:id="35" w:name="_Toc31892"/>
      <w:bookmarkStart w:id="36" w:name="_Toc499201120"/>
      <w:bookmarkStart w:id="37" w:name="_Toc3049"/>
      <w:bookmarkStart w:id="38" w:name="_Toc11585"/>
      <w:bookmarkStart w:id="39" w:name="_Toc512289648"/>
      <w:bookmarkStart w:id="40" w:name="_Toc3751649"/>
      <w:bookmarkStart w:id="41" w:name="_Toc30660"/>
      <w:bookmarkStart w:id="42" w:name="_Toc13722"/>
      <w:bookmarkStart w:id="43" w:name="_Toc14561"/>
      <w:bookmarkStart w:id="44" w:name="_Toc30400"/>
      <w:bookmarkStart w:id="45" w:name="_Toc24832"/>
      <w:bookmarkStart w:id="46" w:name="_Toc11426"/>
      <w:bookmarkStart w:id="47" w:name="_Toc1169"/>
      <w:bookmarkStart w:id="48" w:name="_Toc31217"/>
      <w:bookmarkStart w:id="49" w:name="_Toc9092"/>
      <w:bookmarkStart w:id="50" w:name="_Toc1934"/>
      <w:bookmarkStart w:id="51" w:name="_Toc14213"/>
      <w:bookmarkStart w:id="52" w:name="_Toc3293"/>
      <w:bookmarkStart w:id="53" w:name="_Toc28044"/>
      <w:r>
        <w:rPr>
          <w:rFonts w:hint="eastAsia" w:ascii="仿宋" w:hAnsi="仿宋" w:eastAsia="仿宋" w:cs="仿宋"/>
          <w:color w:val="auto"/>
          <w:sz w:val="28"/>
          <w:szCs w:val="28"/>
          <w:highlight w:val="none"/>
        </w:rPr>
        <w:t>投 标 邀 请 函</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pPr>
        <w:spacing w:line="50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u w:val="single"/>
        </w:rPr>
        <w:t>东莞市万江招投标服务所（以下简称“招投标所”）</w:t>
      </w:r>
      <w:r>
        <w:rPr>
          <w:rFonts w:hint="eastAsia" w:ascii="仿宋" w:hAnsi="仿宋" w:eastAsia="仿宋" w:cs="仿宋"/>
          <w:color w:val="auto"/>
          <w:sz w:val="28"/>
          <w:highlight w:val="none"/>
        </w:rPr>
        <w:t>受</w:t>
      </w:r>
      <w:r>
        <w:rPr>
          <w:rFonts w:hint="eastAsia" w:ascii="仿宋" w:hAnsi="仿宋" w:eastAsia="仿宋" w:cs="仿宋"/>
          <w:color w:val="auto"/>
          <w:sz w:val="28"/>
          <w:highlight w:val="none"/>
          <w:u w:val="single"/>
        </w:rPr>
        <w:t>东莞市万江消防队（以下简称“采购人”）的</w:t>
      </w:r>
      <w:r>
        <w:rPr>
          <w:rFonts w:hint="eastAsia" w:ascii="仿宋" w:hAnsi="仿宋" w:eastAsia="仿宋" w:cs="仿宋"/>
          <w:color w:val="auto"/>
          <w:sz w:val="28"/>
          <w:highlight w:val="none"/>
        </w:rPr>
        <w:t>委托，对下述</w:t>
      </w:r>
      <w:r>
        <w:rPr>
          <w:rFonts w:hint="eastAsia" w:ascii="仿宋" w:hAnsi="仿宋" w:eastAsia="仿宋" w:cs="仿宋"/>
          <w:color w:val="auto"/>
          <w:sz w:val="28"/>
          <w:highlight w:val="none"/>
          <w:lang w:eastAsia="zh-CN"/>
        </w:rPr>
        <w:t>服务</w:t>
      </w:r>
      <w:r>
        <w:rPr>
          <w:rFonts w:hint="eastAsia" w:ascii="仿宋" w:hAnsi="仿宋" w:eastAsia="仿宋" w:cs="仿宋"/>
          <w:color w:val="auto"/>
          <w:sz w:val="28"/>
          <w:highlight w:val="none"/>
        </w:rPr>
        <w:t>进行国内公开招标。欢迎合格的供应商前来投标。</w:t>
      </w:r>
    </w:p>
    <w:p>
      <w:pPr>
        <w:spacing w:line="500" w:lineRule="exact"/>
        <w:ind w:firstLine="560" w:firstLineChars="200"/>
        <w:rPr>
          <w:rFonts w:hint="eastAsia" w:ascii="仿宋" w:hAnsi="仿宋" w:eastAsia="仿宋" w:cs="仿宋"/>
          <w:color w:val="auto"/>
          <w:sz w:val="32"/>
          <w:szCs w:val="32"/>
          <w:highlight w:val="none"/>
          <w:lang w:eastAsia="zh-CN"/>
        </w:rPr>
      </w:pPr>
      <w:r>
        <w:rPr>
          <w:rFonts w:hint="eastAsia" w:ascii="仿宋" w:hAnsi="仿宋" w:eastAsia="仿宋" w:cs="仿宋"/>
          <w:color w:val="auto"/>
          <w:sz w:val="28"/>
          <w:highlight w:val="none"/>
        </w:rPr>
        <w:t>一、采购项目编号</w:t>
      </w:r>
      <w:r>
        <w:rPr>
          <w:rFonts w:hint="eastAsia" w:ascii="仿宋" w:hAnsi="仿宋" w:eastAsia="仿宋" w:cs="仿宋"/>
          <w:color w:val="auto"/>
          <w:sz w:val="32"/>
          <w:szCs w:val="32"/>
          <w:highlight w:val="none"/>
        </w:rPr>
        <w:t>：WJGP2021006</w:t>
      </w:r>
      <w:r>
        <w:rPr>
          <w:rFonts w:hint="eastAsia" w:ascii="仿宋" w:hAnsi="仿宋" w:eastAsia="仿宋" w:cs="仿宋"/>
          <w:color w:val="auto"/>
          <w:sz w:val="32"/>
          <w:szCs w:val="32"/>
          <w:highlight w:val="none"/>
          <w:lang w:val="en-US" w:eastAsia="zh-CN"/>
        </w:rPr>
        <w:t xml:space="preserve"> </w:t>
      </w:r>
    </w:p>
    <w:p>
      <w:pPr>
        <w:snapToGrid w:val="0"/>
        <w:spacing w:line="600" w:lineRule="exact"/>
        <w:ind w:firstLine="560" w:firstLineChars="200"/>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rPr>
        <w:t>二、采购项目名称：</w:t>
      </w:r>
      <w:r>
        <w:rPr>
          <w:rFonts w:hint="eastAsia" w:ascii="仿宋_GB2312" w:hAnsi="仿宋_GB2312" w:eastAsia="仿宋_GB2312" w:cs="仿宋_GB2312"/>
          <w:bCs/>
          <w:color w:val="auto"/>
          <w:sz w:val="28"/>
          <w:szCs w:val="28"/>
          <w:highlight w:val="none"/>
          <w:lang w:eastAsia="zh-CN"/>
        </w:rPr>
        <w:t>万江消防队</w:t>
      </w:r>
      <w:r>
        <w:rPr>
          <w:rFonts w:hint="eastAsia" w:ascii="仿宋_GB2312" w:hAnsi="仿宋_GB2312" w:eastAsia="仿宋_GB2312" w:cs="仿宋_GB2312"/>
          <w:bCs/>
          <w:color w:val="auto"/>
          <w:sz w:val="28"/>
          <w:szCs w:val="28"/>
          <w:highlight w:val="none"/>
        </w:rPr>
        <w:t>食堂食材配送服务</w:t>
      </w:r>
      <w:r>
        <w:rPr>
          <w:rFonts w:hint="eastAsia" w:ascii="仿宋_GB2312" w:hAnsi="仿宋_GB2312" w:eastAsia="仿宋_GB2312" w:cs="仿宋_GB2312"/>
          <w:bCs/>
          <w:color w:val="auto"/>
          <w:sz w:val="28"/>
          <w:szCs w:val="28"/>
          <w:highlight w:val="none"/>
          <w:lang w:eastAsia="zh-CN"/>
        </w:rPr>
        <w:t>项目</w:t>
      </w:r>
    </w:p>
    <w:p>
      <w:pPr>
        <w:spacing w:line="500" w:lineRule="exact"/>
        <w:ind w:firstLine="560" w:firstLineChars="200"/>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rPr>
        <w:t>三、资金来源：</w:t>
      </w:r>
      <w:r>
        <w:rPr>
          <w:rFonts w:hint="eastAsia" w:ascii="仿宋" w:hAnsi="仿宋" w:eastAsia="仿宋" w:cs="仿宋"/>
          <w:color w:val="auto"/>
          <w:sz w:val="28"/>
          <w:highlight w:val="none"/>
          <w:lang w:eastAsia="zh-CN"/>
        </w:rPr>
        <w:t>财政预算</w:t>
      </w:r>
    </w:p>
    <w:p>
      <w:pPr>
        <w:pStyle w:val="58"/>
        <w:spacing w:line="500" w:lineRule="exact"/>
        <w:ind w:firstLine="577"/>
        <w:rPr>
          <w:rFonts w:ascii="仿宋" w:hAnsi="仿宋" w:eastAsia="仿宋" w:cs="仿宋"/>
          <w:color w:val="auto"/>
          <w:sz w:val="28"/>
          <w:highlight w:val="none"/>
        </w:rPr>
      </w:pPr>
      <w:r>
        <w:rPr>
          <w:rFonts w:hint="eastAsia" w:ascii="仿宋" w:hAnsi="仿宋" w:eastAsia="仿宋" w:cs="仿宋"/>
          <w:color w:val="auto"/>
          <w:sz w:val="28"/>
          <w:highlight w:val="none"/>
        </w:rPr>
        <w:t xml:space="preserve">    采购总预算：￥</w:t>
      </w:r>
      <w:r>
        <w:rPr>
          <w:rFonts w:hint="eastAsia" w:ascii="仿宋" w:hAnsi="仿宋" w:eastAsia="仿宋" w:cs="仿宋"/>
          <w:color w:val="auto"/>
          <w:sz w:val="28"/>
          <w:highlight w:val="none"/>
          <w:lang w:val="en-US" w:eastAsia="zh-CN"/>
        </w:rPr>
        <w:t>719050.00</w:t>
      </w:r>
      <w:r>
        <w:rPr>
          <w:rFonts w:hint="eastAsia" w:ascii="仿宋" w:hAnsi="仿宋" w:eastAsia="仿宋" w:cs="仿宋"/>
          <w:color w:val="auto"/>
          <w:sz w:val="28"/>
          <w:highlight w:val="none"/>
        </w:rPr>
        <w:t xml:space="preserve">元   </w:t>
      </w:r>
    </w:p>
    <w:p>
      <w:pPr>
        <w:pStyle w:val="58"/>
        <w:spacing w:line="500" w:lineRule="exact"/>
        <w:ind w:firstLine="577"/>
        <w:rPr>
          <w:rFonts w:hint="eastAsia" w:ascii="仿宋" w:hAnsi="仿宋" w:eastAsia="仿宋" w:cs="仿宋"/>
          <w:color w:val="auto"/>
          <w:sz w:val="28"/>
          <w:highlight w:val="none"/>
        </w:rPr>
      </w:pPr>
      <w:r>
        <w:rPr>
          <w:rFonts w:hint="eastAsia" w:ascii="仿宋" w:hAnsi="仿宋" w:eastAsia="仿宋" w:cs="仿宋"/>
          <w:color w:val="auto"/>
          <w:kern w:val="0"/>
          <w:sz w:val="28"/>
          <w:szCs w:val="28"/>
          <w:highlight w:val="none"/>
        </w:rPr>
        <w:t>四、采购项目内容：</w:t>
      </w:r>
      <w:r>
        <w:rPr>
          <w:rFonts w:hint="eastAsia" w:ascii="仿宋" w:hAnsi="仿宋" w:eastAsia="仿宋" w:cs="仿宋"/>
          <w:color w:val="auto"/>
          <w:sz w:val="28"/>
          <w:highlight w:val="none"/>
        </w:rPr>
        <w:t xml:space="preserve"> </w:t>
      </w:r>
    </w:p>
    <w:tbl>
      <w:tblPr>
        <w:tblStyle w:val="24"/>
        <w:tblW w:w="83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0"/>
        <w:gridCol w:w="1504"/>
        <w:gridCol w:w="2132"/>
        <w:gridCol w:w="2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560" w:type="dxa"/>
            <w:shd w:val="clear" w:color="auto" w:fill="FFFFFF"/>
            <w:vAlign w:val="center"/>
          </w:tcPr>
          <w:p>
            <w:pPr>
              <w:widowControl/>
              <w:spacing w:line="520" w:lineRule="exact"/>
              <w:jc w:val="center"/>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采购内容</w:t>
            </w:r>
          </w:p>
        </w:tc>
        <w:tc>
          <w:tcPr>
            <w:tcW w:w="1504" w:type="dxa"/>
            <w:shd w:val="clear" w:color="auto" w:fill="FFFFFF"/>
            <w:vAlign w:val="center"/>
          </w:tcPr>
          <w:p>
            <w:pPr>
              <w:widowControl/>
              <w:spacing w:line="520" w:lineRule="exact"/>
              <w:jc w:val="center"/>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数量</w:t>
            </w:r>
          </w:p>
        </w:tc>
        <w:tc>
          <w:tcPr>
            <w:tcW w:w="2132" w:type="dxa"/>
            <w:shd w:val="clear" w:color="auto" w:fill="FFFFFF"/>
            <w:vAlign w:val="center"/>
          </w:tcPr>
          <w:p>
            <w:pPr>
              <w:widowControl/>
              <w:spacing w:line="520" w:lineRule="exact"/>
              <w:jc w:val="center"/>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服务单位</w:t>
            </w:r>
          </w:p>
        </w:tc>
        <w:tc>
          <w:tcPr>
            <w:tcW w:w="2132" w:type="dxa"/>
            <w:shd w:val="clear" w:color="auto" w:fill="FFFFFF"/>
            <w:vAlign w:val="center"/>
          </w:tcPr>
          <w:p>
            <w:pPr>
              <w:widowControl/>
              <w:spacing w:line="520" w:lineRule="exact"/>
              <w:jc w:val="center"/>
              <w:rPr>
                <w:rFonts w:ascii="Times New Roman" w:hAnsi="Times New Roman" w:cs="Times New Roman"/>
                <w:color w:val="auto"/>
                <w:highlight w:val="none"/>
              </w:rPr>
            </w:pPr>
            <w:r>
              <w:rPr>
                <w:rFonts w:ascii="Times New Roman" w:hAnsi="Times New Roman" w:eastAsia="仿宋_GB2312" w:cs="Times New Roman"/>
                <w:color w:val="auto"/>
                <w:sz w:val="28"/>
                <w:szCs w:val="28"/>
                <w:highlight w:val="none"/>
              </w:rPr>
              <w:t>服务期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8" w:hRule="atLeast"/>
          <w:jc w:val="center"/>
        </w:trPr>
        <w:tc>
          <w:tcPr>
            <w:tcW w:w="2560" w:type="dxa"/>
            <w:vAlign w:val="center"/>
          </w:tcPr>
          <w:p>
            <w:pPr>
              <w:spacing w:line="520" w:lineRule="exact"/>
              <w:jc w:val="center"/>
              <w:rPr>
                <w:rFonts w:ascii="Times New Roman" w:hAnsi="Times New Roman" w:eastAsia="仿宋_GB2312" w:cs="Times New Roman"/>
                <w:color w:val="auto"/>
                <w:sz w:val="28"/>
                <w:szCs w:val="28"/>
                <w:highlight w:val="none"/>
              </w:rPr>
            </w:pPr>
            <w:r>
              <w:rPr>
                <w:rFonts w:hint="eastAsia" w:ascii="仿宋_GB2312" w:hAnsi="仿宋_GB2312" w:eastAsia="仿宋_GB2312" w:cs="仿宋_GB2312"/>
                <w:bCs/>
                <w:color w:val="auto"/>
                <w:sz w:val="28"/>
                <w:szCs w:val="28"/>
                <w:highlight w:val="none"/>
                <w:lang w:eastAsia="zh-CN"/>
              </w:rPr>
              <w:t>万江消防队</w:t>
            </w:r>
            <w:r>
              <w:rPr>
                <w:rFonts w:hint="eastAsia" w:ascii="仿宋_GB2312" w:hAnsi="仿宋_GB2312" w:eastAsia="仿宋_GB2312" w:cs="仿宋_GB2312"/>
                <w:bCs/>
                <w:color w:val="auto"/>
                <w:sz w:val="28"/>
                <w:szCs w:val="28"/>
                <w:highlight w:val="none"/>
              </w:rPr>
              <w:t>食堂食材配送服务</w:t>
            </w:r>
            <w:r>
              <w:rPr>
                <w:rFonts w:hint="eastAsia" w:ascii="仿宋_GB2312" w:hAnsi="仿宋_GB2312" w:eastAsia="仿宋_GB2312" w:cs="仿宋_GB2312"/>
                <w:bCs/>
                <w:color w:val="auto"/>
                <w:sz w:val="28"/>
                <w:szCs w:val="28"/>
                <w:highlight w:val="none"/>
                <w:lang w:eastAsia="zh-CN"/>
              </w:rPr>
              <w:t>项目</w:t>
            </w:r>
          </w:p>
        </w:tc>
        <w:tc>
          <w:tcPr>
            <w:tcW w:w="1504" w:type="dxa"/>
            <w:vAlign w:val="center"/>
          </w:tcPr>
          <w:p>
            <w:pPr>
              <w:spacing w:line="520" w:lineRule="exact"/>
              <w:jc w:val="center"/>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1项</w:t>
            </w:r>
          </w:p>
        </w:tc>
        <w:tc>
          <w:tcPr>
            <w:tcW w:w="2132" w:type="dxa"/>
            <w:vAlign w:val="center"/>
          </w:tcPr>
          <w:p>
            <w:pPr>
              <w:spacing w:line="520" w:lineRule="exact"/>
              <w:jc w:val="center"/>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highlight w:val="none"/>
              </w:rPr>
              <w:t>1家</w:t>
            </w:r>
          </w:p>
        </w:tc>
        <w:tc>
          <w:tcPr>
            <w:tcW w:w="2132" w:type="dxa"/>
            <w:vAlign w:val="center"/>
          </w:tcPr>
          <w:p>
            <w:pPr>
              <w:spacing w:line="520" w:lineRule="exact"/>
              <w:jc w:val="center"/>
              <w:rPr>
                <w:rFonts w:ascii="Times New Roman" w:hAnsi="Times New Roman" w:cs="Times New Roman"/>
                <w:color w:val="auto"/>
                <w:highlight w:val="none"/>
              </w:rPr>
            </w:pPr>
            <w:r>
              <w:rPr>
                <w:rFonts w:ascii="Times New Roman" w:hAnsi="Times New Roman" w:eastAsia="仿宋_GB2312" w:cs="Times New Roman"/>
                <w:color w:val="auto"/>
                <w:sz w:val="28"/>
                <w:highlight w:val="none"/>
              </w:rPr>
              <w:t>自合同签订之日起</w:t>
            </w:r>
            <w:r>
              <w:rPr>
                <w:rFonts w:hint="eastAsia" w:ascii="Times New Roman" w:hAnsi="Times New Roman" w:eastAsia="仿宋_GB2312" w:cs="Times New Roman"/>
                <w:color w:val="auto"/>
                <w:sz w:val="28"/>
                <w:highlight w:val="none"/>
                <w:lang w:val="en-US" w:eastAsia="zh-CN"/>
              </w:rPr>
              <w:t>1</w:t>
            </w:r>
            <w:r>
              <w:rPr>
                <w:rFonts w:ascii="Times New Roman" w:hAnsi="Times New Roman" w:eastAsia="仿宋_GB2312" w:cs="Times New Roman"/>
                <w:color w:val="auto"/>
                <w:sz w:val="28"/>
                <w:highlight w:val="none"/>
              </w:rPr>
              <w:t>年</w:t>
            </w:r>
          </w:p>
        </w:tc>
      </w:tr>
    </w:tbl>
    <w:p>
      <w:pPr>
        <w:pStyle w:val="58"/>
        <w:spacing w:beforeLines="50" w:line="500" w:lineRule="exact"/>
        <w:ind w:firstLine="577"/>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五、</w:t>
      </w:r>
      <w:r>
        <w:rPr>
          <w:rFonts w:hint="eastAsia" w:ascii="仿宋" w:hAnsi="仿宋" w:eastAsia="仿宋" w:cs="仿宋"/>
          <w:color w:val="auto"/>
          <w:sz w:val="28"/>
          <w:szCs w:val="28"/>
          <w:highlight w:val="none"/>
        </w:rPr>
        <w:t>供应商须满足以下资格条件:</w:t>
      </w:r>
    </w:p>
    <w:p>
      <w:pPr>
        <w:spacing w:line="500" w:lineRule="exact"/>
        <w:ind w:firstLine="560" w:firstLineChars="2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5.1符合《中华人民共和国政府采购法》第二十二条规定，并提供以下证明资料：</w:t>
      </w:r>
    </w:p>
    <w:p>
      <w:pPr>
        <w:spacing w:line="500" w:lineRule="exact"/>
        <w:ind w:firstLine="560" w:firstLineChars="2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（1）法人或者其他组织的营业执照（或事业单位法人证书）等证明文件（允许分支机构作为供应商参加投标的须同时提供总公司的授权书），自然人参加投标时还须提供自然人的身份证明材料；</w:t>
      </w:r>
    </w:p>
    <w:p>
      <w:pPr>
        <w:spacing w:line="500" w:lineRule="exact"/>
        <w:ind w:firstLine="560" w:firstLineChars="2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（2）财务状况报告（提供财务报告或基本开户银行出具的资信证明或专业担保机构出具的投标担保函）；</w:t>
      </w:r>
    </w:p>
    <w:p>
      <w:pPr>
        <w:tabs>
          <w:tab w:val="left" w:pos="0"/>
        </w:tabs>
        <w:spacing w:line="500" w:lineRule="exact"/>
        <w:ind w:firstLine="560" w:firstLineChars="2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（3）具备履行合同所必需的设备和专业技术能力的证明材料，须提供《供应商具有履行合同所必需的设备和专业技术能力情况》；</w:t>
      </w:r>
    </w:p>
    <w:p>
      <w:pPr>
        <w:spacing w:line="500" w:lineRule="exact"/>
        <w:ind w:firstLine="560" w:firstLineChars="2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（4）依法缴纳税收和社会保障资金的良好记录（提供投标截止日前6个月内任意1个月依法缴纳税收和社会保障资金的相关材料。如依法免税或不需要缴纳社会保障资金的，须提供相应证明材料）；</w:t>
      </w:r>
    </w:p>
    <w:p>
      <w:pPr>
        <w:spacing w:line="500" w:lineRule="exact"/>
        <w:ind w:firstLine="560" w:firstLineChars="2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（5）参加政府采购活动前3年内在经营活动中没有重大违法记录的书面声明。</w:t>
      </w:r>
    </w:p>
    <w:p>
      <w:pPr>
        <w:spacing w:line="500" w:lineRule="exact"/>
        <w:ind w:firstLine="560" w:firstLineChars="2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5.2 供应商的单位负责人为同一人或者存在直接控股、管理关系的不同供应商，不得参加同一合同项下的政府采购活动。</w:t>
      </w:r>
    </w:p>
    <w:p>
      <w:pPr>
        <w:spacing w:line="500" w:lineRule="exact"/>
        <w:ind w:firstLine="560" w:firstLineChars="2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5.3 供应商未被列入“信用中国”网站(</w:t>
      </w:r>
      <w:r>
        <w:rPr>
          <w:color w:val="auto"/>
          <w:highlight w:val="none"/>
        </w:rPr>
        <w:fldChar w:fldCharType="begin"/>
      </w:r>
      <w:r>
        <w:rPr>
          <w:color w:val="auto"/>
          <w:highlight w:val="none"/>
        </w:rPr>
        <w:instrText xml:space="preserve"> HYPERLINK "http://www.creditchina.gov.cn)" </w:instrText>
      </w:r>
      <w:r>
        <w:rPr>
          <w:color w:val="auto"/>
          <w:highlight w:val="none"/>
        </w:rPr>
        <w:fldChar w:fldCharType="separate"/>
      </w:r>
      <w:r>
        <w:rPr>
          <w:rFonts w:hint="eastAsia" w:ascii="仿宋" w:hAnsi="仿宋" w:eastAsia="仿宋" w:cs="仿宋"/>
          <w:color w:val="auto"/>
          <w:sz w:val="28"/>
          <w:szCs w:val="28"/>
          <w:highlight w:val="none"/>
          <w:u w:val="single"/>
        </w:rPr>
        <w:t>www.creditchina.gov.cn)“记录失</w:t>
      </w:r>
      <w:r>
        <w:rPr>
          <w:rFonts w:hint="eastAsia" w:ascii="仿宋" w:hAnsi="仿宋" w:eastAsia="仿宋" w:cs="仿宋"/>
          <w:color w:val="auto"/>
          <w:sz w:val="28"/>
          <w:szCs w:val="28"/>
          <w:highlight w:val="none"/>
          <w:u w:val="single"/>
        </w:rPr>
        <w:fldChar w:fldCharType="end"/>
      </w:r>
      <w:r>
        <w:rPr>
          <w:rFonts w:hint="eastAsia" w:ascii="仿宋" w:hAnsi="仿宋" w:eastAsia="仿宋" w:cs="仿宋"/>
          <w:color w:val="auto"/>
          <w:sz w:val="28"/>
          <w:szCs w:val="28"/>
          <w:highlight w:val="none"/>
          <w:u w:val="single"/>
        </w:rPr>
        <w:t>信被执行人或重大税收违法案件当事人名单或政府采购严重违法失信行为”记录名单；不处于中国政府采购网(www.ccgp.gov.cn)“政府采购严重违法失信行为信息记录”中的禁止参加政府采购活动期间。(不需要供应商提供证明材料，采购人或采购代理机构将在开标当天查询供应商的信用记录。)</w:t>
      </w:r>
    </w:p>
    <w:p>
      <w:pPr>
        <w:spacing w:line="500" w:lineRule="exact"/>
        <w:ind w:firstLine="560" w:firstLineChars="200"/>
        <w:rPr>
          <w:rFonts w:hint="default" w:eastAsia="仿宋"/>
          <w:lang w:val="en-US" w:eastAsia="zh-CN"/>
        </w:rPr>
      </w:pPr>
      <w:r>
        <w:rPr>
          <w:rFonts w:hint="eastAsia" w:ascii="仿宋" w:hAnsi="仿宋" w:eastAsia="仿宋" w:cs="仿宋"/>
          <w:color w:val="auto"/>
          <w:sz w:val="28"/>
          <w:szCs w:val="28"/>
          <w:highlight w:val="none"/>
          <w:u w:val="single"/>
        </w:rPr>
        <w:t>5.</w:t>
      </w:r>
      <w:r>
        <w:rPr>
          <w:rFonts w:hint="eastAsia" w:ascii="仿宋" w:hAnsi="仿宋" w:eastAsia="仿宋" w:cs="仿宋"/>
          <w:color w:val="auto"/>
          <w:sz w:val="28"/>
          <w:szCs w:val="28"/>
          <w:highlight w:val="none"/>
          <w:u w:val="single"/>
          <w:lang w:val="en-US" w:eastAsia="zh-CN"/>
        </w:rPr>
        <w:t>4</w:t>
      </w:r>
      <w:r>
        <w:rPr>
          <w:rFonts w:hint="eastAsia" w:ascii="仿宋" w:hAnsi="仿宋" w:eastAsia="仿宋" w:cs="仿宋"/>
          <w:color w:val="auto"/>
          <w:sz w:val="28"/>
          <w:szCs w:val="28"/>
          <w:highlight w:val="none"/>
          <w:u w:val="single"/>
        </w:rPr>
        <w:t xml:space="preserve"> 本项目不接受联合体投标。</w:t>
      </w:r>
    </w:p>
    <w:p>
      <w:pPr>
        <w:spacing w:line="500" w:lineRule="exac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六、招标文件公告时间、获取网址及方式</w:t>
      </w:r>
    </w:p>
    <w:p>
      <w:pPr>
        <w:autoSpaceDE w:val="0"/>
        <w:autoSpaceDN w:val="0"/>
        <w:spacing w:line="5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6.1 招标文件公告期限：</w:t>
      </w:r>
      <w:r>
        <w:rPr>
          <w:rFonts w:hint="eastAsia" w:ascii="仿宋" w:hAnsi="仿宋" w:eastAsia="仿宋" w:cs="仿宋"/>
          <w:color w:val="auto"/>
          <w:sz w:val="28"/>
          <w:szCs w:val="28"/>
          <w:highlight w:val="none"/>
          <w:lang w:val="en-US" w:eastAsia="zh-CN"/>
        </w:rPr>
        <w:t>2021</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9</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29</w:t>
      </w:r>
      <w:r>
        <w:rPr>
          <w:rFonts w:hint="eastAsia" w:ascii="仿宋" w:hAnsi="仿宋" w:eastAsia="仿宋" w:cs="仿宋"/>
          <w:color w:val="auto"/>
          <w:sz w:val="28"/>
          <w:szCs w:val="28"/>
          <w:highlight w:val="none"/>
        </w:rPr>
        <w:t>日起至</w:t>
      </w:r>
      <w:r>
        <w:rPr>
          <w:rFonts w:hint="eastAsia" w:ascii="仿宋" w:hAnsi="仿宋" w:eastAsia="仿宋" w:cs="仿宋"/>
          <w:color w:val="auto"/>
          <w:sz w:val="28"/>
          <w:szCs w:val="28"/>
          <w:highlight w:val="none"/>
          <w:lang w:val="en-US" w:eastAsia="zh-CN"/>
        </w:rPr>
        <w:t>2021</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12</w:t>
      </w:r>
      <w:r>
        <w:rPr>
          <w:rFonts w:hint="eastAsia" w:ascii="仿宋" w:hAnsi="仿宋" w:eastAsia="仿宋" w:cs="仿宋"/>
          <w:color w:val="auto"/>
          <w:sz w:val="28"/>
          <w:szCs w:val="28"/>
          <w:highlight w:val="none"/>
        </w:rPr>
        <w:t>日止</w:t>
      </w:r>
    </w:p>
    <w:p>
      <w:pPr>
        <w:autoSpaceDE w:val="0"/>
        <w:autoSpaceDN w:val="0"/>
        <w:spacing w:line="5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6.2 招标文件获取网址：中国东莞万江街道栏目。</w:t>
      </w:r>
    </w:p>
    <w:p>
      <w:pPr>
        <w:autoSpaceDE w:val="0"/>
        <w:autoSpaceDN w:val="0"/>
        <w:spacing w:line="5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6.3 获取招标文件方式：现场领取、网上下载招标文件以及相关附件，文件均不收费。</w:t>
      </w:r>
    </w:p>
    <w:p>
      <w:pPr>
        <w:autoSpaceDE w:val="0"/>
        <w:autoSpaceDN w:val="0"/>
        <w:spacing w:line="500" w:lineRule="exac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七、投标人购买采购文件登记事宜</w:t>
      </w:r>
    </w:p>
    <w:p>
      <w:pPr>
        <w:autoSpaceDE w:val="0"/>
        <w:autoSpaceDN w:val="0"/>
        <w:spacing w:line="5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7.1 </w:t>
      </w:r>
      <w:r>
        <w:rPr>
          <w:rFonts w:hint="eastAsia" w:ascii="仿宋" w:hAnsi="仿宋" w:eastAsia="仿宋" w:cs="仿宋"/>
          <w:color w:val="auto"/>
          <w:sz w:val="28"/>
          <w:szCs w:val="28"/>
          <w:highlight w:val="none"/>
          <w:lang w:eastAsia="zh-CN"/>
        </w:rPr>
        <w:t>购买</w:t>
      </w:r>
      <w:r>
        <w:rPr>
          <w:rFonts w:hint="eastAsia" w:ascii="仿宋" w:hAnsi="仿宋" w:eastAsia="仿宋" w:cs="仿宋"/>
          <w:color w:val="auto"/>
          <w:sz w:val="28"/>
          <w:szCs w:val="28"/>
          <w:highlight w:val="none"/>
        </w:rPr>
        <w:t>时间：符合资格的投标人应当在</w:t>
      </w:r>
      <w:r>
        <w:rPr>
          <w:rFonts w:hint="eastAsia" w:ascii="仿宋" w:hAnsi="仿宋" w:eastAsia="仿宋" w:cs="仿宋"/>
          <w:color w:val="auto"/>
          <w:sz w:val="28"/>
          <w:szCs w:val="28"/>
          <w:highlight w:val="none"/>
          <w:lang w:val="en-US" w:eastAsia="zh-CN"/>
        </w:rPr>
        <w:t>2021</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9</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29</w:t>
      </w:r>
      <w:r>
        <w:rPr>
          <w:rFonts w:hint="eastAsia" w:ascii="仿宋" w:hAnsi="仿宋" w:eastAsia="仿宋" w:cs="仿宋"/>
          <w:color w:val="auto"/>
          <w:sz w:val="28"/>
          <w:szCs w:val="28"/>
          <w:highlight w:val="none"/>
        </w:rPr>
        <w:t>日起至</w:t>
      </w:r>
      <w:r>
        <w:rPr>
          <w:rFonts w:hint="eastAsia" w:ascii="仿宋" w:hAnsi="仿宋" w:eastAsia="仿宋" w:cs="仿宋"/>
          <w:color w:val="auto"/>
          <w:sz w:val="28"/>
          <w:szCs w:val="28"/>
          <w:highlight w:val="none"/>
          <w:lang w:val="en-US" w:eastAsia="zh-CN"/>
        </w:rPr>
        <w:t>2021</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10</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12</w:t>
      </w:r>
      <w:r>
        <w:rPr>
          <w:rFonts w:hint="eastAsia" w:ascii="仿宋" w:hAnsi="仿宋" w:eastAsia="仿宋" w:cs="仿宋"/>
          <w:color w:val="auto"/>
          <w:sz w:val="28"/>
          <w:szCs w:val="28"/>
          <w:highlight w:val="none"/>
        </w:rPr>
        <w:t>日止（法定节假日除外）</w:t>
      </w:r>
    </w:p>
    <w:p>
      <w:pPr>
        <w:autoSpaceDE w:val="0"/>
        <w:autoSpaceDN w:val="0"/>
        <w:spacing w:line="5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7.2 </w:t>
      </w:r>
      <w:r>
        <w:rPr>
          <w:rFonts w:hint="eastAsia" w:ascii="仿宋" w:hAnsi="仿宋" w:eastAsia="仿宋" w:cs="仿宋"/>
          <w:color w:val="auto"/>
          <w:sz w:val="28"/>
          <w:szCs w:val="28"/>
          <w:highlight w:val="none"/>
          <w:lang w:eastAsia="zh-CN"/>
        </w:rPr>
        <w:t>登记</w:t>
      </w:r>
      <w:r>
        <w:rPr>
          <w:rFonts w:hint="eastAsia" w:ascii="仿宋" w:hAnsi="仿宋" w:eastAsia="仿宋" w:cs="仿宋"/>
          <w:color w:val="auto"/>
          <w:sz w:val="28"/>
          <w:szCs w:val="28"/>
          <w:highlight w:val="none"/>
        </w:rPr>
        <w:t>地点：东莞市万江街道行政办事中心3号楼2楼办公室</w:t>
      </w:r>
    </w:p>
    <w:p>
      <w:pPr>
        <w:autoSpaceDE w:val="0"/>
        <w:autoSpaceDN w:val="0"/>
        <w:spacing w:line="500" w:lineRule="exact"/>
        <w:ind w:firstLine="560" w:firstLineChars="200"/>
        <w:rPr>
          <w:rFonts w:eastAsia="仿宋_GB2312"/>
          <w:color w:val="auto"/>
          <w:sz w:val="28"/>
          <w:szCs w:val="28"/>
          <w:highlight w:val="none"/>
        </w:rPr>
      </w:pPr>
      <w:r>
        <w:rPr>
          <w:rFonts w:hint="eastAsia" w:ascii="仿宋" w:hAnsi="仿宋" w:eastAsia="仿宋" w:cs="仿宋"/>
          <w:color w:val="auto"/>
          <w:sz w:val="28"/>
          <w:szCs w:val="28"/>
          <w:highlight w:val="none"/>
          <w:lang w:val="en-US" w:eastAsia="zh-CN"/>
        </w:rPr>
        <w:t xml:space="preserve">7.3 </w:t>
      </w:r>
      <w:r>
        <w:rPr>
          <w:rFonts w:hint="eastAsia" w:eastAsia="仿宋_GB2312"/>
          <w:color w:val="auto"/>
          <w:sz w:val="28"/>
          <w:szCs w:val="28"/>
          <w:highlight w:val="none"/>
          <w:lang w:eastAsia="zh-CN"/>
        </w:rPr>
        <w:t>购买采购文件登记</w:t>
      </w:r>
      <w:r>
        <w:rPr>
          <w:rFonts w:eastAsia="仿宋_GB2312"/>
          <w:color w:val="auto"/>
          <w:sz w:val="28"/>
          <w:szCs w:val="28"/>
          <w:highlight w:val="none"/>
        </w:rPr>
        <w:t>时须提供“</w:t>
      </w:r>
      <w:r>
        <w:rPr>
          <w:rFonts w:eastAsia="仿宋_GB2312"/>
          <w:b/>
          <w:bCs/>
          <w:color w:val="auto"/>
          <w:sz w:val="28"/>
          <w:szCs w:val="28"/>
          <w:highlight w:val="none"/>
        </w:rPr>
        <w:t>万江招投标服务所登记表</w:t>
      </w:r>
      <w:r>
        <w:rPr>
          <w:rFonts w:eastAsia="仿宋_GB2312"/>
          <w:color w:val="auto"/>
          <w:sz w:val="28"/>
          <w:szCs w:val="28"/>
          <w:highlight w:val="none"/>
        </w:rPr>
        <w:t>”和《营业执照》或《事业单位法人证书》复印件（加盖公章）。</w:t>
      </w:r>
    </w:p>
    <w:p>
      <w:pPr>
        <w:autoSpaceDE w:val="0"/>
        <w:autoSpaceDN w:val="0"/>
        <w:spacing w:line="500" w:lineRule="exact"/>
        <w:rPr>
          <w:rFonts w:hint="eastAsia"/>
          <w:color w:val="auto"/>
          <w:highlight w:val="none"/>
          <w:lang w:eastAsia="zh-CN"/>
        </w:rPr>
      </w:pPr>
      <w:r>
        <w:rPr>
          <w:rFonts w:eastAsia="仿宋_GB2312"/>
          <w:b/>
          <w:bCs/>
          <w:color w:val="auto"/>
          <w:sz w:val="28"/>
          <w:szCs w:val="28"/>
          <w:highlight w:val="none"/>
        </w:rPr>
        <w:t>注： 如“三证合一”的营业执照，则不需要提供税务登记证和组织机构代码证。</w:t>
      </w:r>
    </w:p>
    <w:p>
      <w:pPr>
        <w:autoSpaceDE w:val="0"/>
        <w:autoSpaceDN w:val="0"/>
        <w:spacing w:line="500" w:lineRule="exact"/>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八、递交投标文件及签到事宜</w:t>
      </w:r>
      <w:r>
        <w:rPr>
          <w:rFonts w:hint="eastAsia" w:ascii="仿宋" w:hAnsi="仿宋" w:eastAsia="仿宋" w:cs="仿宋"/>
          <w:color w:val="auto"/>
          <w:sz w:val="28"/>
          <w:szCs w:val="28"/>
          <w:highlight w:val="none"/>
          <w:lang w:eastAsia="zh-CN"/>
        </w:rPr>
        <w:t>。</w:t>
      </w:r>
    </w:p>
    <w:p>
      <w:pPr>
        <w:spacing w:line="500" w:lineRule="exact"/>
        <w:ind w:firstLine="588" w:firstLineChars="21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8.1递交投标文件开始时间：20</w:t>
      </w:r>
      <w:r>
        <w:rPr>
          <w:rFonts w:hint="eastAsia" w:ascii="仿宋" w:hAnsi="仿宋" w:eastAsia="仿宋" w:cs="仿宋"/>
          <w:color w:val="auto"/>
          <w:sz w:val="28"/>
          <w:szCs w:val="28"/>
          <w:highlight w:val="none"/>
          <w:lang w:val="en-US" w:eastAsia="zh-CN"/>
        </w:rPr>
        <w:t>21</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21</w:t>
      </w:r>
      <w:r>
        <w:rPr>
          <w:rFonts w:hint="eastAsia" w:ascii="仿宋" w:hAnsi="仿宋" w:eastAsia="仿宋" w:cs="仿宋"/>
          <w:color w:val="auto"/>
          <w:sz w:val="28"/>
          <w:szCs w:val="28"/>
          <w:highlight w:val="none"/>
        </w:rPr>
        <w:t>日上午9:00</w:t>
      </w:r>
    </w:p>
    <w:p>
      <w:pPr>
        <w:spacing w:line="500" w:lineRule="exact"/>
        <w:ind w:firstLine="588" w:firstLineChars="21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递交投标文件截止及开标时间：</w:t>
      </w:r>
      <w:r>
        <w:rPr>
          <w:rFonts w:hint="eastAsia" w:ascii="仿宋" w:hAnsi="仿宋" w:eastAsia="仿宋" w:cs="仿宋"/>
          <w:color w:val="auto"/>
          <w:sz w:val="28"/>
          <w:szCs w:val="28"/>
          <w:highlight w:val="none"/>
          <w:lang w:val="en-US" w:eastAsia="zh-CN"/>
        </w:rPr>
        <w:t>2021</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21</w:t>
      </w:r>
      <w:r>
        <w:rPr>
          <w:rFonts w:hint="eastAsia" w:ascii="仿宋" w:hAnsi="仿宋" w:eastAsia="仿宋" w:cs="仿宋"/>
          <w:color w:val="auto"/>
          <w:sz w:val="28"/>
          <w:szCs w:val="28"/>
          <w:highlight w:val="none"/>
        </w:rPr>
        <w:t>日上午9:30时</w:t>
      </w:r>
    </w:p>
    <w:p>
      <w:pPr>
        <w:spacing w:line="500" w:lineRule="exact"/>
        <w:ind w:firstLine="590" w:firstLineChars="210"/>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(逾期送达或未按招标文件要求密封的投标文件恕不接收。)</w:t>
      </w:r>
    </w:p>
    <w:p>
      <w:pPr>
        <w:spacing w:line="500" w:lineRule="exact"/>
        <w:ind w:firstLine="588" w:firstLineChars="21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8.2 递交投标文件及开标地点：东莞市万江街道行政办事中心3号楼1楼会议室。</w:t>
      </w:r>
    </w:p>
    <w:p>
      <w:pPr>
        <w:spacing w:line="500" w:lineRule="exact"/>
        <w:ind w:firstLine="560" w:firstLineChars="200"/>
        <w:rPr>
          <w:rFonts w:ascii="仿宋" w:hAnsi="仿宋" w:eastAsia="仿宋" w:cs="仿宋"/>
          <w:b/>
          <w:bCs/>
          <w:color w:val="auto"/>
          <w:sz w:val="28"/>
          <w:szCs w:val="28"/>
          <w:highlight w:val="none"/>
        </w:rPr>
      </w:pPr>
      <w:r>
        <w:rPr>
          <w:rFonts w:hint="eastAsia" w:ascii="仿宋" w:hAnsi="仿宋" w:eastAsia="仿宋" w:cs="仿宋"/>
          <w:color w:val="auto"/>
          <w:sz w:val="28"/>
          <w:szCs w:val="28"/>
          <w:highlight w:val="none"/>
        </w:rPr>
        <w:t xml:space="preserve">8.3 </w:t>
      </w:r>
      <w:r>
        <w:rPr>
          <w:rFonts w:hint="eastAsia" w:ascii="仿宋" w:hAnsi="仿宋" w:eastAsia="仿宋" w:cs="仿宋"/>
          <w:b/>
          <w:bCs/>
          <w:color w:val="auto"/>
          <w:sz w:val="28"/>
          <w:szCs w:val="28"/>
          <w:highlight w:val="none"/>
        </w:rPr>
        <w:t>签到事宜：</w:t>
      </w:r>
    </w:p>
    <w:p>
      <w:pPr>
        <w:spacing w:line="500" w:lineRule="exact"/>
        <w:ind w:firstLine="562" w:firstLineChars="200"/>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8.3.1 投标人的法定代表人参加的，需携带有效身份证明签名报到；</w:t>
      </w:r>
    </w:p>
    <w:p>
      <w:pPr>
        <w:spacing w:line="500" w:lineRule="exact"/>
        <w:ind w:firstLine="562" w:firstLineChars="200"/>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8.3.2 非法定代表人参加的，需携带有效身份证明，并在签到时向招标所现场工作人员提供法定代表人授权委托书原件。</w:t>
      </w:r>
    </w:p>
    <w:p>
      <w:pPr>
        <w:autoSpaceDE w:val="0"/>
        <w:autoSpaceDN w:val="0"/>
        <w:spacing w:line="5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九、投标保证金事宜：</w:t>
      </w:r>
    </w:p>
    <w:p>
      <w:pPr>
        <w:autoSpaceDE w:val="0"/>
        <w:autoSpaceDN w:val="0"/>
        <w:spacing w:line="500" w:lineRule="exact"/>
        <w:ind w:firstLine="562" w:firstLineChars="200"/>
        <w:rPr>
          <w:rFonts w:ascii="仿宋" w:hAnsi="仿宋" w:eastAsia="仿宋" w:cs="仿宋"/>
          <w:color w:val="auto"/>
          <w:highlight w:val="none"/>
        </w:rPr>
      </w:pPr>
      <w:r>
        <w:rPr>
          <w:rFonts w:hint="eastAsia" w:ascii="仿宋" w:hAnsi="仿宋" w:eastAsia="仿宋" w:cs="仿宋"/>
          <w:b/>
          <w:bCs/>
          <w:color w:val="auto"/>
          <w:sz w:val="28"/>
          <w:szCs w:val="28"/>
          <w:highlight w:val="none"/>
        </w:rPr>
        <w:t>本项目不收取投标保证金。</w:t>
      </w:r>
    </w:p>
    <w:p>
      <w:pPr>
        <w:autoSpaceDE w:val="0"/>
        <w:autoSpaceDN w:val="0"/>
        <w:spacing w:line="500" w:lineRule="exact"/>
        <w:rPr>
          <w:rFonts w:ascii="仿宋" w:hAnsi="仿宋" w:eastAsia="仿宋" w:cs="仿宋"/>
          <w:color w:val="auto"/>
          <w:sz w:val="28"/>
          <w:szCs w:val="28"/>
          <w:highlight w:val="none"/>
        </w:rPr>
      </w:pPr>
    </w:p>
    <w:p>
      <w:pPr>
        <w:spacing w:line="500" w:lineRule="exact"/>
        <w:ind w:firstLine="560" w:firstLineChars="200"/>
        <w:rPr>
          <w:rFonts w:hint="eastAsia" w:ascii="Times New Roman" w:hAnsi="Times New Roman" w:eastAsia="仿宋_GB2312" w:cs="Times New Roman"/>
          <w:color w:val="auto"/>
          <w:sz w:val="28"/>
          <w:szCs w:val="28"/>
          <w:highlight w:val="none"/>
          <w:lang w:val="en-US" w:eastAsia="zh-CN"/>
        </w:rPr>
      </w:pPr>
      <w:r>
        <w:rPr>
          <w:rFonts w:hint="eastAsia" w:ascii="仿宋" w:hAnsi="仿宋" w:eastAsia="仿宋" w:cs="仿宋"/>
          <w:color w:val="auto"/>
          <w:sz w:val="28"/>
          <w:szCs w:val="28"/>
          <w:highlight w:val="none"/>
        </w:rPr>
        <w:t>采购联系人：</w:t>
      </w:r>
      <w:r>
        <w:rPr>
          <w:rFonts w:hint="eastAsia" w:ascii="仿宋" w:hAnsi="仿宋" w:eastAsia="仿宋" w:cs="仿宋"/>
          <w:color w:val="auto"/>
          <w:sz w:val="28"/>
          <w:szCs w:val="28"/>
          <w:highlight w:val="none"/>
          <w:lang w:eastAsia="zh-CN"/>
        </w:rPr>
        <w:t>何先生</w:t>
      </w:r>
      <w:r>
        <w:rPr>
          <w:rFonts w:hint="eastAsia" w:ascii="Times New Roman" w:hAnsi="Times New Roman" w:eastAsia="仿宋_GB2312" w:cs="Times New Roman"/>
          <w:color w:val="auto"/>
          <w:sz w:val="28"/>
          <w:szCs w:val="28"/>
          <w:highlight w:val="none"/>
          <w:lang w:val="en-US" w:eastAsia="zh-CN"/>
        </w:rPr>
        <w:t xml:space="preserve"> </w:t>
      </w:r>
    </w:p>
    <w:p>
      <w:pPr>
        <w:spacing w:line="50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电话：076922776681</w:t>
      </w:r>
    </w:p>
    <w:p>
      <w:pPr>
        <w:spacing w:line="5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联系地址</w:t>
      </w:r>
      <w:r>
        <w:rPr>
          <w:rFonts w:hint="eastAsia" w:ascii="Times New Roman" w:hAnsi="Times New Roman" w:eastAsia="仿宋_GB2312" w:cs="Times New Roman"/>
          <w:color w:val="auto"/>
          <w:sz w:val="28"/>
          <w:szCs w:val="28"/>
          <w:highlight w:val="none"/>
          <w:lang w:eastAsia="zh-CN"/>
        </w:rPr>
        <w:t>：东莞市万江街道大汾社区汾溪路308号</w:t>
      </w:r>
      <w:r>
        <w:rPr>
          <w:rFonts w:hint="eastAsia" w:ascii="仿宋" w:hAnsi="仿宋" w:eastAsia="仿宋"/>
          <w:color w:val="auto"/>
          <w:sz w:val="24"/>
          <w:highlight w:val="none"/>
        </w:rPr>
        <w:t>　</w:t>
      </w:r>
      <w:r>
        <w:rPr>
          <w:rFonts w:hint="eastAsia" w:ascii="仿宋" w:hAnsi="仿宋" w:eastAsia="仿宋" w:cs="仿宋"/>
          <w:color w:val="auto"/>
          <w:sz w:val="28"/>
          <w:szCs w:val="28"/>
          <w:highlight w:val="none"/>
        </w:rPr>
        <w:t xml:space="preserve">       </w:t>
      </w:r>
    </w:p>
    <w:p>
      <w:pPr>
        <w:spacing w:line="5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邮编：523000   </w:t>
      </w:r>
    </w:p>
    <w:p>
      <w:pPr>
        <w:autoSpaceDE w:val="0"/>
        <w:autoSpaceDN w:val="0"/>
        <w:spacing w:line="500" w:lineRule="exact"/>
        <w:ind w:firstLine="560" w:firstLineChars="200"/>
        <w:rPr>
          <w:rFonts w:ascii="仿宋" w:hAnsi="仿宋" w:eastAsia="仿宋" w:cs="仿宋"/>
          <w:color w:val="auto"/>
          <w:sz w:val="28"/>
          <w:szCs w:val="28"/>
          <w:highlight w:val="none"/>
        </w:rPr>
      </w:pPr>
    </w:p>
    <w:p>
      <w:pPr>
        <w:spacing w:line="5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招投标所联系人：</w:t>
      </w:r>
      <w:r>
        <w:rPr>
          <w:rFonts w:hint="eastAsia" w:ascii="仿宋" w:hAnsi="仿宋" w:eastAsia="仿宋" w:cs="仿宋"/>
          <w:color w:val="auto"/>
          <w:sz w:val="28"/>
          <w:szCs w:val="28"/>
          <w:highlight w:val="none"/>
          <w:lang w:eastAsia="zh-CN"/>
        </w:rPr>
        <w:t>叶先生</w:t>
      </w:r>
      <w:r>
        <w:rPr>
          <w:rFonts w:hint="eastAsia" w:ascii="仿宋" w:hAnsi="仿宋" w:eastAsia="仿宋" w:cs="仿宋"/>
          <w:color w:val="auto"/>
          <w:sz w:val="28"/>
          <w:szCs w:val="28"/>
          <w:highlight w:val="none"/>
        </w:rPr>
        <w:t xml:space="preserve">     </w:t>
      </w:r>
    </w:p>
    <w:p>
      <w:pPr>
        <w:spacing w:line="5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电话：（0769）21661806            </w:t>
      </w:r>
    </w:p>
    <w:p>
      <w:pPr>
        <w:spacing w:line="500" w:lineRule="exac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邮箱地址：wjzbs@foxmail.com  </w:t>
      </w:r>
    </w:p>
    <w:p>
      <w:pPr>
        <w:spacing w:line="5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联系地址：东莞市万江街道行政办事中心3号楼2楼办公室     </w:t>
      </w:r>
    </w:p>
    <w:p>
      <w:pPr>
        <w:spacing w:line="500" w:lineRule="exact"/>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邮编：523000</w:t>
      </w:r>
    </w:p>
    <w:p>
      <w:pPr>
        <w:pStyle w:val="2"/>
        <w:spacing w:line="500" w:lineRule="exact"/>
        <w:rPr>
          <w:rFonts w:ascii="仿宋" w:hAnsi="仿宋" w:eastAsia="仿宋" w:cs="仿宋"/>
          <w:color w:val="auto"/>
          <w:highlight w:val="none"/>
        </w:rPr>
      </w:pPr>
    </w:p>
    <w:p>
      <w:pPr>
        <w:spacing w:line="500" w:lineRule="exact"/>
        <w:ind w:firstLine="4340" w:firstLineChars="155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东莞市万江招投标服务所</w:t>
      </w:r>
    </w:p>
    <w:p>
      <w:pPr>
        <w:pStyle w:val="58"/>
        <w:spacing w:line="500" w:lineRule="exact"/>
        <w:ind w:left="239" w:leftChars="114" w:firstLine="577"/>
        <w:rPr>
          <w:rFonts w:ascii="仿宋" w:hAnsi="仿宋" w:eastAsia="仿宋" w:cs="仿宋"/>
          <w:color w:val="auto"/>
          <w:spacing w:val="20"/>
          <w:sz w:val="28"/>
          <w:szCs w:val="28"/>
          <w:highlight w:val="none"/>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2021</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9</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29</w:t>
      </w:r>
      <w:r>
        <w:rPr>
          <w:rFonts w:hint="eastAsia" w:ascii="仿宋" w:hAnsi="仿宋" w:eastAsia="仿宋" w:cs="仿宋"/>
          <w:color w:val="auto"/>
          <w:sz w:val="28"/>
          <w:szCs w:val="28"/>
          <w:highlight w:val="none"/>
        </w:rPr>
        <w:t>日</w:t>
      </w:r>
      <w:bookmarkStart w:id="54" w:name="_Toc7996"/>
      <w:bookmarkStart w:id="55" w:name="_Toc31565"/>
      <w:bookmarkStart w:id="56" w:name="_Toc30695"/>
      <w:bookmarkStart w:id="57" w:name="_Toc19528"/>
      <w:bookmarkStart w:id="58" w:name="_Toc195"/>
      <w:bookmarkStart w:id="59" w:name="_Toc15308"/>
      <w:bookmarkStart w:id="60" w:name="_Toc5619"/>
      <w:bookmarkStart w:id="61" w:name="_Toc512289649"/>
      <w:bookmarkStart w:id="62" w:name="_Toc18492"/>
      <w:bookmarkStart w:id="63" w:name="_Toc499543058"/>
      <w:bookmarkStart w:id="64" w:name="_Toc6118"/>
      <w:bookmarkStart w:id="65" w:name="_Toc22066"/>
    </w:p>
    <w:p>
      <w:pPr>
        <w:pStyle w:val="3"/>
        <w:spacing w:after="0" w:line="400" w:lineRule="exact"/>
        <w:jc w:val="center"/>
        <w:rPr>
          <w:rFonts w:ascii="仿宋" w:hAnsi="仿宋" w:eastAsia="仿宋" w:cs="仿宋"/>
          <w:color w:val="auto"/>
          <w:spacing w:val="20"/>
          <w:sz w:val="28"/>
          <w:szCs w:val="28"/>
          <w:highlight w:val="none"/>
        </w:rPr>
      </w:pPr>
      <w:r>
        <w:rPr>
          <w:rFonts w:hint="eastAsia" w:ascii="仿宋" w:hAnsi="仿宋" w:eastAsia="仿宋" w:cs="仿宋"/>
          <w:color w:val="auto"/>
          <w:spacing w:val="20"/>
          <w:sz w:val="28"/>
          <w:szCs w:val="28"/>
          <w:highlight w:val="none"/>
        </w:rPr>
        <w:br w:type="page"/>
      </w:r>
      <w:bookmarkStart w:id="66" w:name="_Toc8921"/>
      <w:bookmarkStart w:id="67" w:name="_Toc830"/>
      <w:bookmarkStart w:id="68" w:name="_Toc6655"/>
      <w:bookmarkStart w:id="69" w:name="_Toc17349"/>
      <w:bookmarkStart w:id="70" w:name="_Toc20638"/>
      <w:bookmarkStart w:id="71" w:name="_Toc27438"/>
      <w:bookmarkStart w:id="72" w:name="_Toc3751650"/>
      <w:bookmarkStart w:id="73" w:name="_Toc14112"/>
      <w:r>
        <w:rPr>
          <w:rFonts w:hint="eastAsia" w:ascii="仿宋" w:hAnsi="仿宋" w:eastAsia="仿宋" w:cs="仿宋"/>
          <w:color w:val="auto"/>
          <w:spacing w:val="20"/>
          <w:sz w:val="28"/>
          <w:szCs w:val="28"/>
          <w:highlight w:val="none"/>
        </w:rPr>
        <w:t>供应商须知资料表</w:t>
      </w:r>
      <w:bookmarkEnd w:id="66"/>
      <w:bookmarkEnd w:id="67"/>
      <w:bookmarkEnd w:id="68"/>
      <w:bookmarkEnd w:id="69"/>
      <w:bookmarkEnd w:id="70"/>
      <w:bookmarkEnd w:id="71"/>
      <w:bookmarkEnd w:id="72"/>
      <w:bookmarkEnd w:id="73"/>
    </w:p>
    <w:p>
      <w:pPr>
        <w:spacing w:line="480" w:lineRule="exact"/>
        <w:rPr>
          <w:rFonts w:ascii="仿宋" w:hAnsi="仿宋" w:eastAsia="仿宋" w:cs="仿宋"/>
          <w:color w:val="auto"/>
          <w:highlight w:val="none"/>
        </w:rPr>
      </w:pPr>
      <w:r>
        <w:rPr>
          <w:rFonts w:hint="eastAsia" w:ascii="仿宋" w:hAnsi="仿宋" w:eastAsia="仿宋" w:cs="仿宋"/>
          <w:b/>
          <w:bCs/>
          <w:color w:val="auto"/>
          <w:sz w:val="24"/>
          <w:szCs w:val="24"/>
          <w:highlight w:val="none"/>
          <w:u w:val="single"/>
        </w:rPr>
        <w:t>本表是本招标项目的具体资料，如与供应商须知存在矛盾，应以本资料表为准</w:t>
      </w:r>
    </w:p>
    <w:tbl>
      <w:tblPr>
        <w:tblStyle w:val="24"/>
        <w:tblW w:w="4997"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091"/>
        <w:gridCol w:w="780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613" w:type="pct"/>
            <w:vAlign w:val="center"/>
          </w:tcPr>
          <w:p>
            <w:pPr>
              <w:jc w:val="center"/>
              <w:rPr>
                <w:rFonts w:hint="eastAsia" w:ascii="仿宋_GB2312" w:hAnsi="仿宋_GB2312" w:eastAsia="仿宋_GB2312" w:cs="仿宋_GB2312"/>
                <w:color w:val="auto"/>
                <w:sz w:val="28"/>
                <w:szCs w:val="28"/>
                <w:highlight w:val="none"/>
              </w:rPr>
            </w:pPr>
            <w:bookmarkStart w:id="74" w:name="_Toc16696"/>
            <w:bookmarkStart w:id="75" w:name="_Toc18856"/>
            <w:bookmarkStart w:id="76" w:name="_Toc11076"/>
            <w:bookmarkStart w:id="77" w:name="_Toc9779"/>
            <w:bookmarkStart w:id="78" w:name="_Toc3751651"/>
            <w:bookmarkStart w:id="79" w:name="_Toc29532"/>
            <w:bookmarkStart w:id="80" w:name="_Toc17623"/>
            <w:bookmarkStart w:id="81" w:name="_Toc8905"/>
            <w:bookmarkStart w:id="82" w:name="_Toc1653"/>
            <w:r>
              <w:rPr>
                <w:rFonts w:hint="eastAsia" w:ascii="仿宋_GB2312" w:hAnsi="仿宋_GB2312" w:eastAsia="仿宋_GB2312" w:cs="仿宋_GB2312"/>
                <w:color w:val="auto"/>
                <w:sz w:val="28"/>
                <w:szCs w:val="28"/>
                <w:highlight w:val="none"/>
              </w:rPr>
              <w:t>序号</w:t>
            </w:r>
          </w:p>
        </w:tc>
        <w:tc>
          <w:tcPr>
            <w:tcW w:w="4386" w:type="pct"/>
            <w:vAlign w:val="center"/>
          </w:tcPr>
          <w:p>
            <w:pPr>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内      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404" w:hRule="atLeast"/>
        </w:trPr>
        <w:tc>
          <w:tcPr>
            <w:tcW w:w="613" w:type="pct"/>
            <w:vAlign w:val="center"/>
          </w:tcPr>
          <w:p>
            <w:pPr>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p>
        </w:tc>
        <w:tc>
          <w:tcPr>
            <w:tcW w:w="4386" w:type="pct"/>
            <w:vAlign w:val="center"/>
          </w:tcPr>
          <w:p>
            <w:pP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采购人：东莞市万江消防队　　　　　　　　　　　　　　</w:t>
            </w:r>
          </w:p>
          <w:p>
            <w:pP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地  址：东莞市万江街道大汾社区汾溪路308号　　　　　　　　　　  　　　</w:t>
            </w:r>
          </w:p>
          <w:p>
            <w:pP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000000"/>
                <w:sz w:val="28"/>
                <w:szCs w:val="28"/>
              </w:rPr>
              <w:t>联系人：何兴强       电  话：076922776681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trPr>
        <w:tc>
          <w:tcPr>
            <w:tcW w:w="613" w:type="pct"/>
            <w:vAlign w:val="center"/>
          </w:tcPr>
          <w:p>
            <w:pPr>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p>
        </w:tc>
        <w:tc>
          <w:tcPr>
            <w:tcW w:w="4386" w:type="pct"/>
            <w:vAlign w:val="center"/>
          </w:tcPr>
          <w:p>
            <w:pPr>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预算（元）：￥</w:t>
            </w:r>
            <w:r>
              <w:rPr>
                <w:rFonts w:hint="eastAsia" w:ascii="仿宋_GB2312" w:hAnsi="仿宋_GB2312" w:eastAsia="仿宋_GB2312" w:cs="仿宋_GB2312"/>
                <w:color w:val="auto"/>
                <w:sz w:val="28"/>
                <w:szCs w:val="28"/>
                <w:highlight w:val="none"/>
                <w:lang w:val="en-US" w:eastAsia="zh-CN"/>
              </w:rPr>
              <w:t>719050.00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613" w:type="pct"/>
            <w:vAlign w:val="center"/>
          </w:tcPr>
          <w:p>
            <w:pPr>
              <w:jc w:val="center"/>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w:t>
            </w:r>
          </w:p>
        </w:tc>
        <w:tc>
          <w:tcPr>
            <w:tcW w:w="4386" w:type="pct"/>
            <w:vAlign w:val="center"/>
          </w:tcPr>
          <w:p>
            <w:pP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是否为专门面向中小企业采购：</w:t>
            </w:r>
            <w:r>
              <w:rPr>
                <w:rFonts w:hint="eastAsia" w:ascii="仿宋_GB2312" w:hAnsi="仿宋_GB2312" w:eastAsia="仿宋_GB2312" w:cs="仿宋_GB2312"/>
                <w:b/>
                <w:color w:val="auto"/>
                <w:sz w:val="28"/>
                <w:szCs w:val="28"/>
                <w:highlight w:val="none"/>
                <w:u w:val="single"/>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613" w:type="pct"/>
            <w:vAlign w:val="center"/>
          </w:tcPr>
          <w:p>
            <w:pPr>
              <w:jc w:val="center"/>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4</w:t>
            </w:r>
          </w:p>
        </w:tc>
        <w:tc>
          <w:tcPr>
            <w:tcW w:w="4386" w:type="pct"/>
            <w:vAlign w:val="center"/>
          </w:tcPr>
          <w:p>
            <w:pP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是否允许分公司投标：</w:t>
            </w:r>
            <w:r>
              <w:rPr>
                <w:rFonts w:hint="eastAsia" w:ascii="仿宋_GB2312" w:hAnsi="仿宋_GB2312" w:eastAsia="仿宋_GB2312" w:cs="仿宋_GB2312"/>
                <w:b/>
                <w:color w:val="auto"/>
                <w:sz w:val="28"/>
                <w:szCs w:val="28"/>
                <w:highlight w:val="none"/>
                <w:u w:val="single"/>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8" w:hRule="atLeast"/>
        </w:trPr>
        <w:tc>
          <w:tcPr>
            <w:tcW w:w="613" w:type="pct"/>
            <w:vAlign w:val="center"/>
          </w:tcPr>
          <w:p>
            <w:pPr>
              <w:jc w:val="center"/>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5</w:t>
            </w:r>
          </w:p>
        </w:tc>
        <w:tc>
          <w:tcPr>
            <w:tcW w:w="4386" w:type="pct"/>
            <w:vAlign w:val="center"/>
          </w:tcPr>
          <w:p>
            <w:pP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是否允许联合体投标：</w:t>
            </w:r>
            <w:r>
              <w:rPr>
                <w:rFonts w:hint="eastAsia" w:ascii="仿宋_GB2312" w:hAnsi="仿宋_GB2312" w:eastAsia="仿宋_GB2312" w:cs="仿宋_GB2312"/>
                <w:b/>
                <w:color w:val="auto"/>
                <w:sz w:val="28"/>
                <w:szCs w:val="28"/>
                <w:highlight w:val="none"/>
                <w:u w:val="single"/>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58" w:hRule="atLeast"/>
        </w:trPr>
        <w:tc>
          <w:tcPr>
            <w:tcW w:w="613" w:type="pct"/>
            <w:vAlign w:val="center"/>
          </w:tcPr>
          <w:p>
            <w:pPr>
              <w:jc w:val="center"/>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6</w:t>
            </w:r>
          </w:p>
        </w:tc>
        <w:tc>
          <w:tcPr>
            <w:tcW w:w="4386" w:type="pct"/>
            <w:vAlign w:val="center"/>
          </w:tcPr>
          <w:p>
            <w:pPr>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rPr>
              <w:t>其他资格要求：</w:t>
            </w:r>
            <w:r>
              <w:rPr>
                <w:rFonts w:hint="eastAsia" w:ascii="仿宋_GB2312" w:hAnsi="仿宋_GB2312" w:eastAsia="仿宋_GB2312" w:cs="仿宋_GB2312"/>
                <w:b/>
                <w:color w:val="auto"/>
                <w:sz w:val="28"/>
                <w:szCs w:val="28"/>
                <w:highlight w:val="none"/>
                <w:u w:val="single"/>
                <w:lang w:eastAsia="zh-CN"/>
              </w:rPr>
              <w:t>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01" w:hRule="atLeast"/>
        </w:trPr>
        <w:tc>
          <w:tcPr>
            <w:tcW w:w="613" w:type="pct"/>
            <w:vAlign w:val="center"/>
          </w:tcPr>
          <w:p>
            <w:pPr>
              <w:jc w:val="center"/>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7</w:t>
            </w:r>
          </w:p>
        </w:tc>
        <w:tc>
          <w:tcPr>
            <w:tcW w:w="4386" w:type="pct"/>
            <w:vAlign w:val="center"/>
          </w:tcPr>
          <w:p>
            <w:pP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本项目分包情况：</w:t>
            </w:r>
            <w:r>
              <w:rPr>
                <w:rFonts w:hint="eastAsia" w:ascii="仿宋_GB2312" w:hAnsi="仿宋_GB2312" w:eastAsia="仿宋_GB2312" w:cs="仿宋_GB2312"/>
                <w:b/>
                <w:color w:val="auto"/>
                <w:sz w:val="28"/>
                <w:szCs w:val="28"/>
                <w:highlight w:val="none"/>
                <w:u w:val="single"/>
              </w:rPr>
              <w:t>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15" w:hRule="atLeast"/>
        </w:trPr>
        <w:tc>
          <w:tcPr>
            <w:tcW w:w="613" w:type="pct"/>
            <w:vAlign w:val="center"/>
          </w:tcPr>
          <w:p>
            <w:pPr>
              <w:jc w:val="center"/>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8</w:t>
            </w:r>
          </w:p>
        </w:tc>
        <w:tc>
          <w:tcPr>
            <w:tcW w:w="4386" w:type="pct"/>
            <w:vAlign w:val="center"/>
          </w:tcPr>
          <w:p>
            <w:pP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价格文件、商务文件、技术文件：正本：</w:t>
            </w:r>
            <w:r>
              <w:rPr>
                <w:rFonts w:hint="eastAsia" w:ascii="仿宋_GB2312" w:hAnsi="仿宋_GB2312" w:eastAsia="仿宋_GB2312" w:cs="仿宋_GB2312"/>
                <w:color w:val="auto"/>
                <w:sz w:val="28"/>
                <w:szCs w:val="28"/>
                <w:highlight w:val="none"/>
                <w:u w:val="single"/>
              </w:rPr>
              <w:t>1</w:t>
            </w:r>
            <w:r>
              <w:rPr>
                <w:rFonts w:hint="eastAsia" w:ascii="仿宋_GB2312" w:hAnsi="仿宋_GB2312" w:eastAsia="仿宋_GB2312" w:cs="仿宋_GB2312"/>
                <w:color w:val="auto"/>
                <w:sz w:val="28"/>
                <w:szCs w:val="28"/>
                <w:highlight w:val="none"/>
              </w:rPr>
              <w:t>份、副本：</w:t>
            </w:r>
            <w:r>
              <w:rPr>
                <w:rFonts w:hint="eastAsia" w:ascii="仿宋_GB2312" w:hAnsi="仿宋_GB2312" w:eastAsia="仿宋_GB2312" w:cs="仿宋_GB2312"/>
                <w:color w:val="auto"/>
                <w:sz w:val="28"/>
                <w:szCs w:val="28"/>
                <w:highlight w:val="none"/>
                <w:u w:val="single"/>
              </w:rPr>
              <w:t>5</w:t>
            </w:r>
            <w:r>
              <w:rPr>
                <w:rFonts w:hint="eastAsia" w:ascii="仿宋_GB2312" w:hAnsi="仿宋_GB2312" w:eastAsia="仿宋_GB2312" w:cs="仿宋_GB2312"/>
                <w:color w:val="auto"/>
                <w:sz w:val="28"/>
                <w:szCs w:val="28"/>
                <w:highlight w:val="none"/>
              </w:rPr>
              <w:t>份；</w:t>
            </w:r>
          </w:p>
          <w:p>
            <w:pP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唱标信封：一份。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0" w:hRule="atLeast"/>
        </w:trPr>
        <w:tc>
          <w:tcPr>
            <w:tcW w:w="613" w:type="pct"/>
            <w:vAlign w:val="center"/>
          </w:tcPr>
          <w:p>
            <w:pPr>
              <w:jc w:val="center"/>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9</w:t>
            </w:r>
          </w:p>
        </w:tc>
        <w:tc>
          <w:tcPr>
            <w:tcW w:w="4386" w:type="pct"/>
            <w:vAlign w:val="center"/>
          </w:tcPr>
          <w:p>
            <w:pP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推荐中标候选人数量：</w:t>
            </w:r>
            <w:r>
              <w:rPr>
                <w:rFonts w:hint="eastAsia" w:ascii="仿宋_GB2312" w:hAnsi="仿宋_GB2312" w:eastAsia="仿宋_GB2312" w:cs="仿宋_GB2312"/>
                <w:b/>
                <w:color w:val="auto"/>
                <w:sz w:val="28"/>
                <w:szCs w:val="28"/>
                <w:highlight w:val="none"/>
                <w:u w:val="single"/>
              </w:rPr>
              <w:t>2家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0" w:hRule="atLeast"/>
        </w:trPr>
        <w:tc>
          <w:tcPr>
            <w:tcW w:w="613" w:type="pct"/>
            <w:vAlign w:val="center"/>
          </w:tcPr>
          <w:p>
            <w:pPr>
              <w:jc w:val="center"/>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10</w:t>
            </w:r>
          </w:p>
        </w:tc>
        <w:tc>
          <w:tcPr>
            <w:tcW w:w="4386" w:type="pct"/>
            <w:vAlign w:val="center"/>
          </w:tcPr>
          <w:p>
            <w:pPr>
              <w:spacing w:line="240" w:lineRule="atLeast"/>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color w:val="auto"/>
                <w:sz w:val="28"/>
                <w:szCs w:val="28"/>
                <w:highlight w:val="none"/>
              </w:rPr>
              <w:t>履约保证金收取：</w:t>
            </w:r>
            <w:r>
              <w:rPr>
                <w:rFonts w:hint="eastAsia" w:ascii="仿宋_GB2312" w:hAnsi="仿宋_GB2312" w:eastAsia="仿宋_GB2312" w:cs="仿宋_GB2312"/>
                <w:b/>
                <w:color w:val="auto"/>
                <w:sz w:val="28"/>
                <w:szCs w:val="28"/>
                <w:highlight w:val="none"/>
                <w:u w:val="single"/>
              </w:rPr>
              <w:t>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0" w:hRule="atLeast"/>
        </w:trPr>
        <w:tc>
          <w:tcPr>
            <w:tcW w:w="613" w:type="pct"/>
            <w:vAlign w:val="center"/>
          </w:tcPr>
          <w:p>
            <w:pPr>
              <w:jc w:val="center"/>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11</w:t>
            </w:r>
          </w:p>
        </w:tc>
        <w:tc>
          <w:tcPr>
            <w:tcW w:w="4386" w:type="pct"/>
            <w:vAlign w:val="center"/>
          </w:tcPr>
          <w:p>
            <w:pPr>
              <w:spacing w:line="240" w:lineRule="atLeast"/>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rPr>
              <w:t>采购标的对应的中小企业划分标准所属行业：</w:t>
            </w:r>
            <w:r>
              <w:rPr>
                <w:rFonts w:hint="eastAsia" w:ascii="仿宋_GB2312" w:hAnsi="仿宋_GB2312" w:eastAsia="仿宋_GB2312" w:cs="仿宋_GB2312"/>
                <w:color w:val="auto"/>
                <w:sz w:val="28"/>
                <w:szCs w:val="28"/>
                <w:highlight w:val="none"/>
                <w:lang w:eastAsia="zh-CN"/>
              </w:rPr>
              <w:t>批发业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394" w:hRule="atLeast"/>
        </w:trPr>
        <w:tc>
          <w:tcPr>
            <w:tcW w:w="5000" w:type="pct"/>
            <w:gridSpan w:val="2"/>
            <w:tcBorders>
              <w:top w:val="single" w:color="auto" w:sz="12" w:space="0"/>
              <w:left w:val="single" w:color="auto" w:sz="12" w:space="0"/>
              <w:bottom w:val="single" w:color="auto" w:sz="12" w:space="0"/>
              <w:right w:val="single" w:color="auto" w:sz="12" w:space="0"/>
            </w:tcBorders>
            <w:vAlign w:val="center"/>
          </w:tcPr>
          <w:p>
            <w:pPr>
              <w:ind w:firstLine="280" w:firstLineChars="1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适用于本供应商须知的额外增加的变动：无</w:t>
            </w:r>
          </w:p>
        </w:tc>
      </w:tr>
    </w:tbl>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ascii="仿宋" w:hAnsi="仿宋" w:eastAsia="仿宋" w:cs="仿宋"/>
          <w:color w:val="auto"/>
          <w:spacing w:val="20"/>
          <w:sz w:val="28"/>
          <w:szCs w:val="28"/>
          <w:highlight w:val="none"/>
        </w:rPr>
      </w:pPr>
      <w:r>
        <w:rPr>
          <w:rFonts w:hint="eastAsia" w:ascii="仿宋" w:hAnsi="仿宋" w:eastAsia="仿宋" w:cs="仿宋"/>
          <w:color w:val="auto"/>
          <w:spacing w:val="20"/>
          <w:sz w:val="28"/>
          <w:szCs w:val="28"/>
          <w:highlight w:val="none"/>
        </w:rPr>
        <w:t>第三章  供应商须知</w:t>
      </w:r>
      <w:bookmarkEnd w:id="54"/>
      <w:bookmarkEnd w:id="55"/>
      <w:bookmarkEnd w:id="56"/>
      <w:bookmarkEnd w:id="57"/>
      <w:bookmarkEnd w:id="58"/>
      <w:bookmarkEnd w:id="59"/>
      <w:bookmarkEnd w:id="60"/>
      <w:bookmarkEnd w:id="61"/>
      <w:bookmarkEnd w:id="62"/>
      <w:bookmarkEnd w:id="63"/>
      <w:bookmarkEnd w:id="64"/>
      <w:bookmarkEnd w:id="65"/>
      <w:bookmarkEnd w:id="74"/>
      <w:bookmarkEnd w:id="75"/>
      <w:bookmarkEnd w:id="76"/>
      <w:bookmarkEnd w:id="77"/>
      <w:bookmarkEnd w:id="78"/>
      <w:bookmarkEnd w:id="79"/>
      <w:bookmarkEnd w:id="80"/>
      <w:bookmarkEnd w:id="81"/>
      <w:bookmarkEnd w:id="82"/>
    </w:p>
    <w:p>
      <w:pPr>
        <w:spacing w:line="600" w:lineRule="exact"/>
        <w:rPr>
          <w:rFonts w:ascii="仿宋" w:hAnsi="仿宋" w:eastAsia="仿宋" w:cs="仿宋"/>
          <w:color w:val="auto"/>
          <w:sz w:val="31"/>
          <w:highlight w:val="none"/>
        </w:rPr>
      </w:pPr>
    </w:p>
    <w:p>
      <w:pPr>
        <w:spacing w:line="600" w:lineRule="exact"/>
        <w:rPr>
          <w:rFonts w:ascii="仿宋" w:hAnsi="仿宋" w:eastAsia="仿宋" w:cs="仿宋"/>
          <w:color w:val="auto"/>
          <w:sz w:val="31"/>
          <w:highlight w:val="none"/>
        </w:rPr>
      </w:pPr>
    </w:p>
    <w:p>
      <w:pPr>
        <w:spacing w:line="600" w:lineRule="exact"/>
        <w:rPr>
          <w:rFonts w:ascii="仿宋" w:hAnsi="仿宋" w:eastAsia="仿宋" w:cs="仿宋"/>
          <w:color w:val="auto"/>
          <w:sz w:val="31"/>
          <w:highlight w:val="none"/>
        </w:rPr>
      </w:pPr>
    </w:p>
    <w:p>
      <w:pPr>
        <w:spacing w:line="600" w:lineRule="exact"/>
        <w:rPr>
          <w:rFonts w:ascii="仿宋" w:hAnsi="仿宋" w:eastAsia="仿宋" w:cs="仿宋"/>
          <w:color w:val="auto"/>
          <w:sz w:val="31"/>
          <w:highlight w:val="none"/>
        </w:rPr>
      </w:pPr>
    </w:p>
    <w:p>
      <w:pPr>
        <w:spacing w:line="600" w:lineRule="exact"/>
        <w:rPr>
          <w:rFonts w:ascii="仿宋" w:hAnsi="仿宋" w:eastAsia="仿宋" w:cs="仿宋"/>
          <w:color w:val="auto"/>
          <w:sz w:val="31"/>
          <w:highlight w:val="none"/>
        </w:rPr>
      </w:pPr>
    </w:p>
    <w:p>
      <w:pPr>
        <w:spacing w:line="600" w:lineRule="exact"/>
        <w:rPr>
          <w:rFonts w:ascii="仿宋" w:hAnsi="仿宋" w:eastAsia="仿宋" w:cs="仿宋"/>
          <w:color w:val="auto"/>
          <w:sz w:val="31"/>
          <w:highlight w:val="none"/>
        </w:rPr>
      </w:pPr>
    </w:p>
    <w:p>
      <w:pPr>
        <w:spacing w:line="600" w:lineRule="exact"/>
        <w:rPr>
          <w:rFonts w:ascii="仿宋" w:hAnsi="仿宋" w:eastAsia="仿宋" w:cs="仿宋"/>
          <w:color w:val="auto"/>
          <w:sz w:val="31"/>
          <w:highlight w:val="none"/>
        </w:rPr>
      </w:pPr>
    </w:p>
    <w:p>
      <w:pPr>
        <w:spacing w:line="600" w:lineRule="exact"/>
        <w:rPr>
          <w:rFonts w:ascii="仿宋" w:hAnsi="仿宋" w:eastAsia="仿宋" w:cs="仿宋"/>
          <w:color w:val="auto"/>
          <w:sz w:val="31"/>
          <w:highlight w:val="none"/>
        </w:rPr>
      </w:pPr>
    </w:p>
    <w:p>
      <w:pPr>
        <w:pStyle w:val="2"/>
        <w:rPr>
          <w:rFonts w:ascii="仿宋" w:hAnsi="仿宋" w:eastAsia="仿宋" w:cs="仿宋"/>
          <w:color w:val="auto"/>
          <w:sz w:val="31"/>
          <w:highlight w:val="none"/>
        </w:rPr>
      </w:pPr>
    </w:p>
    <w:p>
      <w:pPr>
        <w:rPr>
          <w:rFonts w:ascii="仿宋" w:hAnsi="仿宋" w:eastAsia="仿宋" w:cs="仿宋"/>
          <w:b/>
          <w:color w:val="auto"/>
          <w:sz w:val="28"/>
          <w:szCs w:val="24"/>
          <w:highlight w:val="none"/>
        </w:rPr>
      </w:pPr>
      <w:bookmarkStart w:id="83" w:name="_Toc515647757"/>
      <w:bookmarkStart w:id="84" w:name="_Toc520356143"/>
      <w:bookmarkStart w:id="85" w:name="_Toc216582805"/>
      <w:bookmarkStart w:id="86" w:name="_Toc1938"/>
      <w:bookmarkStart w:id="87" w:name="_Toc527622566"/>
      <w:bookmarkStart w:id="88" w:name="_Toc28428"/>
      <w:bookmarkStart w:id="89" w:name="_Toc8318"/>
      <w:bookmarkStart w:id="90" w:name="_Toc26245"/>
      <w:bookmarkStart w:id="91" w:name="_Toc21215"/>
      <w:bookmarkStart w:id="92" w:name="_Toc21015"/>
      <w:bookmarkStart w:id="93" w:name="_Toc3751652"/>
      <w:bookmarkStart w:id="94" w:name="_Toc5081"/>
      <w:bookmarkStart w:id="95" w:name="_Toc22853"/>
      <w:bookmarkStart w:id="96" w:name="_Toc512289650"/>
      <w:bookmarkStart w:id="97" w:name="_Toc29612"/>
      <w:bookmarkStart w:id="98" w:name="_Toc26003"/>
      <w:bookmarkStart w:id="99" w:name="_Toc3641"/>
      <w:bookmarkStart w:id="100" w:name="_Toc20680"/>
      <w:bookmarkStart w:id="101" w:name="_Toc2099"/>
      <w:bookmarkStart w:id="102" w:name="_Toc17732"/>
      <w:bookmarkStart w:id="103" w:name="_Toc23772"/>
      <w:bookmarkStart w:id="104" w:name="_Toc499543059"/>
      <w:bookmarkStart w:id="105" w:name="_Toc31123"/>
      <w:bookmarkStart w:id="106" w:name="_Toc30826"/>
      <w:r>
        <w:rPr>
          <w:rFonts w:hint="eastAsia" w:ascii="仿宋" w:hAnsi="仿宋" w:eastAsia="仿宋" w:cs="仿宋"/>
          <w:b/>
          <w:color w:val="auto"/>
          <w:sz w:val="28"/>
          <w:szCs w:val="24"/>
          <w:highlight w:val="none"/>
        </w:rPr>
        <w:br w:type="page"/>
      </w:r>
    </w:p>
    <w:p>
      <w:pPr>
        <w:widowControl/>
        <w:outlineLvl w:val="0"/>
        <w:rPr>
          <w:rFonts w:ascii="仿宋" w:hAnsi="仿宋" w:eastAsia="仿宋" w:cs="仿宋"/>
          <w:bCs/>
          <w:color w:val="auto"/>
          <w:sz w:val="28"/>
          <w:szCs w:val="24"/>
          <w:highlight w:val="none"/>
        </w:rPr>
      </w:pPr>
      <w:r>
        <w:rPr>
          <w:rFonts w:hint="eastAsia" w:ascii="仿宋" w:hAnsi="仿宋" w:eastAsia="仿宋" w:cs="仿宋"/>
          <w:b/>
          <w:color w:val="auto"/>
          <w:sz w:val="28"/>
          <w:szCs w:val="24"/>
          <w:highlight w:val="none"/>
        </w:rPr>
        <w:t xml:space="preserve">一 </w:t>
      </w:r>
      <w:r>
        <w:rPr>
          <w:rFonts w:hint="eastAsia" w:ascii="仿宋" w:hAnsi="仿宋" w:eastAsia="仿宋" w:cs="仿宋"/>
          <w:b/>
          <w:color w:val="auto"/>
          <w:sz w:val="28"/>
          <w:szCs w:val="18"/>
          <w:highlight w:val="none"/>
        </w:rPr>
        <w:t>、</w:t>
      </w:r>
      <w:r>
        <w:rPr>
          <w:rFonts w:hint="eastAsia" w:ascii="仿宋" w:hAnsi="仿宋" w:eastAsia="仿宋" w:cs="仿宋"/>
          <w:b/>
          <w:color w:val="auto"/>
          <w:sz w:val="28"/>
          <w:szCs w:val="24"/>
          <w:highlight w:val="none"/>
        </w:rPr>
        <w:t xml:space="preserve"> </w:t>
      </w:r>
      <w:bookmarkEnd w:id="83"/>
      <w:bookmarkEnd w:id="84"/>
      <w:bookmarkEnd w:id="85"/>
      <w:r>
        <w:rPr>
          <w:rFonts w:hint="eastAsia" w:ascii="仿宋" w:hAnsi="仿宋" w:eastAsia="仿宋" w:cs="仿宋"/>
          <w:b/>
          <w:color w:val="auto"/>
          <w:sz w:val="28"/>
          <w:szCs w:val="24"/>
          <w:highlight w:val="none"/>
        </w:rPr>
        <w:t>总 则</w:t>
      </w:r>
      <w:bookmarkEnd w:id="86"/>
      <w:bookmarkEnd w:id="87"/>
      <w:bookmarkEnd w:id="88"/>
      <w:bookmarkEnd w:id="89"/>
      <w:bookmarkEnd w:id="90"/>
      <w:bookmarkEnd w:id="91"/>
      <w:bookmarkEnd w:id="92"/>
      <w:bookmarkEnd w:id="93"/>
    </w:p>
    <w:p>
      <w:pPr>
        <w:numPr>
          <w:ilvl w:val="0"/>
          <w:numId w:val="1"/>
        </w:numPr>
        <w:spacing w:line="480" w:lineRule="exact"/>
        <w:ind w:firstLine="562" w:firstLineChars="200"/>
        <w:outlineLvl w:val="2"/>
        <w:rPr>
          <w:rFonts w:ascii="仿宋" w:hAnsi="仿宋" w:eastAsia="仿宋" w:cs="仿宋"/>
          <w:bCs/>
          <w:color w:val="auto"/>
          <w:sz w:val="28"/>
          <w:szCs w:val="24"/>
          <w:highlight w:val="none"/>
        </w:rPr>
      </w:pPr>
      <w:bookmarkStart w:id="107" w:name="_Toc520356144"/>
      <w:bookmarkStart w:id="108" w:name="_Toc2265"/>
      <w:bookmarkStart w:id="109" w:name="_Toc31953"/>
      <w:bookmarkStart w:id="110" w:name="_Toc32189"/>
      <w:bookmarkStart w:id="111" w:name="_Toc3751653"/>
      <w:bookmarkStart w:id="112" w:name="_Toc22741"/>
      <w:bookmarkStart w:id="113" w:name="_Toc2721"/>
      <w:bookmarkStart w:id="114" w:name="_Toc515647758"/>
      <w:bookmarkStart w:id="115" w:name="_Toc15274"/>
      <w:bookmarkStart w:id="116" w:name="_Toc21240"/>
      <w:bookmarkStart w:id="117" w:name="_Toc527622567"/>
      <w:bookmarkStart w:id="118" w:name="_Toc27820"/>
      <w:bookmarkStart w:id="119" w:name="_Toc32623"/>
      <w:r>
        <w:rPr>
          <w:rFonts w:hint="eastAsia" w:ascii="仿宋" w:hAnsi="仿宋" w:eastAsia="仿宋" w:cs="仿宋"/>
          <w:b/>
          <w:bCs/>
          <w:color w:val="auto"/>
          <w:sz w:val="28"/>
          <w:szCs w:val="24"/>
          <w:highlight w:val="none"/>
        </w:rPr>
        <w:t>采购人、</w:t>
      </w:r>
      <w:r>
        <w:rPr>
          <w:rFonts w:hint="eastAsia" w:ascii="仿宋" w:hAnsi="仿宋" w:eastAsia="仿宋" w:cs="仿宋"/>
          <w:b/>
          <w:bCs/>
          <w:color w:val="auto"/>
          <w:sz w:val="28"/>
          <w:highlight w:val="none"/>
        </w:rPr>
        <w:t>采购代理机构</w:t>
      </w:r>
      <w:r>
        <w:rPr>
          <w:rFonts w:hint="eastAsia" w:ascii="仿宋" w:hAnsi="仿宋" w:eastAsia="仿宋" w:cs="仿宋"/>
          <w:b/>
          <w:bCs/>
          <w:color w:val="auto"/>
          <w:sz w:val="28"/>
          <w:szCs w:val="24"/>
          <w:highlight w:val="none"/>
        </w:rPr>
        <w:t>及</w:t>
      </w:r>
      <w:bookmarkEnd w:id="107"/>
      <w:r>
        <w:rPr>
          <w:rFonts w:hint="eastAsia" w:ascii="仿宋" w:hAnsi="仿宋" w:eastAsia="仿宋" w:cs="仿宋"/>
          <w:b/>
          <w:bCs/>
          <w:color w:val="auto"/>
          <w:sz w:val="28"/>
          <w:szCs w:val="24"/>
          <w:highlight w:val="none"/>
        </w:rPr>
        <w:t>供应商</w:t>
      </w:r>
      <w:bookmarkEnd w:id="108"/>
      <w:bookmarkEnd w:id="109"/>
      <w:bookmarkEnd w:id="110"/>
      <w:bookmarkEnd w:id="111"/>
      <w:bookmarkEnd w:id="112"/>
      <w:bookmarkEnd w:id="113"/>
      <w:bookmarkEnd w:id="114"/>
      <w:bookmarkEnd w:id="115"/>
      <w:bookmarkEnd w:id="116"/>
      <w:bookmarkEnd w:id="117"/>
      <w:bookmarkEnd w:id="118"/>
      <w:bookmarkEnd w:id="119"/>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1.1 采购人：是指依法开展政府采购活动的国家机关、事业单位、团体组织。本项目的采购人见</w:t>
      </w:r>
      <w:r>
        <w:rPr>
          <w:rFonts w:hint="eastAsia" w:ascii="仿宋" w:hAnsi="仿宋" w:eastAsia="仿宋" w:cs="仿宋"/>
          <w:color w:val="auto"/>
          <w:sz w:val="28"/>
          <w:highlight w:val="none"/>
          <w:u w:val="single"/>
        </w:rPr>
        <w:t>供应商须知资料表</w:t>
      </w:r>
      <w:r>
        <w:rPr>
          <w:rFonts w:hint="eastAsia" w:ascii="仿宋" w:hAnsi="仿宋" w:eastAsia="仿宋" w:cs="仿宋"/>
          <w:color w:val="auto"/>
          <w:sz w:val="28"/>
          <w:highlight w:val="none"/>
        </w:rPr>
        <w:t>。</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1.2 采购代理机构：是指在集中采购机构或从事采购代理业务的社会中介机构。本项目的采购代理机构见</w:t>
      </w:r>
      <w:r>
        <w:rPr>
          <w:rFonts w:hint="eastAsia" w:ascii="仿宋" w:hAnsi="仿宋" w:eastAsia="仿宋" w:cs="仿宋"/>
          <w:color w:val="auto"/>
          <w:sz w:val="28"/>
          <w:highlight w:val="none"/>
          <w:u w:val="single"/>
        </w:rPr>
        <w:t>供应商须知资料表</w:t>
      </w:r>
      <w:r>
        <w:rPr>
          <w:rFonts w:hint="eastAsia" w:ascii="仿宋" w:hAnsi="仿宋" w:eastAsia="仿宋" w:cs="仿宋"/>
          <w:color w:val="auto"/>
          <w:sz w:val="28"/>
          <w:highlight w:val="none"/>
        </w:rPr>
        <w:t>。</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1.3 供应商：是指向采购人提供货物、工程或者服务的法人、非法人组织或者自然人。</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1.4 若</w:t>
      </w:r>
      <w:r>
        <w:rPr>
          <w:rFonts w:hint="eastAsia" w:ascii="仿宋" w:hAnsi="仿宋" w:eastAsia="仿宋" w:cs="仿宋"/>
          <w:color w:val="auto"/>
          <w:sz w:val="28"/>
          <w:highlight w:val="none"/>
          <w:u w:val="single"/>
        </w:rPr>
        <w:t>供应商须知资料表</w:t>
      </w:r>
      <w:r>
        <w:rPr>
          <w:rFonts w:hint="eastAsia" w:ascii="仿宋" w:hAnsi="仿宋" w:eastAsia="仿宋" w:cs="仿宋"/>
          <w:color w:val="auto"/>
          <w:sz w:val="28"/>
          <w:highlight w:val="none"/>
        </w:rPr>
        <w:t>中写明允许采购进口产品，供应商应保证所投产品可履行合法报通关手续进入中国关境内。</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1.5 若</w:t>
      </w:r>
      <w:r>
        <w:rPr>
          <w:rFonts w:hint="eastAsia" w:ascii="仿宋" w:hAnsi="仿宋" w:eastAsia="仿宋" w:cs="仿宋"/>
          <w:color w:val="auto"/>
          <w:sz w:val="28"/>
          <w:highlight w:val="none"/>
          <w:u w:val="single"/>
        </w:rPr>
        <w:t>供应商须知资料表</w:t>
      </w:r>
      <w:r>
        <w:rPr>
          <w:rFonts w:hint="eastAsia" w:ascii="仿宋" w:hAnsi="仿宋" w:eastAsia="仿宋" w:cs="仿宋"/>
          <w:color w:val="auto"/>
          <w:sz w:val="28"/>
          <w:highlight w:val="none"/>
        </w:rPr>
        <w:t>中未写明允许采购进口产品，如供应商所投产品为进口产品，其投标将被认定为</w:t>
      </w:r>
      <w:r>
        <w:rPr>
          <w:rFonts w:hint="eastAsia" w:ascii="仿宋" w:hAnsi="仿宋" w:eastAsia="仿宋" w:cs="仿宋"/>
          <w:b/>
          <w:bCs/>
          <w:color w:val="auto"/>
          <w:sz w:val="28"/>
          <w:highlight w:val="none"/>
          <w:u w:val="single"/>
        </w:rPr>
        <w:t>投标无效。</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1.6 若</w:t>
      </w:r>
      <w:r>
        <w:rPr>
          <w:rFonts w:hint="eastAsia" w:ascii="仿宋" w:hAnsi="仿宋" w:eastAsia="仿宋" w:cs="仿宋"/>
          <w:color w:val="auto"/>
          <w:sz w:val="28"/>
          <w:highlight w:val="none"/>
          <w:u w:val="single"/>
        </w:rPr>
        <w:t>供应商须知资料表</w:t>
      </w:r>
      <w:r>
        <w:rPr>
          <w:rFonts w:hint="eastAsia" w:ascii="仿宋" w:hAnsi="仿宋" w:eastAsia="仿宋" w:cs="仿宋"/>
          <w:color w:val="auto"/>
          <w:sz w:val="28"/>
          <w:highlight w:val="none"/>
        </w:rPr>
        <w:t>中写明专门面向中小企业采购的，如供应商为非中小企业且所投产品为非中小企业产品，其投标将被认定为</w:t>
      </w:r>
      <w:r>
        <w:rPr>
          <w:rFonts w:hint="eastAsia" w:ascii="仿宋" w:hAnsi="仿宋" w:eastAsia="仿宋" w:cs="仿宋"/>
          <w:b/>
          <w:bCs/>
          <w:color w:val="auto"/>
          <w:sz w:val="28"/>
          <w:highlight w:val="none"/>
          <w:u w:val="single"/>
        </w:rPr>
        <w:t>投标无效。</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1.7 如</w:t>
      </w:r>
      <w:r>
        <w:rPr>
          <w:rFonts w:hint="eastAsia" w:ascii="仿宋" w:hAnsi="仿宋" w:eastAsia="仿宋" w:cs="仿宋"/>
          <w:color w:val="auto"/>
          <w:sz w:val="28"/>
          <w:highlight w:val="none"/>
          <w:u w:val="single"/>
        </w:rPr>
        <w:t>供应商须知资料表</w:t>
      </w:r>
      <w:r>
        <w:rPr>
          <w:rFonts w:hint="eastAsia" w:ascii="仿宋" w:hAnsi="仿宋" w:eastAsia="仿宋" w:cs="仿宋"/>
          <w:color w:val="auto"/>
          <w:sz w:val="28"/>
          <w:highlight w:val="none"/>
        </w:rPr>
        <w:t>中允许联合体投标，对联合体规定如下：</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1.7.1 两个以上供应商可以组成一个投标联合体，以一个供应商的身份投标。</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1.7.2 联合体各方均应符合《中华人民共和国政府采购法》第二十二条规定的条件。</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1.7.3 采购人根据采购项目对供应商的特殊要求，联合体中至少应当有一方符合相关规定。</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1.7.4 联合体各方应签订共同投标协议，明确约定联合体各方承担的工作和相应的责任，并将共同投标协议连同作为投标文件第一部分的内容提交。</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1.7.5 大中型企业、其他自然人、法人或者非法人组织与小型、微型企业组成联合体共同参加投标，共同投标协议中应写明小型、微型企业的协议合同金额占到共同投标协议投标总金额的比例。</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1.7.6 联合体中有同类资质的供应商按照联合体分工承担相同工作的，按照较低的资质等级确定联合体的资质等级。</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1.7.7 以联合体形式参加政府采购活动的，联合体各方不得再单独参加或者与其他供应商另外组成联合体参加本项目投标，否则相关投标将被认定为</w:t>
      </w:r>
      <w:r>
        <w:rPr>
          <w:rFonts w:hint="eastAsia" w:ascii="仿宋" w:hAnsi="仿宋" w:eastAsia="仿宋" w:cs="仿宋"/>
          <w:b/>
          <w:bCs/>
          <w:color w:val="auto"/>
          <w:sz w:val="28"/>
          <w:highlight w:val="none"/>
          <w:u w:val="single"/>
        </w:rPr>
        <w:t>投标无效</w:t>
      </w:r>
      <w:r>
        <w:rPr>
          <w:rFonts w:hint="eastAsia" w:ascii="仿宋" w:hAnsi="仿宋" w:eastAsia="仿宋" w:cs="仿宋"/>
          <w:color w:val="auto"/>
          <w:sz w:val="28"/>
          <w:highlight w:val="none"/>
        </w:rPr>
        <w:t>。</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1.7.8 对联合体投标的其他资格要求见</w:t>
      </w:r>
      <w:r>
        <w:rPr>
          <w:rFonts w:hint="eastAsia" w:ascii="仿宋" w:hAnsi="仿宋" w:eastAsia="仿宋" w:cs="仿宋"/>
          <w:color w:val="auto"/>
          <w:sz w:val="28"/>
          <w:highlight w:val="none"/>
          <w:u w:val="single"/>
        </w:rPr>
        <w:t>供应商须知资料表</w:t>
      </w:r>
      <w:r>
        <w:rPr>
          <w:rFonts w:hint="eastAsia" w:ascii="仿宋" w:hAnsi="仿宋" w:eastAsia="仿宋" w:cs="仿宋"/>
          <w:color w:val="auto"/>
          <w:sz w:val="28"/>
          <w:highlight w:val="none"/>
        </w:rPr>
        <w:t>。</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1.8 对可接受分公司投标的项目，分公司投标的，需提供具有法人资格的总公司的营业执照原件扫描件及授权书，授权书须加盖总公司公章。总公司可就本项目在一定范围或时间内出具授权书。已由总公司授权的，总公司取得的相关资质证书对分公司有效，法律法规或者行业另有规定的除外。</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1.9 为本项目提供过整体设计、规范编制或者项目管理、监理、检测等服务的供应商，不得再参加本项目上述服务以外的其他采购活动。否则其投标将被认定为</w:t>
      </w:r>
      <w:r>
        <w:rPr>
          <w:rFonts w:hint="eastAsia" w:ascii="仿宋" w:hAnsi="仿宋" w:eastAsia="仿宋" w:cs="仿宋"/>
          <w:b/>
          <w:bCs/>
          <w:color w:val="auto"/>
          <w:sz w:val="28"/>
          <w:highlight w:val="none"/>
          <w:u w:val="single"/>
        </w:rPr>
        <w:t>投标无效</w:t>
      </w:r>
      <w:r>
        <w:rPr>
          <w:rFonts w:hint="eastAsia" w:ascii="仿宋" w:hAnsi="仿宋" w:eastAsia="仿宋" w:cs="仿宋"/>
          <w:color w:val="auto"/>
          <w:sz w:val="28"/>
          <w:highlight w:val="none"/>
        </w:rPr>
        <w:t>。</w:t>
      </w:r>
    </w:p>
    <w:p>
      <w:pPr>
        <w:spacing w:line="480" w:lineRule="exact"/>
        <w:ind w:firstLine="560" w:firstLineChars="200"/>
        <w:jc w:val="left"/>
        <w:rPr>
          <w:rFonts w:ascii="仿宋" w:hAnsi="仿宋" w:eastAsia="仿宋" w:cs="仿宋"/>
          <w:b/>
          <w:bCs/>
          <w:color w:val="auto"/>
          <w:sz w:val="28"/>
          <w:highlight w:val="none"/>
          <w:u w:val="single"/>
        </w:rPr>
      </w:pPr>
      <w:r>
        <w:rPr>
          <w:rFonts w:hint="eastAsia" w:ascii="仿宋" w:hAnsi="仿宋" w:eastAsia="仿宋" w:cs="仿宋"/>
          <w:color w:val="auto"/>
          <w:sz w:val="28"/>
          <w:highlight w:val="none"/>
        </w:rPr>
        <w:t>1.10  供应商在投标过程中不得向采购人提供、给予任何有价值的物品，影响其正常决策行为。一经发现，其将被认定为</w:t>
      </w:r>
      <w:r>
        <w:rPr>
          <w:rFonts w:hint="eastAsia" w:ascii="仿宋" w:hAnsi="仿宋" w:eastAsia="仿宋" w:cs="仿宋"/>
          <w:b/>
          <w:bCs/>
          <w:color w:val="auto"/>
          <w:sz w:val="28"/>
          <w:highlight w:val="none"/>
          <w:u w:val="single"/>
        </w:rPr>
        <w:t>投标无效。</w:t>
      </w:r>
    </w:p>
    <w:p>
      <w:pPr>
        <w:spacing w:line="480" w:lineRule="exact"/>
        <w:ind w:firstLine="562" w:firstLineChars="200"/>
        <w:outlineLvl w:val="2"/>
        <w:rPr>
          <w:rFonts w:ascii="仿宋" w:hAnsi="仿宋" w:eastAsia="仿宋" w:cs="仿宋"/>
          <w:bCs/>
          <w:color w:val="auto"/>
          <w:sz w:val="28"/>
          <w:szCs w:val="24"/>
          <w:highlight w:val="none"/>
        </w:rPr>
      </w:pPr>
      <w:bookmarkStart w:id="120" w:name="_Toc3984"/>
      <w:bookmarkStart w:id="121" w:name="_Toc31425"/>
      <w:bookmarkStart w:id="122" w:name="_Toc28248"/>
      <w:bookmarkStart w:id="123" w:name="_Toc15560"/>
      <w:bookmarkStart w:id="124" w:name="_Toc3751654"/>
      <w:bookmarkStart w:id="125" w:name="_Toc20536"/>
      <w:bookmarkStart w:id="126" w:name="_Toc5286"/>
      <w:bookmarkStart w:id="127" w:name="_Toc12139"/>
      <w:bookmarkStart w:id="128" w:name="_Toc19024"/>
      <w:bookmarkStart w:id="129" w:name="_Toc527622568"/>
      <w:bookmarkStart w:id="130" w:name="_Toc9535"/>
      <w:bookmarkStart w:id="131" w:name="_Toc515647759"/>
      <w:r>
        <w:rPr>
          <w:rFonts w:hint="eastAsia" w:ascii="仿宋" w:hAnsi="仿宋" w:eastAsia="仿宋" w:cs="仿宋"/>
          <w:b/>
          <w:bCs/>
          <w:color w:val="auto"/>
          <w:sz w:val="28"/>
          <w:szCs w:val="24"/>
          <w:highlight w:val="none"/>
        </w:rPr>
        <w:t>2.</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资金来源</w:t>
      </w:r>
      <w:bookmarkEnd w:id="120"/>
      <w:bookmarkEnd w:id="121"/>
      <w:bookmarkEnd w:id="122"/>
      <w:bookmarkEnd w:id="123"/>
      <w:bookmarkEnd w:id="124"/>
      <w:bookmarkEnd w:id="125"/>
      <w:bookmarkEnd w:id="126"/>
      <w:bookmarkEnd w:id="127"/>
      <w:bookmarkEnd w:id="128"/>
      <w:bookmarkEnd w:id="129"/>
      <w:bookmarkEnd w:id="130"/>
      <w:bookmarkEnd w:id="131"/>
    </w:p>
    <w:p>
      <w:pPr>
        <w:spacing w:line="480" w:lineRule="exact"/>
        <w:ind w:firstLine="560" w:firstLineChars="200"/>
        <w:jc w:val="left"/>
        <w:rPr>
          <w:rFonts w:ascii="仿宋" w:hAnsi="仿宋" w:eastAsia="仿宋" w:cs="仿宋"/>
          <w:color w:val="auto"/>
          <w:sz w:val="28"/>
          <w:highlight w:val="none"/>
        </w:rPr>
      </w:pPr>
      <w:bookmarkStart w:id="132" w:name="_Toc527622569"/>
      <w:bookmarkStart w:id="133" w:name="_Toc515647760"/>
      <w:bookmarkStart w:id="134" w:name="_Toc20526"/>
      <w:bookmarkStart w:id="135" w:name="_Toc520356145"/>
      <w:bookmarkStart w:id="136" w:name="_Toc15936"/>
      <w:r>
        <w:rPr>
          <w:rFonts w:hint="eastAsia" w:ascii="仿宋" w:hAnsi="仿宋" w:eastAsia="仿宋" w:cs="仿宋"/>
          <w:color w:val="auto"/>
          <w:sz w:val="28"/>
          <w:highlight w:val="none"/>
        </w:rPr>
        <w:t>2.1本项目的采购人已获得足以支付本次招标后所签订的合同项下的资金（包括财政性资金和本项目采购中无法与财政性资金分割的非财政性资金）。</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2.2 项目预算金额和分项或分包最高限价见投标邀请。</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2.3 供应商报价超过招标文件规定的预算金额或者分项、分包最高限价的，其投标将被认定为</w:t>
      </w:r>
      <w:r>
        <w:rPr>
          <w:rFonts w:hint="eastAsia" w:ascii="仿宋" w:hAnsi="仿宋" w:eastAsia="仿宋" w:cs="仿宋"/>
          <w:b/>
          <w:bCs/>
          <w:color w:val="auto"/>
          <w:sz w:val="28"/>
          <w:highlight w:val="none"/>
          <w:u w:val="single"/>
        </w:rPr>
        <w:t>投标无效</w:t>
      </w:r>
      <w:r>
        <w:rPr>
          <w:rFonts w:hint="eastAsia" w:ascii="仿宋" w:hAnsi="仿宋" w:eastAsia="仿宋" w:cs="仿宋"/>
          <w:color w:val="auto"/>
          <w:sz w:val="28"/>
          <w:highlight w:val="none"/>
        </w:rPr>
        <w:t>。</w:t>
      </w:r>
    </w:p>
    <w:p>
      <w:pPr>
        <w:spacing w:line="480" w:lineRule="exact"/>
        <w:ind w:firstLine="562" w:firstLineChars="200"/>
        <w:jc w:val="left"/>
        <w:outlineLvl w:val="2"/>
        <w:rPr>
          <w:rFonts w:ascii="仿宋" w:hAnsi="仿宋" w:eastAsia="仿宋" w:cs="仿宋"/>
          <w:b/>
          <w:bCs/>
          <w:color w:val="auto"/>
          <w:sz w:val="28"/>
          <w:highlight w:val="none"/>
        </w:rPr>
      </w:pPr>
      <w:bookmarkStart w:id="137" w:name="_Toc12088"/>
      <w:bookmarkStart w:id="138" w:name="_Toc1490"/>
      <w:bookmarkStart w:id="139" w:name="_Toc14695"/>
      <w:bookmarkStart w:id="140" w:name="_Toc3751655"/>
      <w:bookmarkStart w:id="141" w:name="_Toc26731"/>
      <w:bookmarkStart w:id="142" w:name="_Toc12000"/>
      <w:bookmarkStart w:id="143" w:name="_Toc29332"/>
      <w:bookmarkStart w:id="144" w:name="_Toc25374"/>
      <w:r>
        <w:rPr>
          <w:rFonts w:hint="eastAsia" w:ascii="仿宋" w:hAnsi="仿宋" w:eastAsia="仿宋" w:cs="仿宋"/>
          <w:b/>
          <w:bCs/>
          <w:color w:val="auto"/>
          <w:sz w:val="28"/>
          <w:highlight w:val="none"/>
        </w:rPr>
        <w:t>3. 投标费用</w:t>
      </w:r>
      <w:bookmarkEnd w:id="132"/>
      <w:bookmarkEnd w:id="133"/>
      <w:bookmarkEnd w:id="134"/>
      <w:bookmarkEnd w:id="135"/>
      <w:bookmarkEnd w:id="136"/>
      <w:bookmarkEnd w:id="137"/>
      <w:bookmarkEnd w:id="138"/>
      <w:bookmarkEnd w:id="139"/>
      <w:bookmarkEnd w:id="140"/>
      <w:bookmarkEnd w:id="141"/>
      <w:bookmarkEnd w:id="142"/>
      <w:bookmarkEnd w:id="143"/>
      <w:bookmarkEnd w:id="144"/>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不论投标的结果如何，供应商应承担所有与参加投标有关的费用。</w:t>
      </w:r>
    </w:p>
    <w:p>
      <w:pPr>
        <w:numPr>
          <w:ins w:id="0" w:author="励励-yao" w:date="2019-03-20T10:34:00Z"/>
        </w:numPr>
        <w:spacing w:line="480" w:lineRule="exact"/>
        <w:ind w:firstLine="562" w:firstLineChars="200"/>
        <w:jc w:val="left"/>
        <w:outlineLvl w:val="2"/>
        <w:rPr>
          <w:rFonts w:ascii="仿宋" w:hAnsi="仿宋" w:eastAsia="仿宋" w:cs="仿宋"/>
          <w:b/>
          <w:bCs/>
          <w:color w:val="auto"/>
          <w:sz w:val="28"/>
          <w:highlight w:val="none"/>
        </w:rPr>
      </w:pPr>
      <w:bookmarkStart w:id="145" w:name="_Toc13454"/>
      <w:bookmarkStart w:id="146" w:name="_Toc32070"/>
      <w:bookmarkStart w:id="147" w:name="_Toc4463"/>
      <w:bookmarkStart w:id="148" w:name="_Toc22301"/>
      <w:bookmarkStart w:id="149" w:name="_Toc527622570"/>
      <w:bookmarkStart w:id="150" w:name="_Toc9188"/>
      <w:bookmarkStart w:id="151" w:name="_Toc6116"/>
      <w:bookmarkStart w:id="152" w:name="_Toc8162"/>
      <w:bookmarkStart w:id="153" w:name="_Toc22673"/>
      <w:bookmarkStart w:id="154" w:name="_Toc515647761"/>
      <w:bookmarkStart w:id="155" w:name="_Toc15198"/>
      <w:bookmarkStart w:id="156" w:name="_Toc3751656"/>
      <w:r>
        <w:rPr>
          <w:rFonts w:hint="eastAsia" w:ascii="仿宋" w:hAnsi="仿宋" w:eastAsia="仿宋" w:cs="仿宋"/>
          <w:b/>
          <w:bCs/>
          <w:color w:val="auto"/>
          <w:sz w:val="28"/>
          <w:highlight w:val="none"/>
        </w:rPr>
        <w:t>4.适用法律</w:t>
      </w:r>
      <w:bookmarkEnd w:id="145"/>
      <w:bookmarkEnd w:id="146"/>
      <w:bookmarkEnd w:id="147"/>
      <w:bookmarkEnd w:id="148"/>
      <w:bookmarkEnd w:id="149"/>
      <w:bookmarkEnd w:id="150"/>
      <w:bookmarkEnd w:id="151"/>
      <w:bookmarkEnd w:id="152"/>
      <w:bookmarkEnd w:id="153"/>
      <w:bookmarkEnd w:id="154"/>
      <w:bookmarkEnd w:id="155"/>
      <w:bookmarkEnd w:id="156"/>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本项目采购人、采购代理机构、供应商、评标委员会的相关行为均受《中华人民共和国政府采购法》、《中华人民共和国政府采购法实施条例》及本项目本级和上级财政部门政府采购有关规定的约束，其权利受到上述法律法规的保护。</w:t>
      </w:r>
    </w:p>
    <w:p>
      <w:pPr>
        <w:spacing w:line="480" w:lineRule="exact"/>
        <w:ind w:firstLine="560" w:firstLineChars="200"/>
        <w:rPr>
          <w:rFonts w:ascii="仿宋" w:hAnsi="仿宋" w:eastAsia="仿宋" w:cs="仿宋"/>
          <w:color w:val="auto"/>
          <w:sz w:val="28"/>
          <w:highlight w:val="none"/>
        </w:rPr>
      </w:pPr>
    </w:p>
    <w:p>
      <w:pPr>
        <w:spacing w:line="480" w:lineRule="exact"/>
        <w:ind w:firstLine="562" w:firstLineChars="200"/>
        <w:outlineLvl w:val="1"/>
        <w:rPr>
          <w:rFonts w:ascii="仿宋" w:hAnsi="仿宋" w:eastAsia="仿宋" w:cs="仿宋"/>
          <w:color w:val="auto"/>
          <w:sz w:val="28"/>
          <w:szCs w:val="24"/>
          <w:highlight w:val="none"/>
        </w:rPr>
      </w:pPr>
      <w:bookmarkStart w:id="157" w:name="_Toc520356146"/>
      <w:bookmarkStart w:id="158" w:name="_Toc2450"/>
      <w:bookmarkStart w:id="159" w:name="_Toc216582806"/>
      <w:bookmarkStart w:id="160" w:name="_Toc515647762"/>
      <w:bookmarkStart w:id="161" w:name="_Toc14606"/>
      <w:bookmarkStart w:id="162" w:name="_Toc10499"/>
      <w:bookmarkStart w:id="163" w:name="_Toc6256"/>
      <w:bookmarkStart w:id="164" w:name="_Toc4365"/>
      <w:bookmarkStart w:id="165" w:name="_Toc5672"/>
      <w:bookmarkStart w:id="166" w:name="_Toc3751657"/>
      <w:bookmarkStart w:id="167" w:name="_Toc32188"/>
      <w:bookmarkStart w:id="168" w:name="_Toc21566"/>
      <w:bookmarkStart w:id="169" w:name="_Toc19666"/>
      <w:bookmarkStart w:id="170" w:name="_Toc527622571"/>
      <w:r>
        <w:rPr>
          <w:rFonts w:hint="eastAsia" w:ascii="仿宋" w:hAnsi="仿宋" w:eastAsia="仿宋" w:cs="仿宋"/>
          <w:b/>
          <w:bCs/>
          <w:color w:val="auto"/>
          <w:sz w:val="28"/>
          <w:szCs w:val="24"/>
          <w:highlight w:val="none"/>
        </w:rPr>
        <w:t xml:space="preserve">二 </w:t>
      </w:r>
      <w:r>
        <w:rPr>
          <w:rFonts w:hint="eastAsia" w:ascii="仿宋" w:hAnsi="仿宋" w:eastAsia="仿宋" w:cs="仿宋"/>
          <w:b/>
          <w:bCs/>
          <w:color w:val="auto"/>
          <w:sz w:val="28"/>
          <w:highlight w:val="none"/>
        </w:rPr>
        <w:t>、</w:t>
      </w:r>
      <w:r>
        <w:rPr>
          <w:rFonts w:hint="eastAsia" w:ascii="仿宋" w:hAnsi="仿宋" w:eastAsia="仿宋" w:cs="仿宋"/>
          <w:b/>
          <w:bCs/>
          <w:color w:val="auto"/>
          <w:sz w:val="28"/>
          <w:szCs w:val="24"/>
          <w:highlight w:val="none"/>
        </w:rPr>
        <w:t>招标文件</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pPr>
        <w:spacing w:line="480" w:lineRule="exact"/>
        <w:ind w:firstLine="562" w:firstLineChars="200"/>
        <w:jc w:val="left"/>
        <w:outlineLvl w:val="2"/>
        <w:rPr>
          <w:rFonts w:ascii="仿宋" w:hAnsi="仿宋" w:eastAsia="仿宋" w:cs="仿宋"/>
          <w:b/>
          <w:bCs/>
          <w:color w:val="auto"/>
          <w:sz w:val="28"/>
          <w:highlight w:val="none"/>
        </w:rPr>
      </w:pPr>
      <w:bookmarkStart w:id="171" w:name="_Toc16540"/>
      <w:bookmarkStart w:id="172" w:name="_Toc29732"/>
      <w:bookmarkStart w:id="173" w:name="_Toc27213"/>
      <w:bookmarkStart w:id="174" w:name="_Toc14399"/>
      <w:bookmarkStart w:id="175" w:name="_Toc6766"/>
      <w:bookmarkStart w:id="176" w:name="_Toc19763"/>
      <w:bookmarkStart w:id="177" w:name="_Toc4734"/>
      <w:bookmarkStart w:id="178" w:name="_Toc17388"/>
      <w:bookmarkStart w:id="179" w:name="_Toc14084"/>
      <w:bookmarkStart w:id="180" w:name="_Toc3751658"/>
      <w:bookmarkStart w:id="181" w:name="_Toc527622572"/>
      <w:bookmarkStart w:id="182" w:name="_Toc520356147"/>
      <w:bookmarkStart w:id="183" w:name="_Toc25743"/>
      <w:bookmarkStart w:id="184" w:name="_Toc515647763"/>
      <w:r>
        <w:rPr>
          <w:rFonts w:hint="eastAsia" w:ascii="仿宋" w:hAnsi="仿宋" w:eastAsia="仿宋" w:cs="仿宋"/>
          <w:b/>
          <w:bCs/>
          <w:color w:val="auto"/>
          <w:sz w:val="28"/>
          <w:highlight w:val="none"/>
        </w:rPr>
        <w:t>5.招标文件构成</w:t>
      </w:r>
      <w:bookmarkEnd w:id="171"/>
      <w:bookmarkEnd w:id="172"/>
      <w:bookmarkEnd w:id="173"/>
      <w:bookmarkEnd w:id="174"/>
      <w:bookmarkEnd w:id="175"/>
      <w:bookmarkEnd w:id="176"/>
      <w:bookmarkEnd w:id="177"/>
      <w:bookmarkEnd w:id="178"/>
    </w:p>
    <w:bookmarkEnd w:id="179"/>
    <w:bookmarkEnd w:id="180"/>
    <w:bookmarkEnd w:id="181"/>
    <w:bookmarkEnd w:id="182"/>
    <w:bookmarkEnd w:id="183"/>
    <w:bookmarkEnd w:id="184"/>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5.1  招标文件分7章，内容如下：</w:t>
      </w:r>
    </w:p>
    <w:p>
      <w:pPr>
        <w:spacing w:line="480" w:lineRule="exact"/>
        <w:ind w:firstLine="1120" w:firstLineChars="400"/>
        <w:rPr>
          <w:rFonts w:ascii="仿宋" w:hAnsi="仿宋" w:eastAsia="仿宋" w:cs="仿宋"/>
          <w:color w:val="auto"/>
          <w:sz w:val="28"/>
          <w:highlight w:val="none"/>
        </w:rPr>
      </w:pPr>
      <w:r>
        <w:rPr>
          <w:rFonts w:hint="eastAsia" w:ascii="仿宋" w:hAnsi="仿宋" w:eastAsia="仿宋" w:cs="仿宋"/>
          <w:color w:val="auto"/>
          <w:sz w:val="28"/>
          <w:highlight w:val="none"/>
        </w:rPr>
        <w:t>第1章  投标邀请</w:t>
      </w:r>
    </w:p>
    <w:p>
      <w:pPr>
        <w:spacing w:line="480" w:lineRule="exact"/>
        <w:ind w:firstLine="1120" w:firstLineChars="400"/>
        <w:rPr>
          <w:rFonts w:ascii="仿宋" w:hAnsi="仿宋" w:eastAsia="仿宋" w:cs="仿宋"/>
          <w:color w:val="auto"/>
          <w:sz w:val="28"/>
          <w:highlight w:val="none"/>
        </w:rPr>
      </w:pPr>
      <w:r>
        <w:rPr>
          <w:rFonts w:hint="eastAsia" w:ascii="仿宋" w:hAnsi="仿宋" w:eastAsia="仿宋" w:cs="仿宋"/>
          <w:color w:val="auto"/>
          <w:sz w:val="28"/>
          <w:highlight w:val="none"/>
        </w:rPr>
        <w:t>第2章  供应商须知资料表</w:t>
      </w:r>
    </w:p>
    <w:p>
      <w:pPr>
        <w:spacing w:line="480" w:lineRule="exact"/>
        <w:ind w:firstLine="1120" w:firstLineChars="400"/>
        <w:rPr>
          <w:rFonts w:ascii="仿宋" w:hAnsi="仿宋" w:eastAsia="仿宋" w:cs="仿宋"/>
          <w:color w:val="auto"/>
          <w:sz w:val="28"/>
          <w:highlight w:val="none"/>
        </w:rPr>
      </w:pPr>
      <w:r>
        <w:rPr>
          <w:rFonts w:hint="eastAsia" w:ascii="仿宋" w:hAnsi="仿宋" w:eastAsia="仿宋" w:cs="仿宋"/>
          <w:color w:val="auto"/>
          <w:sz w:val="28"/>
          <w:highlight w:val="none"/>
        </w:rPr>
        <w:t>第3章  供应商须知</w:t>
      </w:r>
    </w:p>
    <w:p>
      <w:pPr>
        <w:spacing w:line="480" w:lineRule="exact"/>
        <w:ind w:firstLine="1120" w:firstLineChars="400"/>
        <w:rPr>
          <w:rFonts w:ascii="仿宋" w:hAnsi="仿宋" w:eastAsia="仿宋" w:cs="仿宋"/>
          <w:color w:val="auto"/>
          <w:sz w:val="28"/>
          <w:highlight w:val="none"/>
        </w:rPr>
      </w:pPr>
      <w:r>
        <w:rPr>
          <w:rFonts w:hint="eastAsia" w:ascii="仿宋" w:hAnsi="仿宋" w:eastAsia="仿宋" w:cs="仿宋"/>
          <w:color w:val="auto"/>
          <w:sz w:val="28"/>
          <w:highlight w:val="none"/>
        </w:rPr>
        <w:t>第4章  评标方法和标准</w:t>
      </w:r>
    </w:p>
    <w:p>
      <w:pPr>
        <w:spacing w:line="480" w:lineRule="exact"/>
        <w:ind w:firstLine="1120" w:firstLineChars="400"/>
        <w:rPr>
          <w:rFonts w:ascii="仿宋" w:hAnsi="仿宋" w:eastAsia="仿宋" w:cs="仿宋"/>
          <w:color w:val="auto"/>
          <w:sz w:val="28"/>
          <w:highlight w:val="none"/>
        </w:rPr>
      </w:pPr>
      <w:r>
        <w:rPr>
          <w:rFonts w:hint="eastAsia" w:ascii="仿宋" w:hAnsi="仿宋" w:eastAsia="仿宋" w:cs="仿宋"/>
          <w:color w:val="auto"/>
          <w:sz w:val="28"/>
          <w:highlight w:val="none"/>
        </w:rPr>
        <w:t>第5章  用户需求</w:t>
      </w:r>
    </w:p>
    <w:p>
      <w:pPr>
        <w:spacing w:line="480" w:lineRule="exact"/>
        <w:ind w:firstLine="1120" w:firstLineChars="400"/>
        <w:rPr>
          <w:rFonts w:ascii="仿宋" w:hAnsi="仿宋" w:eastAsia="仿宋" w:cs="仿宋"/>
          <w:color w:val="auto"/>
          <w:sz w:val="28"/>
          <w:highlight w:val="none"/>
        </w:rPr>
      </w:pPr>
      <w:r>
        <w:rPr>
          <w:rFonts w:hint="eastAsia" w:ascii="仿宋" w:hAnsi="仿宋" w:eastAsia="仿宋" w:cs="仿宋"/>
          <w:color w:val="auto"/>
          <w:sz w:val="28"/>
          <w:highlight w:val="none"/>
        </w:rPr>
        <w:t>第6章  政府采购合同文本</w:t>
      </w:r>
    </w:p>
    <w:p>
      <w:pPr>
        <w:spacing w:line="480" w:lineRule="exact"/>
        <w:ind w:firstLine="1120" w:firstLineChars="400"/>
        <w:rPr>
          <w:rFonts w:ascii="仿宋" w:hAnsi="仿宋" w:eastAsia="仿宋" w:cs="仿宋"/>
          <w:color w:val="auto"/>
          <w:sz w:val="28"/>
          <w:highlight w:val="none"/>
        </w:rPr>
      </w:pPr>
      <w:r>
        <w:rPr>
          <w:rFonts w:hint="eastAsia" w:ascii="仿宋" w:hAnsi="仿宋" w:eastAsia="仿宋" w:cs="仿宋"/>
          <w:color w:val="auto"/>
          <w:sz w:val="28"/>
          <w:highlight w:val="none"/>
        </w:rPr>
        <w:t>第7章  投标文件格式</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5.2 供应商应认真阅读招标文件所有的事项、格式、条款和技术规范等。如供应商没有按照招标文件要求提交全部资料，或者投标文件没有对招标文件在各方面都做出实质性响应，可能导致其投标将被认定为</w:t>
      </w:r>
      <w:r>
        <w:rPr>
          <w:rFonts w:hint="eastAsia" w:ascii="仿宋" w:hAnsi="仿宋" w:eastAsia="仿宋" w:cs="仿宋"/>
          <w:b/>
          <w:bCs/>
          <w:color w:val="auto"/>
          <w:sz w:val="28"/>
          <w:highlight w:val="none"/>
          <w:u w:val="single"/>
        </w:rPr>
        <w:t>投标无效</w:t>
      </w:r>
      <w:r>
        <w:rPr>
          <w:rFonts w:hint="eastAsia" w:ascii="仿宋" w:hAnsi="仿宋" w:eastAsia="仿宋" w:cs="仿宋"/>
          <w:color w:val="auto"/>
          <w:sz w:val="28"/>
          <w:highlight w:val="none"/>
        </w:rPr>
        <w:t>。</w:t>
      </w:r>
    </w:p>
    <w:p>
      <w:pPr>
        <w:spacing w:line="480" w:lineRule="exact"/>
        <w:ind w:firstLine="562" w:firstLineChars="200"/>
        <w:outlineLvl w:val="2"/>
        <w:rPr>
          <w:rFonts w:ascii="仿宋" w:hAnsi="仿宋" w:eastAsia="仿宋" w:cs="仿宋"/>
          <w:bCs/>
          <w:color w:val="auto"/>
          <w:sz w:val="28"/>
          <w:szCs w:val="24"/>
          <w:highlight w:val="none"/>
        </w:rPr>
      </w:pPr>
      <w:bookmarkStart w:id="185" w:name="_Toc520356148"/>
      <w:bookmarkStart w:id="186" w:name="_Toc515904805"/>
      <w:bookmarkStart w:id="187" w:name="_Toc527622573"/>
      <w:bookmarkStart w:id="188" w:name="_Toc29188"/>
      <w:bookmarkStart w:id="189" w:name="_Toc11331"/>
      <w:bookmarkStart w:id="190" w:name="_Toc16630"/>
      <w:bookmarkStart w:id="191" w:name="_Toc26073"/>
      <w:bookmarkStart w:id="192" w:name="_Toc7676"/>
      <w:bookmarkStart w:id="193" w:name="_Toc9232"/>
      <w:bookmarkStart w:id="194" w:name="_Toc3751659"/>
      <w:bookmarkStart w:id="195" w:name="_Toc30625"/>
      <w:bookmarkStart w:id="196" w:name="_Toc26044"/>
      <w:bookmarkStart w:id="197" w:name="_Toc7008"/>
      <w:r>
        <w:rPr>
          <w:rFonts w:hint="eastAsia" w:ascii="仿宋" w:hAnsi="仿宋" w:eastAsia="仿宋" w:cs="仿宋"/>
          <w:b/>
          <w:bCs/>
          <w:color w:val="auto"/>
          <w:sz w:val="28"/>
          <w:szCs w:val="24"/>
          <w:highlight w:val="none"/>
        </w:rPr>
        <w:t>6.</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招标文件的澄清</w:t>
      </w:r>
      <w:bookmarkEnd w:id="185"/>
      <w:bookmarkEnd w:id="186"/>
      <w:r>
        <w:rPr>
          <w:rFonts w:hint="eastAsia" w:ascii="仿宋" w:hAnsi="仿宋" w:eastAsia="仿宋" w:cs="仿宋"/>
          <w:b/>
          <w:bCs/>
          <w:color w:val="auto"/>
          <w:sz w:val="28"/>
          <w:szCs w:val="24"/>
          <w:highlight w:val="none"/>
        </w:rPr>
        <w:t>与修改</w:t>
      </w:r>
      <w:bookmarkEnd w:id="187"/>
      <w:bookmarkEnd w:id="188"/>
      <w:bookmarkEnd w:id="189"/>
      <w:bookmarkEnd w:id="190"/>
      <w:bookmarkEnd w:id="191"/>
      <w:bookmarkEnd w:id="192"/>
      <w:bookmarkEnd w:id="193"/>
      <w:bookmarkEnd w:id="194"/>
      <w:bookmarkEnd w:id="195"/>
      <w:bookmarkEnd w:id="196"/>
      <w:bookmarkEnd w:id="197"/>
    </w:p>
    <w:p>
      <w:pPr>
        <w:spacing w:line="480" w:lineRule="exact"/>
        <w:ind w:firstLine="560" w:firstLineChars="200"/>
        <w:rPr>
          <w:rFonts w:ascii="仿宋" w:hAnsi="仿宋" w:eastAsia="仿宋" w:cs="仿宋"/>
          <w:color w:val="auto"/>
          <w:sz w:val="28"/>
          <w:szCs w:val="24"/>
          <w:highlight w:val="none"/>
        </w:rPr>
      </w:pPr>
      <w:r>
        <w:rPr>
          <w:rFonts w:hint="eastAsia" w:ascii="仿宋" w:hAnsi="仿宋" w:eastAsia="仿宋" w:cs="仿宋"/>
          <w:color w:val="auto"/>
          <w:sz w:val="28"/>
          <w:szCs w:val="24"/>
          <w:highlight w:val="none"/>
        </w:rPr>
        <w:t>6.1 为了保证对招标文件的澄清和修改满足法律的时限要求，任何要求对招标文件进行澄清的供应商，均应在投标截止期十五日前，以书面形式将澄清要求通知采购人或</w:t>
      </w:r>
      <w:r>
        <w:rPr>
          <w:rFonts w:hint="eastAsia" w:ascii="仿宋" w:hAnsi="仿宋" w:eastAsia="仿宋" w:cs="仿宋"/>
          <w:color w:val="auto"/>
          <w:sz w:val="28"/>
          <w:highlight w:val="none"/>
        </w:rPr>
        <w:t>招投标所</w:t>
      </w:r>
      <w:r>
        <w:rPr>
          <w:rFonts w:hint="eastAsia" w:ascii="仿宋" w:hAnsi="仿宋" w:eastAsia="仿宋" w:cs="仿宋"/>
          <w:color w:val="auto"/>
          <w:sz w:val="28"/>
          <w:szCs w:val="24"/>
          <w:highlight w:val="none"/>
        </w:rPr>
        <w:t>。</w:t>
      </w:r>
    </w:p>
    <w:p>
      <w:pPr>
        <w:spacing w:line="480" w:lineRule="exact"/>
        <w:ind w:firstLine="560" w:firstLineChars="200"/>
        <w:rPr>
          <w:rFonts w:ascii="仿宋" w:hAnsi="仿宋" w:eastAsia="仿宋" w:cs="仿宋"/>
          <w:color w:val="auto"/>
          <w:sz w:val="28"/>
          <w:szCs w:val="24"/>
          <w:highlight w:val="none"/>
        </w:rPr>
      </w:pPr>
      <w:bookmarkStart w:id="198" w:name="_Toc520356149"/>
      <w:bookmarkStart w:id="199" w:name="_Toc515904806"/>
      <w:bookmarkStart w:id="200" w:name="_Ref467378678"/>
      <w:bookmarkStart w:id="201" w:name="_Toc25635"/>
      <w:bookmarkStart w:id="202" w:name="_Toc14569"/>
      <w:r>
        <w:rPr>
          <w:rFonts w:hint="eastAsia" w:ascii="仿宋" w:hAnsi="仿宋" w:eastAsia="仿宋" w:cs="仿宋"/>
          <w:color w:val="auto"/>
          <w:sz w:val="28"/>
          <w:szCs w:val="24"/>
          <w:highlight w:val="none"/>
        </w:rPr>
        <w:t>6.2</w:t>
      </w:r>
      <w:r>
        <w:rPr>
          <w:rFonts w:hint="eastAsia" w:ascii="仿宋" w:hAnsi="仿宋" w:eastAsia="仿宋" w:cs="仿宋"/>
          <w:color w:val="auto"/>
          <w:sz w:val="28"/>
          <w:szCs w:val="18"/>
          <w:highlight w:val="none"/>
        </w:rPr>
        <w:t xml:space="preserve"> </w:t>
      </w:r>
      <w:r>
        <w:rPr>
          <w:rFonts w:hint="eastAsia" w:ascii="仿宋" w:hAnsi="仿宋" w:eastAsia="仿宋" w:cs="仿宋"/>
          <w:color w:val="auto"/>
          <w:sz w:val="28"/>
          <w:szCs w:val="24"/>
          <w:highlight w:val="none"/>
        </w:rPr>
        <w:t>采购人或</w:t>
      </w:r>
      <w:r>
        <w:rPr>
          <w:rFonts w:hint="eastAsia" w:ascii="仿宋" w:hAnsi="仿宋" w:eastAsia="仿宋" w:cs="仿宋"/>
          <w:color w:val="auto"/>
          <w:sz w:val="28"/>
          <w:highlight w:val="none"/>
        </w:rPr>
        <w:t>招投标所</w:t>
      </w:r>
      <w:r>
        <w:rPr>
          <w:rFonts w:hint="eastAsia" w:ascii="仿宋" w:hAnsi="仿宋" w:eastAsia="仿宋" w:cs="仿宋"/>
          <w:color w:val="auto"/>
          <w:sz w:val="28"/>
          <w:szCs w:val="24"/>
          <w:highlight w:val="none"/>
        </w:rPr>
        <w:t>对已发出的招标文件进行必要的澄清或者修改的，澄清或者修改的内容可能影响投标文件编制的，招投标</w:t>
      </w:r>
      <w:r>
        <w:rPr>
          <w:rFonts w:hint="eastAsia" w:ascii="仿宋" w:hAnsi="仿宋" w:eastAsia="仿宋" w:cs="仿宋"/>
          <w:color w:val="auto"/>
          <w:sz w:val="28"/>
          <w:szCs w:val="18"/>
          <w:highlight w:val="none"/>
        </w:rPr>
        <w:t>所</w:t>
      </w:r>
      <w:r>
        <w:rPr>
          <w:rFonts w:hint="eastAsia" w:ascii="仿宋" w:hAnsi="仿宋" w:eastAsia="仿宋" w:cs="仿宋"/>
          <w:color w:val="auto"/>
          <w:sz w:val="28"/>
          <w:szCs w:val="24"/>
          <w:highlight w:val="none"/>
        </w:rPr>
        <w:t>将在投标截止时间至少15日前，</w:t>
      </w:r>
      <w:r>
        <w:rPr>
          <w:rFonts w:hint="eastAsia" w:ascii="仿宋" w:hAnsi="仿宋" w:eastAsia="仿宋" w:cs="仿宋"/>
          <w:color w:val="auto"/>
          <w:sz w:val="28"/>
          <w:szCs w:val="18"/>
          <w:highlight w:val="none"/>
        </w:rPr>
        <w:t>以书面形式通知所有获取招标文件的潜在投标人</w:t>
      </w:r>
      <w:r>
        <w:rPr>
          <w:rFonts w:hint="eastAsia" w:ascii="仿宋" w:hAnsi="仿宋" w:eastAsia="仿宋" w:cs="仿宋"/>
          <w:color w:val="auto"/>
          <w:sz w:val="28"/>
          <w:szCs w:val="24"/>
          <w:highlight w:val="none"/>
        </w:rPr>
        <w:t>；不足15日的，</w:t>
      </w:r>
      <w:r>
        <w:rPr>
          <w:rFonts w:hint="eastAsia" w:ascii="仿宋" w:hAnsi="仿宋" w:eastAsia="仿宋" w:cs="仿宋"/>
          <w:color w:val="auto"/>
          <w:sz w:val="28"/>
          <w:highlight w:val="none"/>
        </w:rPr>
        <w:t>招投标所</w:t>
      </w:r>
      <w:r>
        <w:rPr>
          <w:rFonts w:hint="eastAsia" w:ascii="仿宋" w:hAnsi="仿宋" w:eastAsia="仿宋" w:cs="仿宋"/>
          <w:color w:val="auto"/>
          <w:sz w:val="28"/>
          <w:szCs w:val="24"/>
          <w:highlight w:val="none"/>
        </w:rPr>
        <w:t>将顺延提交投标文件的截止时间。同时在财政部门指定的政府采购信息发布媒体上发布变更公告。</w:t>
      </w:r>
    </w:p>
    <w:p>
      <w:pPr>
        <w:spacing w:line="480" w:lineRule="exact"/>
        <w:ind w:firstLine="560" w:firstLineChars="200"/>
        <w:rPr>
          <w:rFonts w:ascii="仿宋" w:hAnsi="仿宋" w:eastAsia="仿宋" w:cs="仿宋"/>
          <w:color w:val="auto"/>
          <w:sz w:val="28"/>
          <w:szCs w:val="24"/>
          <w:highlight w:val="none"/>
        </w:rPr>
      </w:pPr>
      <w:r>
        <w:rPr>
          <w:rFonts w:hint="eastAsia" w:ascii="仿宋" w:hAnsi="仿宋" w:eastAsia="仿宋" w:cs="仿宋"/>
          <w:color w:val="auto"/>
          <w:sz w:val="28"/>
          <w:szCs w:val="24"/>
          <w:highlight w:val="none"/>
        </w:rPr>
        <w:t>6.3 招标期间，供应商有义务上网查看，</w:t>
      </w:r>
      <w:r>
        <w:rPr>
          <w:rFonts w:hint="eastAsia" w:ascii="仿宋" w:hAnsi="仿宋" w:eastAsia="仿宋" w:cs="仿宋"/>
          <w:color w:val="auto"/>
          <w:sz w:val="28"/>
          <w:szCs w:val="18"/>
          <w:highlight w:val="none"/>
        </w:rPr>
        <w:t>澄清</w:t>
      </w:r>
      <w:r>
        <w:rPr>
          <w:rFonts w:hint="eastAsia" w:ascii="仿宋" w:hAnsi="仿宋" w:eastAsia="仿宋" w:cs="仿宋"/>
          <w:color w:val="auto"/>
          <w:sz w:val="28"/>
          <w:szCs w:val="24"/>
          <w:highlight w:val="none"/>
        </w:rPr>
        <w:t>公告一经上网发布，即视为送达。因供应商未及时上网查看而造成的所有后果，由供应商自行承担。</w:t>
      </w:r>
    </w:p>
    <w:bookmarkEnd w:id="198"/>
    <w:bookmarkEnd w:id="199"/>
    <w:bookmarkEnd w:id="200"/>
    <w:bookmarkEnd w:id="201"/>
    <w:bookmarkEnd w:id="202"/>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6.4 招标文件的澄清或者修改内容作为招标文件的组成部分，并对供应商具有约束力。当招标文件、招标文件的澄清或修改在同一内容的表述上不一致时，以最后发出的文件内容为准。</w:t>
      </w:r>
    </w:p>
    <w:p>
      <w:pPr>
        <w:spacing w:line="480" w:lineRule="exact"/>
        <w:ind w:firstLine="560" w:firstLineChars="200"/>
        <w:rPr>
          <w:rFonts w:ascii="仿宋" w:hAnsi="仿宋" w:eastAsia="仿宋" w:cs="仿宋"/>
          <w:color w:val="auto"/>
          <w:sz w:val="28"/>
          <w:highlight w:val="none"/>
        </w:rPr>
      </w:pPr>
    </w:p>
    <w:p>
      <w:pPr>
        <w:spacing w:line="480" w:lineRule="exact"/>
        <w:ind w:firstLine="562" w:firstLineChars="200"/>
        <w:outlineLvl w:val="1"/>
        <w:rPr>
          <w:rFonts w:ascii="仿宋" w:hAnsi="仿宋" w:eastAsia="仿宋" w:cs="仿宋"/>
          <w:color w:val="auto"/>
          <w:sz w:val="28"/>
          <w:szCs w:val="24"/>
          <w:highlight w:val="none"/>
        </w:rPr>
      </w:pPr>
      <w:bookmarkStart w:id="203" w:name="_Toc516367020"/>
      <w:bookmarkStart w:id="204" w:name="_Toc1386"/>
      <w:bookmarkStart w:id="205" w:name="_Toc7636"/>
      <w:bookmarkStart w:id="206" w:name="_Toc216582807"/>
      <w:bookmarkStart w:id="207" w:name="_Toc515647766"/>
      <w:bookmarkStart w:id="208" w:name="_Toc527622574"/>
      <w:bookmarkStart w:id="209" w:name="_Toc28158"/>
      <w:bookmarkStart w:id="210" w:name="_Toc779"/>
      <w:bookmarkStart w:id="211" w:name="_Toc23025"/>
      <w:bookmarkStart w:id="212" w:name="_Toc19492"/>
      <w:bookmarkStart w:id="213" w:name="_Toc3751660"/>
      <w:bookmarkStart w:id="214" w:name="_Toc6936"/>
      <w:bookmarkStart w:id="215" w:name="_Toc30808"/>
      <w:bookmarkStart w:id="216" w:name="_Toc520356150"/>
      <w:bookmarkStart w:id="217" w:name="_Toc636"/>
      <w:r>
        <w:rPr>
          <w:rFonts w:hint="eastAsia" w:ascii="仿宋" w:hAnsi="仿宋" w:eastAsia="仿宋" w:cs="仿宋"/>
          <w:b/>
          <w:bCs/>
          <w:color w:val="auto"/>
          <w:sz w:val="28"/>
          <w:szCs w:val="24"/>
          <w:highlight w:val="none"/>
        </w:rPr>
        <w:t xml:space="preserve">三 </w:t>
      </w:r>
      <w:r>
        <w:rPr>
          <w:rFonts w:hint="eastAsia" w:ascii="仿宋" w:hAnsi="仿宋" w:eastAsia="仿宋" w:cs="仿宋"/>
          <w:b/>
          <w:bCs/>
          <w:color w:val="auto"/>
          <w:sz w:val="28"/>
          <w:highlight w:val="none"/>
        </w:rPr>
        <w:t>、</w:t>
      </w:r>
      <w:r>
        <w:rPr>
          <w:rFonts w:hint="eastAsia" w:ascii="仿宋" w:hAnsi="仿宋" w:eastAsia="仿宋" w:cs="仿宋"/>
          <w:b/>
          <w:bCs/>
          <w:color w:val="auto"/>
          <w:sz w:val="28"/>
          <w:szCs w:val="24"/>
          <w:highlight w:val="none"/>
        </w:rPr>
        <w:t>投标文件</w:t>
      </w:r>
      <w:bookmarkEnd w:id="203"/>
      <w:r>
        <w:rPr>
          <w:rFonts w:hint="eastAsia" w:ascii="仿宋" w:hAnsi="仿宋" w:eastAsia="仿宋" w:cs="仿宋"/>
          <w:b/>
          <w:bCs/>
          <w:color w:val="auto"/>
          <w:sz w:val="28"/>
          <w:szCs w:val="24"/>
          <w:highlight w:val="none"/>
        </w:rPr>
        <w:t>的编制</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pPr>
        <w:spacing w:line="480" w:lineRule="exact"/>
        <w:ind w:firstLine="562" w:firstLineChars="200"/>
        <w:outlineLvl w:val="2"/>
        <w:rPr>
          <w:rFonts w:ascii="仿宋" w:hAnsi="仿宋" w:eastAsia="仿宋" w:cs="仿宋"/>
          <w:bCs/>
          <w:color w:val="auto"/>
          <w:sz w:val="28"/>
          <w:szCs w:val="24"/>
          <w:highlight w:val="none"/>
        </w:rPr>
      </w:pPr>
      <w:bookmarkStart w:id="218" w:name="_Toc26254"/>
      <w:bookmarkStart w:id="219" w:name="_Toc6782"/>
      <w:bookmarkStart w:id="220" w:name="_Toc3751661"/>
      <w:bookmarkStart w:id="221" w:name="_Toc27088"/>
      <w:bookmarkStart w:id="222" w:name="_Toc527622575"/>
      <w:bookmarkStart w:id="223" w:name="_Toc3943"/>
      <w:bookmarkStart w:id="224" w:name="_Toc3133"/>
      <w:bookmarkStart w:id="225" w:name="_Toc3742"/>
      <w:bookmarkStart w:id="226" w:name="_Toc527363306"/>
      <w:bookmarkStart w:id="227" w:name="_Toc518923070"/>
      <w:bookmarkStart w:id="228" w:name="_Toc11717"/>
      <w:bookmarkStart w:id="229" w:name="_Ref467306676"/>
      <w:bookmarkStart w:id="230" w:name="_Toc515647768"/>
      <w:bookmarkStart w:id="231" w:name="_Toc520356152"/>
      <w:bookmarkStart w:id="232" w:name="_Ref467306195"/>
      <w:bookmarkStart w:id="233" w:name="_Toc28307"/>
      <w:bookmarkStart w:id="234" w:name="_Toc10364"/>
      <w:bookmarkStart w:id="235" w:name="_Toc516367022"/>
      <w:r>
        <w:rPr>
          <w:rFonts w:hint="eastAsia" w:ascii="仿宋" w:hAnsi="仿宋" w:eastAsia="仿宋" w:cs="仿宋"/>
          <w:b/>
          <w:bCs/>
          <w:color w:val="auto"/>
          <w:sz w:val="28"/>
          <w:szCs w:val="24"/>
          <w:highlight w:val="none"/>
        </w:rPr>
        <w:t>7.</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投标范围及投标文件中标准和计量单位的使用</w:t>
      </w:r>
      <w:bookmarkEnd w:id="218"/>
      <w:bookmarkEnd w:id="219"/>
      <w:bookmarkEnd w:id="220"/>
      <w:bookmarkEnd w:id="221"/>
      <w:bookmarkEnd w:id="222"/>
      <w:bookmarkEnd w:id="223"/>
      <w:bookmarkEnd w:id="224"/>
      <w:bookmarkEnd w:id="225"/>
      <w:bookmarkEnd w:id="226"/>
      <w:bookmarkEnd w:id="227"/>
      <w:bookmarkEnd w:id="228"/>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7.1 项目有分包的，供应商可对招标文件其中一个或几个分包进行投标，除非在</w:t>
      </w:r>
      <w:r>
        <w:rPr>
          <w:rFonts w:hint="eastAsia" w:ascii="仿宋" w:hAnsi="仿宋" w:eastAsia="仿宋" w:cs="仿宋"/>
          <w:color w:val="auto"/>
          <w:sz w:val="28"/>
          <w:highlight w:val="none"/>
          <w:u w:val="single"/>
        </w:rPr>
        <w:t>供应商须知资料表</w:t>
      </w:r>
      <w:r>
        <w:rPr>
          <w:rFonts w:hint="eastAsia" w:ascii="仿宋" w:hAnsi="仿宋" w:eastAsia="仿宋" w:cs="仿宋"/>
          <w:color w:val="auto"/>
          <w:sz w:val="28"/>
          <w:highlight w:val="none"/>
        </w:rPr>
        <w:t>中另有规定。</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7.2 供应商应当对所投分包招标文件中“用户需求”所列的所有货物内容进行投标，如仅响应分包中的部分内容，其投标将被认定为</w:t>
      </w:r>
      <w:r>
        <w:rPr>
          <w:rFonts w:hint="eastAsia" w:ascii="仿宋" w:hAnsi="仿宋" w:eastAsia="仿宋" w:cs="仿宋"/>
          <w:b/>
          <w:bCs/>
          <w:color w:val="auto"/>
          <w:sz w:val="28"/>
          <w:highlight w:val="none"/>
          <w:u w:val="single"/>
        </w:rPr>
        <w:t>投标无效</w:t>
      </w:r>
      <w:r>
        <w:rPr>
          <w:rFonts w:hint="eastAsia" w:ascii="仿宋" w:hAnsi="仿宋" w:eastAsia="仿宋" w:cs="仿宋"/>
          <w:color w:val="auto"/>
          <w:sz w:val="28"/>
          <w:highlight w:val="none"/>
        </w:rPr>
        <w:t>。</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7.3 无论招标文件“用户需求”中是否要求，供应商所投货物均应符合国家强制性标准。</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7.4 除招标文件中有特殊要求外，投标文件中所使用的计量单位，应采用中华人民共和国法定计量单位。</w:t>
      </w:r>
    </w:p>
    <w:p>
      <w:pPr>
        <w:spacing w:line="480" w:lineRule="exact"/>
        <w:ind w:firstLine="562" w:firstLineChars="200"/>
        <w:outlineLvl w:val="2"/>
        <w:rPr>
          <w:rFonts w:ascii="仿宋" w:hAnsi="仿宋" w:eastAsia="仿宋" w:cs="仿宋"/>
          <w:bCs/>
          <w:color w:val="auto"/>
          <w:sz w:val="28"/>
          <w:szCs w:val="24"/>
          <w:highlight w:val="none"/>
        </w:rPr>
      </w:pPr>
      <w:bookmarkStart w:id="236" w:name="_Toc518923071"/>
      <w:bookmarkStart w:id="237" w:name="_Toc3751662"/>
      <w:bookmarkStart w:id="238" w:name="_Toc24169"/>
      <w:bookmarkStart w:id="239" w:name="_Toc6719"/>
      <w:bookmarkStart w:id="240" w:name="_Toc527622576"/>
      <w:bookmarkStart w:id="241" w:name="_Toc19766"/>
      <w:bookmarkStart w:id="242" w:name="_Toc15753"/>
      <w:bookmarkStart w:id="243" w:name="_Toc30844"/>
      <w:bookmarkStart w:id="244" w:name="_Toc645"/>
      <w:bookmarkStart w:id="245" w:name="_Toc527363307"/>
      <w:bookmarkStart w:id="246" w:name="_Toc7828"/>
      <w:r>
        <w:rPr>
          <w:rFonts w:hint="eastAsia" w:ascii="仿宋" w:hAnsi="仿宋" w:eastAsia="仿宋" w:cs="仿宋"/>
          <w:b/>
          <w:bCs/>
          <w:color w:val="auto"/>
          <w:sz w:val="28"/>
          <w:szCs w:val="24"/>
          <w:highlight w:val="none"/>
        </w:rPr>
        <w:t>8.</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投标文件</w:t>
      </w:r>
      <w:bookmarkEnd w:id="236"/>
      <w:r>
        <w:rPr>
          <w:rFonts w:hint="eastAsia" w:ascii="仿宋" w:hAnsi="仿宋" w:eastAsia="仿宋" w:cs="仿宋"/>
          <w:b/>
          <w:bCs/>
          <w:color w:val="auto"/>
          <w:sz w:val="28"/>
          <w:szCs w:val="24"/>
          <w:highlight w:val="none"/>
        </w:rPr>
        <w:t>的组成</w:t>
      </w:r>
      <w:bookmarkEnd w:id="237"/>
      <w:bookmarkEnd w:id="238"/>
      <w:bookmarkEnd w:id="239"/>
      <w:bookmarkEnd w:id="240"/>
      <w:bookmarkEnd w:id="241"/>
      <w:bookmarkEnd w:id="242"/>
      <w:bookmarkEnd w:id="243"/>
      <w:bookmarkEnd w:id="244"/>
      <w:bookmarkEnd w:id="245"/>
      <w:bookmarkEnd w:id="246"/>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供应商提交的投标文件应包括价格文件、商务文件、技术文件和唱标信封。</w:t>
      </w:r>
    </w:p>
    <w:bookmarkEnd w:id="229"/>
    <w:bookmarkEnd w:id="230"/>
    <w:bookmarkEnd w:id="231"/>
    <w:bookmarkEnd w:id="232"/>
    <w:bookmarkEnd w:id="233"/>
    <w:bookmarkEnd w:id="234"/>
    <w:bookmarkEnd w:id="235"/>
    <w:p>
      <w:pPr>
        <w:spacing w:line="480" w:lineRule="exact"/>
        <w:ind w:firstLine="560" w:firstLineChars="200"/>
        <w:outlineLvl w:val="2"/>
        <w:rPr>
          <w:rFonts w:ascii="仿宋" w:hAnsi="仿宋" w:eastAsia="仿宋" w:cs="仿宋"/>
          <w:bCs/>
          <w:color w:val="auto"/>
          <w:sz w:val="28"/>
          <w:szCs w:val="24"/>
          <w:highlight w:val="none"/>
        </w:rPr>
      </w:pPr>
      <w:bookmarkStart w:id="247" w:name="_Toc527363308"/>
      <w:bookmarkStart w:id="248" w:name="_Toc25966"/>
      <w:bookmarkStart w:id="249" w:name="_Toc13508"/>
      <w:bookmarkStart w:id="250" w:name="_Toc3751663"/>
      <w:bookmarkStart w:id="251" w:name="_Toc23851"/>
      <w:bookmarkStart w:id="252" w:name="_Toc16128"/>
      <w:bookmarkStart w:id="253" w:name="_Toc11054"/>
      <w:bookmarkStart w:id="254" w:name="_Toc527622577"/>
      <w:bookmarkStart w:id="255" w:name="_Toc25236"/>
      <w:bookmarkStart w:id="256" w:name="_Toc21535"/>
      <w:bookmarkStart w:id="257" w:name="_Toc4601"/>
      <w:bookmarkStart w:id="258" w:name="_Toc516367023"/>
      <w:bookmarkStart w:id="259" w:name="_Toc520356153"/>
      <w:bookmarkStart w:id="260" w:name="_Toc515647769"/>
      <w:bookmarkStart w:id="261" w:name="_Toc10379"/>
      <w:r>
        <w:rPr>
          <w:rFonts w:hint="eastAsia" w:ascii="仿宋" w:hAnsi="仿宋" w:eastAsia="仿宋" w:cs="仿宋"/>
          <w:color w:val="auto"/>
          <w:sz w:val="28"/>
          <w:szCs w:val="24"/>
          <w:highlight w:val="none"/>
        </w:rPr>
        <w:t>9</w:t>
      </w:r>
      <w:r>
        <w:rPr>
          <w:rFonts w:hint="eastAsia" w:ascii="仿宋" w:hAnsi="仿宋" w:eastAsia="仿宋" w:cs="仿宋"/>
          <w:b/>
          <w:bCs/>
          <w:color w:val="auto"/>
          <w:sz w:val="28"/>
          <w:szCs w:val="24"/>
          <w:highlight w:val="none"/>
        </w:rPr>
        <w:t>. 投标文件的编制、盖章、签署</w:t>
      </w:r>
      <w:bookmarkEnd w:id="247"/>
      <w:r>
        <w:rPr>
          <w:rFonts w:hint="eastAsia" w:ascii="仿宋" w:hAnsi="仿宋" w:eastAsia="仿宋" w:cs="仿宋"/>
          <w:b/>
          <w:bCs/>
          <w:color w:val="auto"/>
          <w:sz w:val="28"/>
          <w:szCs w:val="24"/>
          <w:highlight w:val="none"/>
        </w:rPr>
        <w:t>、密封和标记</w:t>
      </w:r>
      <w:bookmarkEnd w:id="248"/>
      <w:bookmarkEnd w:id="249"/>
      <w:bookmarkEnd w:id="250"/>
      <w:bookmarkEnd w:id="251"/>
      <w:bookmarkEnd w:id="252"/>
      <w:bookmarkEnd w:id="253"/>
      <w:bookmarkEnd w:id="254"/>
      <w:bookmarkEnd w:id="255"/>
      <w:bookmarkEnd w:id="256"/>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9.1 供应商应按</w:t>
      </w:r>
      <w:r>
        <w:rPr>
          <w:rFonts w:hint="eastAsia" w:ascii="仿宋" w:hAnsi="仿宋" w:eastAsia="仿宋" w:cs="仿宋"/>
          <w:color w:val="auto"/>
          <w:sz w:val="28"/>
          <w:highlight w:val="none"/>
          <w:u w:val="single"/>
        </w:rPr>
        <w:t>供应商须知资料表</w:t>
      </w:r>
      <w:r>
        <w:rPr>
          <w:rFonts w:hint="eastAsia" w:ascii="仿宋" w:hAnsi="仿宋" w:eastAsia="仿宋" w:cs="仿宋"/>
          <w:color w:val="auto"/>
          <w:sz w:val="28"/>
          <w:highlight w:val="none"/>
        </w:rPr>
        <w:t xml:space="preserve">中的规定，准备和递交投标文件。  </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9.2 投标文件的正本需打印。招标文件第7章“投标文件格式”中要求盖公章、签名或盖私章的，供应商应按要求加盖公章、签字或加盖私章。投标文件的副本可采用正本的投标文件复印件，</w:t>
      </w:r>
      <w:r>
        <w:rPr>
          <w:rFonts w:hint="eastAsia" w:ascii="仿宋" w:hAnsi="仿宋" w:eastAsia="仿宋" w:cs="仿宋"/>
          <w:b/>
          <w:bCs/>
          <w:color w:val="auto"/>
          <w:sz w:val="28"/>
          <w:highlight w:val="none"/>
        </w:rPr>
        <w:t>每套投标文件应当标明“正本”、“副本”的字样。</w:t>
      </w:r>
      <w:r>
        <w:rPr>
          <w:rFonts w:hint="eastAsia" w:ascii="仿宋" w:hAnsi="仿宋" w:eastAsia="仿宋" w:cs="仿宋"/>
          <w:color w:val="auto"/>
          <w:sz w:val="28"/>
          <w:highlight w:val="none"/>
        </w:rPr>
        <w:t>副本与正本具有同等法律效力。若正本与副本不符，以正本为准。法定代表人若委托其他人员作为投标负责人的，委托代理人须持有书面的“法定代表人授权委托书”，并将其附在投标文件中。如对投标文件进行了修改，则应由供应商法定代表人或其委托代理人在每一修改处签字（或加盖私章）。</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9.3 如供应商对招标文件多个包组进行投标的，其投标文件可按每个包组的要求编制和提交；或者将所投包组的内容在同一套投标文件编制和提交，并在投标文件中明确各包组的投标内容。</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9.4 供应商必须对投标文件所提供的全部资料的真实性承担法律责任，并接受招投标所、采购人及政府采购监督管理部门等对其中任何资料进行核实的要求。</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9.5 供应商应将投标文件的正本、副本、唱标信封分开单独密封包装。在密封袋上标明“正本”、“副本”、“唱标信封”的字样，并在密封袋的封口处加盖供应商公章或法定代表人（或委托代理人）签字（或盖私章）。</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9.6 在投标文件密封袋上均应标明以下内容：</w:t>
      </w:r>
    </w:p>
    <w:p>
      <w:pPr>
        <w:spacing w:line="480" w:lineRule="exact"/>
        <w:ind w:firstLine="2520" w:firstLineChars="900"/>
        <w:rPr>
          <w:rFonts w:ascii="仿宋" w:hAnsi="仿宋" w:eastAsia="仿宋" w:cs="仿宋"/>
          <w:color w:val="auto"/>
          <w:sz w:val="28"/>
          <w:highlight w:val="none"/>
        </w:rPr>
      </w:pPr>
      <w:r>
        <w:rPr>
          <w:rFonts w:hint="eastAsia" w:ascii="仿宋" w:hAnsi="仿宋" w:eastAsia="仿宋" w:cs="仿宋"/>
          <w:color w:val="auto"/>
          <w:sz w:val="28"/>
          <w:highlight w:val="none"/>
        </w:rPr>
        <w:t>(1)  采购编号：               ；</w:t>
      </w:r>
    </w:p>
    <w:p>
      <w:pPr>
        <w:spacing w:line="480" w:lineRule="exact"/>
        <w:ind w:firstLine="2520" w:firstLineChars="900"/>
        <w:rPr>
          <w:rFonts w:ascii="仿宋" w:hAnsi="仿宋" w:eastAsia="仿宋" w:cs="仿宋"/>
          <w:color w:val="auto"/>
          <w:sz w:val="28"/>
          <w:highlight w:val="none"/>
        </w:rPr>
      </w:pPr>
      <w:r>
        <w:rPr>
          <w:rFonts w:hint="eastAsia" w:ascii="仿宋" w:hAnsi="仿宋" w:eastAsia="仿宋" w:cs="仿宋"/>
          <w:color w:val="auto"/>
          <w:sz w:val="28"/>
          <w:highlight w:val="none"/>
        </w:rPr>
        <w:t>(2)  项目名称：               ；</w:t>
      </w:r>
    </w:p>
    <w:p>
      <w:pPr>
        <w:spacing w:line="480" w:lineRule="exact"/>
        <w:ind w:firstLine="2520" w:firstLineChars="900"/>
        <w:rPr>
          <w:rFonts w:ascii="仿宋" w:hAnsi="仿宋" w:eastAsia="仿宋" w:cs="仿宋"/>
          <w:color w:val="auto"/>
          <w:sz w:val="28"/>
          <w:highlight w:val="none"/>
        </w:rPr>
      </w:pPr>
      <w:r>
        <w:rPr>
          <w:rFonts w:hint="eastAsia" w:ascii="仿宋" w:hAnsi="仿宋" w:eastAsia="仿宋" w:cs="仿宋"/>
          <w:color w:val="auto"/>
          <w:sz w:val="28"/>
          <w:highlight w:val="none"/>
        </w:rPr>
        <w:t>(3)  供应商名称:              ；</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9.7 投标文件因字迹潦草、表达不清或装订不当所引起的后果由供应商负责。</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9.8 如果供应商未按上述第9.5款、第9.6款要求密封的，将被拒绝接收。</w:t>
      </w:r>
    </w:p>
    <w:bookmarkEnd w:id="257"/>
    <w:bookmarkEnd w:id="258"/>
    <w:bookmarkEnd w:id="259"/>
    <w:bookmarkEnd w:id="260"/>
    <w:bookmarkEnd w:id="261"/>
    <w:p>
      <w:pPr>
        <w:spacing w:line="480" w:lineRule="exact"/>
        <w:ind w:firstLine="562" w:firstLineChars="200"/>
        <w:outlineLvl w:val="2"/>
        <w:rPr>
          <w:rFonts w:ascii="仿宋" w:hAnsi="仿宋" w:eastAsia="仿宋" w:cs="仿宋"/>
          <w:bCs/>
          <w:color w:val="auto"/>
          <w:sz w:val="28"/>
          <w:szCs w:val="24"/>
          <w:highlight w:val="none"/>
        </w:rPr>
      </w:pPr>
      <w:bookmarkStart w:id="262" w:name="_Toc527622578"/>
      <w:bookmarkStart w:id="263" w:name="_Toc518923073"/>
      <w:bookmarkStart w:id="264" w:name="_Toc17069"/>
      <w:bookmarkStart w:id="265" w:name="_Toc25781"/>
      <w:bookmarkStart w:id="266" w:name="_Toc22724"/>
      <w:bookmarkStart w:id="267" w:name="_Toc23085"/>
      <w:bookmarkStart w:id="268" w:name="_Toc30567"/>
      <w:bookmarkStart w:id="269" w:name="_Toc527363309"/>
      <w:bookmarkStart w:id="270" w:name="_Toc520356155"/>
      <w:bookmarkStart w:id="271" w:name="_Toc28832"/>
      <w:bookmarkStart w:id="272" w:name="_Toc3751664"/>
      <w:bookmarkStart w:id="273" w:name="_Toc21253"/>
      <w:r>
        <w:rPr>
          <w:rFonts w:hint="eastAsia" w:ascii="仿宋" w:hAnsi="仿宋" w:eastAsia="仿宋" w:cs="仿宋"/>
          <w:b/>
          <w:bCs/>
          <w:color w:val="auto"/>
          <w:sz w:val="28"/>
          <w:szCs w:val="24"/>
          <w:highlight w:val="none"/>
        </w:rPr>
        <w:t>10.</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投标报价</w:t>
      </w:r>
      <w:bookmarkEnd w:id="262"/>
      <w:bookmarkEnd w:id="263"/>
      <w:bookmarkEnd w:id="264"/>
      <w:bookmarkEnd w:id="265"/>
      <w:bookmarkEnd w:id="266"/>
      <w:bookmarkEnd w:id="267"/>
      <w:bookmarkEnd w:id="268"/>
      <w:bookmarkEnd w:id="269"/>
      <w:bookmarkEnd w:id="270"/>
      <w:bookmarkEnd w:id="271"/>
      <w:bookmarkEnd w:id="272"/>
      <w:bookmarkEnd w:id="273"/>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10.1所有投标均以人民币报价。供应商的投标报价应遵守《中华人民共和国价格法》。同时，根据《中华人民共和国政府采购法》第二条的规定，为保证公平竞争，如有主体投标标的的赠与行为，其投标将被认定为</w:t>
      </w:r>
      <w:r>
        <w:rPr>
          <w:rFonts w:hint="eastAsia" w:ascii="仿宋" w:hAnsi="仿宋" w:eastAsia="仿宋" w:cs="仿宋"/>
          <w:b/>
          <w:bCs/>
          <w:color w:val="auto"/>
          <w:sz w:val="28"/>
          <w:highlight w:val="none"/>
          <w:u w:val="single"/>
        </w:rPr>
        <w:t>投标无效。</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10.2 采购人不接受具有附加条件的报价。</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10.3 供应商所报的各分项投标报价在合同履行过程中是固定不变的，不得以任何理由予以变更。任何包含价格调整要求的投标，将被认定为</w:t>
      </w:r>
      <w:r>
        <w:rPr>
          <w:rFonts w:hint="eastAsia" w:ascii="仿宋" w:hAnsi="仿宋" w:eastAsia="仿宋" w:cs="仿宋"/>
          <w:b/>
          <w:bCs/>
          <w:color w:val="auto"/>
          <w:sz w:val="28"/>
          <w:highlight w:val="none"/>
          <w:u w:val="single"/>
        </w:rPr>
        <w:t>投标无效。</w:t>
      </w:r>
    </w:p>
    <w:p>
      <w:pPr>
        <w:spacing w:line="480" w:lineRule="exact"/>
        <w:ind w:firstLine="562" w:firstLineChars="200"/>
        <w:outlineLvl w:val="2"/>
        <w:rPr>
          <w:rFonts w:ascii="仿宋" w:hAnsi="仿宋" w:eastAsia="仿宋" w:cs="仿宋"/>
          <w:bCs/>
          <w:color w:val="auto"/>
          <w:sz w:val="28"/>
          <w:szCs w:val="24"/>
          <w:highlight w:val="none"/>
        </w:rPr>
      </w:pPr>
      <w:bookmarkStart w:id="274" w:name="_Toc518923076"/>
      <w:bookmarkStart w:id="275" w:name="_Toc8198"/>
      <w:bookmarkStart w:id="276" w:name="_Toc10551"/>
      <w:bookmarkStart w:id="277" w:name="_Toc527363310"/>
      <w:bookmarkStart w:id="278" w:name="_Toc527622579"/>
      <w:bookmarkStart w:id="279" w:name="_Toc520356157"/>
      <w:bookmarkStart w:id="280" w:name="_Toc16410"/>
      <w:bookmarkStart w:id="281" w:name="_Toc32094"/>
      <w:bookmarkStart w:id="282" w:name="_Toc3068"/>
      <w:bookmarkStart w:id="283" w:name="_Toc30833"/>
      <w:bookmarkStart w:id="284" w:name="_Toc3751665"/>
      <w:bookmarkStart w:id="285" w:name="_Toc25463"/>
      <w:r>
        <w:rPr>
          <w:rFonts w:hint="eastAsia" w:ascii="仿宋" w:hAnsi="仿宋" w:eastAsia="仿宋" w:cs="仿宋"/>
          <w:b/>
          <w:bCs/>
          <w:color w:val="auto"/>
          <w:sz w:val="28"/>
          <w:szCs w:val="24"/>
          <w:highlight w:val="none"/>
        </w:rPr>
        <w:t>11.</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投标有效期</w:t>
      </w:r>
      <w:bookmarkEnd w:id="274"/>
      <w:bookmarkEnd w:id="275"/>
      <w:bookmarkEnd w:id="276"/>
      <w:bookmarkEnd w:id="277"/>
      <w:bookmarkEnd w:id="278"/>
      <w:bookmarkEnd w:id="279"/>
      <w:bookmarkEnd w:id="280"/>
      <w:bookmarkEnd w:id="281"/>
      <w:bookmarkEnd w:id="282"/>
      <w:bookmarkEnd w:id="283"/>
      <w:bookmarkEnd w:id="284"/>
      <w:bookmarkEnd w:id="285"/>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11.1</w:t>
      </w:r>
      <w:r>
        <w:rPr>
          <w:rFonts w:hint="eastAsia" w:ascii="仿宋" w:hAnsi="仿宋" w:eastAsia="仿宋" w:cs="仿宋"/>
          <w:color w:val="auto"/>
          <w:sz w:val="28"/>
          <w:highlight w:val="none"/>
        </w:rPr>
        <w:tab/>
      </w:r>
      <w:r>
        <w:rPr>
          <w:rFonts w:hint="eastAsia" w:ascii="仿宋" w:hAnsi="仿宋" w:eastAsia="仿宋" w:cs="仿宋"/>
          <w:color w:val="auto"/>
          <w:sz w:val="28"/>
          <w:highlight w:val="none"/>
        </w:rPr>
        <w:t>投标应在</w:t>
      </w:r>
      <w:r>
        <w:rPr>
          <w:rFonts w:hint="eastAsia" w:ascii="仿宋" w:hAnsi="仿宋" w:eastAsia="仿宋" w:cs="仿宋"/>
          <w:color w:val="auto"/>
          <w:sz w:val="28"/>
          <w:highlight w:val="none"/>
          <w:u w:val="single"/>
        </w:rPr>
        <w:t>供应商须知资料表</w:t>
      </w:r>
      <w:r>
        <w:rPr>
          <w:rFonts w:hint="eastAsia" w:ascii="仿宋" w:hAnsi="仿宋" w:eastAsia="仿宋" w:cs="仿宋"/>
          <w:color w:val="auto"/>
          <w:sz w:val="28"/>
          <w:highlight w:val="none"/>
        </w:rPr>
        <w:t>中规定时间内保持有效。投标有效期不满足要求的投标，其投标将被认定为</w:t>
      </w:r>
      <w:r>
        <w:rPr>
          <w:rFonts w:hint="eastAsia" w:ascii="仿宋" w:hAnsi="仿宋" w:eastAsia="仿宋" w:cs="仿宋"/>
          <w:b/>
          <w:bCs/>
          <w:color w:val="auto"/>
          <w:sz w:val="28"/>
          <w:highlight w:val="none"/>
        </w:rPr>
        <w:t>投标无效</w:t>
      </w:r>
      <w:r>
        <w:rPr>
          <w:rFonts w:hint="eastAsia" w:ascii="仿宋" w:hAnsi="仿宋" w:eastAsia="仿宋" w:cs="仿宋"/>
          <w:color w:val="auto"/>
          <w:sz w:val="28"/>
          <w:highlight w:val="none"/>
        </w:rPr>
        <w:t>。</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11.2</w:t>
      </w:r>
      <w:r>
        <w:rPr>
          <w:rFonts w:hint="eastAsia" w:ascii="仿宋" w:hAnsi="仿宋" w:eastAsia="仿宋" w:cs="仿宋"/>
          <w:color w:val="auto"/>
          <w:sz w:val="28"/>
          <w:highlight w:val="none"/>
        </w:rPr>
        <w:tab/>
      </w:r>
      <w:r>
        <w:rPr>
          <w:rFonts w:hint="eastAsia" w:ascii="仿宋" w:hAnsi="仿宋" w:eastAsia="仿宋" w:cs="仿宋"/>
          <w:color w:val="auto"/>
          <w:sz w:val="28"/>
          <w:highlight w:val="none"/>
        </w:rPr>
        <w:t>为保证有充分时间签订合同，采购人或招投标所可根据实际情况，在原投标有效期截止之前，要求供应商延长投标文件的有效期。上述要求和答复都应以书面形式提交。</w:t>
      </w:r>
    </w:p>
    <w:p>
      <w:pPr>
        <w:spacing w:line="480" w:lineRule="exact"/>
        <w:ind w:firstLine="562" w:firstLineChars="200"/>
        <w:outlineLvl w:val="1"/>
        <w:rPr>
          <w:rFonts w:ascii="仿宋" w:hAnsi="仿宋" w:eastAsia="仿宋" w:cs="仿宋"/>
          <w:b/>
          <w:bCs/>
          <w:color w:val="auto"/>
          <w:sz w:val="28"/>
          <w:szCs w:val="24"/>
          <w:highlight w:val="none"/>
        </w:rPr>
      </w:pPr>
      <w:bookmarkStart w:id="286" w:name="_Toc3751666"/>
      <w:bookmarkStart w:id="287" w:name="_Toc13791"/>
      <w:bookmarkStart w:id="288" w:name="_Toc527622580"/>
      <w:bookmarkStart w:id="289" w:name="_Toc11179"/>
      <w:bookmarkStart w:id="290" w:name="_Toc515647774"/>
      <w:bookmarkStart w:id="291" w:name="_Toc3208"/>
      <w:bookmarkStart w:id="292" w:name="_Toc25580"/>
      <w:bookmarkStart w:id="293" w:name="_Toc11051"/>
      <w:bookmarkStart w:id="294" w:name="_Toc520356159"/>
      <w:bookmarkStart w:id="295" w:name="_Toc24000"/>
      <w:bookmarkStart w:id="296" w:name="_Toc12274"/>
      <w:bookmarkStart w:id="297" w:name="_Toc31225"/>
      <w:bookmarkStart w:id="298" w:name="_Toc216582808"/>
      <w:r>
        <w:rPr>
          <w:rFonts w:hint="eastAsia" w:ascii="仿宋" w:hAnsi="仿宋" w:eastAsia="仿宋" w:cs="仿宋"/>
          <w:b/>
          <w:bCs/>
          <w:color w:val="auto"/>
          <w:sz w:val="28"/>
          <w:szCs w:val="24"/>
          <w:highlight w:val="none"/>
        </w:rPr>
        <w:t>四</w:t>
      </w:r>
      <w:r>
        <w:rPr>
          <w:rFonts w:hint="eastAsia" w:ascii="仿宋" w:hAnsi="仿宋" w:eastAsia="仿宋" w:cs="仿宋"/>
          <w:b/>
          <w:bCs/>
          <w:color w:val="auto"/>
          <w:sz w:val="28"/>
          <w:highlight w:val="none"/>
        </w:rPr>
        <w:t>、</w:t>
      </w:r>
      <w:r>
        <w:rPr>
          <w:rFonts w:hint="eastAsia" w:ascii="仿宋" w:hAnsi="仿宋" w:eastAsia="仿宋" w:cs="仿宋"/>
          <w:b/>
          <w:bCs/>
          <w:color w:val="auto"/>
          <w:sz w:val="28"/>
          <w:szCs w:val="24"/>
          <w:highlight w:val="none"/>
        </w:rPr>
        <w:t>投标文件的递交</w:t>
      </w:r>
      <w:bookmarkEnd w:id="286"/>
      <w:bookmarkEnd w:id="287"/>
      <w:bookmarkEnd w:id="288"/>
      <w:bookmarkEnd w:id="289"/>
      <w:bookmarkEnd w:id="290"/>
      <w:bookmarkEnd w:id="291"/>
      <w:bookmarkEnd w:id="292"/>
      <w:bookmarkEnd w:id="293"/>
      <w:bookmarkEnd w:id="294"/>
      <w:bookmarkEnd w:id="295"/>
      <w:bookmarkEnd w:id="296"/>
      <w:bookmarkEnd w:id="297"/>
      <w:bookmarkEnd w:id="298"/>
    </w:p>
    <w:p>
      <w:pPr>
        <w:numPr>
          <w:ilvl w:val="0"/>
          <w:numId w:val="2"/>
        </w:numPr>
        <w:spacing w:line="480" w:lineRule="exact"/>
        <w:ind w:firstLine="562" w:firstLineChars="200"/>
        <w:outlineLvl w:val="2"/>
        <w:rPr>
          <w:rFonts w:ascii="仿宋" w:hAnsi="仿宋" w:eastAsia="仿宋" w:cs="仿宋"/>
          <w:bCs/>
          <w:color w:val="auto"/>
          <w:sz w:val="28"/>
          <w:szCs w:val="24"/>
          <w:highlight w:val="none"/>
        </w:rPr>
      </w:pPr>
      <w:bookmarkStart w:id="299" w:name="_Toc17553"/>
      <w:bookmarkStart w:id="300" w:name="_Toc30513"/>
      <w:bookmarkStart w:id="301" w:name="_Toc520356161"/>
      <w:bookmarkStart w:id="302" w:name="_Toc3751667"/>
      <w:bookmarkStart w:id="303" w:name="_Toc27276"/>
      <w:bookmarkStart w:id="304" w:name="_Toc18325"/>
      <w:bookmarkStart w:id="305" w:name="_Toc18587"/>
      <w:bookmarkStart w:id="306" w:name="_Toc527393583"/>
      <w:bookmarkStart w:id="307" w:name="_Toc527622581"/>
      <w:bookmarkStart w:id="308" w:name="_Toc27813"/>
      <w:bookmarkStart w:id="309" w:name="_Toc518923080"/>
      <w:bookmarkStart w:id="310" w:name="_Toc7011"/>
      <w:r>
        <w:rPr>
          <w:rFonts w:hint="eastAsia" w:ascii="仿宋" w:hAnsi="仿宋" w:eastAsia="仿宋" w:cs="仿宋"/>
          <w:b/>
          <w:bCs/>
          <w:color w:val="auto"/>
          <w:sz w:val="28"/>
          <w:szCs w:val="24"/>
          <w:highlight w:val="none"/>
        </w:rPr>
        <w:t>投标截止</w:t>
      </w:r>
      <w:bookmarkEnd w:id="299"/>
      <w:bookmarkEnd w:id="300"/>
      <w:bookmarkEnd w:id="301"/>
      <w:bookmarkEnd w:id="302"/>
      <w:bookmarkEnd w:id="303"/>
      <w:bookmarkEnd w:id="304"/>
      <w:bookmarkEnd w:id="305"/>
      <w:bookmarkEnd w:id="306"/>
      <w:bookmarkEnd w:id="307"/>
      <w:bookmarkEnd w:id="308"/>
      <w:bookmarkEnd w:id="309"/>
      <w:bookmarkEnd w:id="310"/>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12.1</w:t>
      </w:r>
      <w:r>
        <w:rPr>
          <w:rFonts w:hint="eastAsia" w:ascii="仿宋" w:hAnsi="仿宋" w:eastAsia="仿宋" w:cs="仿宋"/>
          <w:color w:val="auto"/>
          <w:sz w:val="28"/>
          <w:highlight w:val="none"/>
        </w:rPr>
        <w:tab/>
      </w:r>
      <w:r>
        <w:rPr>
          <w:rFonts w:hint="eastAsia" w:ascii="仿宋" w:hAnsi="仿宋" w:eastAsia="仿宋" w:cs="仿宋"/>
          <w:color w:val="auto"/>
          <w:sz w:val="28"/>
          <w:highlight w:val="none"/>
        </w:rPr>
        <w:t>供应商应在投标邀请中规定的截止时间前，将投标文件递交到投标邀请书中规定的地点。</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12.2</w:t>
      </w:r>
      <w:r>
        <w:rPr>
          <w:rFonts w:hint="eastAsia" w:ascii="仿宋" w:hAnsi="仿宋" w:eastAsia="仿宋" w:cs="仿宋"/>
          <w:color w:val="auto"/>
          <w:sz w:val="28"/>
          <w:highlight w:val="none"/>
        </w:rPr>
        <w:tab/>
      </w:r>
      <w:r>
        <w:rPr>
          <w:rFonts w:hint="eastAsia" w:ascii="仿宋" w:hAnsi="仿宋" w:eastAsia="仿宋" w:cs="仿宋"/>
          <w:color w:val="auto"/>
          <w:sz w:val="28"/>
          <w:highlight w:val="none"/>
        </w:rPr>
        <w:t>采购人和招投标所有权按本须知的规定，延迟投标截止时间。在此情况下，采购人、招投标所和供应商受投标截止时间制约的所有权利和义务均应延长至新的截止时间。</w:t>
      </w:r>
    </w:p>
    <w:p>
      <w:pPr>
        <w:spacing w:line="480" w:lineRule="exact"/>
        <w:ind w:firstLine="562" w:firstLineChars="200"/>
        <w:outlineLvl w:val="2"/>
        <w:rPr>
          <w:rFonts w:ascii="仿宋" w:hAnsi="仿宋" w:eastAsia="仿宋" w:cs="仿宋"/>
          <w:bCs/>
          <w:color w:val="auto"/>
          <w:sz w:val="28"/>
          <w:szCs w:val="24"/>
          <w:highlight w:val="none"/>
        </w:rPr>
      </w:pPr>
      <w:bookmarkStart w:id="311" w:name="_Toc518923081"/>
      <w:bookmarkStart w:id="312" w:name="_Toc3751668"/>
      <w:bookmarkStart w:id="313" w:name="_Toc13846"/>
      <w:bookmarkStart w:id="314" w:name="_Toc520356162"/>
      <w:bookmarkStart w:id="315" w:name="_Toc22262"/>
      <w:bookmarkStart w:id="316" w:name="_Toc29103"/>
      <w:bookmarkStart w:id="317" w:name="_Toc527622582"/>
      <w:bookmarkStart w:id="318" w:name="_Toc9980"/>
      <w:bookmarkStart w:id="319" w:name="_Toc29199"/>
      <w:bookmarkStart w:id="320" w:name="_Toc527393584"/>
      <w:bookmarkStart w:id="321" w:name="_Toc4674"/>
      <w:bookmarkStart w:id="322" w:name="_Toc7623"/>
      <w:r>
        <w:rPr>
          <w:rFonts w:hint="eastAsia" w:ascii="仿宋" w:hAnsi="仿宋" w:eastAsia="仿宋" w:cs="仿宋"/>
          <w:b/>
          <w:bCs/>
          <w:color w:val="auto"/>
          <w:sz w:val="28"/>
          <w:szCs w:val="24"/>
          <w:highlight w:val="none"/>
        </w:rPr>
        <w:t>13.</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投标文件的接收、修改与撤回</w:t>
      </w:r>
      <w:bookmarkEnd w:id="311"/>
      <w:bookmarkEnd w:id="312"/>
      <w:bookmarkEnd w:id="313"/>
      <w:bookmarkEnd w:id="314"/>
      <w:bookmarkEnd w:id="315"/>
      <w:bookmarkEnd w:id="316"/>
      <w:bookmarkEnd w:id="317"/>
      <w:bookmarkEnd w:id="318"/>
      <w:bookmarkEnd w:id="319"/>
      <w:bookmarkEnd w:id="320"/>
      <w:bookmarkEnd w:id="321"/>
      <w:bookmarkEnd w:id="322"/>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13.1 在投标截止时间后送达投标文件的或者传真、电传的投标文件，采购人和招投标所将拒绝接收。</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13.2</w:t>
      </w:r>
      <w:r>
        <w:rPr>
          <w:rFonts w:hint="eastAsia" w:ascii="仿宋" w:hAnsi="仿宋" w:eastAsia="仿宋" w:cs="仿宋"/>
          <w:color w:val="auto"/>
          <w:sz w:val="28"/>
          <w:highlight w:val="none"/>
        </w:rPr>
        <w:tab/>
      </w:r>
      <w:r>
        <w:rPr>
          <w:rFonts w:hint="eastAsia" w:ascii="仿宋" w:hAnsi="仿宋" w:eastAsia="仿宋" w:cs="仿宋"/>
          <w:color w:val="auto"/>
          <w:sz w:val="28"/>
          <w:highlight w:val="none"/>
        </w:rPr>
        <w:t>采购人或者招投标所收到投标文件后，向供应商出具签收回执。</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13.3 递交投标文件以后，如果供应商要进行修改或撤回投标，须提出书面申请并在投标截止时间前送达开标地点。</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采购人和招投标所将予以接收，并视为投标文件的组成部分。</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13.4</w:t>
      </w:r>
      <w:r>
        <w:rPr>
          <w:rFonts w:hint="eastAsia" w:ascii="仿宋" w:hAnsi="仿宋" w:eastAsia="仿宋" w:cs="仿宋"/>
          <w:color w:val="auto"/>
          <w:sz w:val="28"/>
          <w:highlight w:val="none"/>
        </w:rPr>
        <w:tab/>
      </w:r>
      <w:r>
        <w:rPr>
          <w:rFonts w:hint="eastAsia" w:ascii="仿宋" w:hAnsi="仿宋" w:eastAsia="仿宋" w:cs="仿宋"/>
          <w:color w:val="auto"/>
          <w:sz w:val="28"/>
          <w:highlight w:val="none"/>
        </w:rPr>
        <w:t>在投标截止时间之后，采购人和招投标所不接受供应商主动对其投标文件做任何修改。</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13.5 至投标截止时间，出现下列情形之一的投标文件，将被采购人和招投标所拒绝并原封退回给投标人：</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（1）采购人和招投标所在投标邀请书中规定的截止时间以后和投标邀请书中规定的投标文件递交地点以外收到的投标文件；</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（2）至投标截止时间，投标人不足3家的，在投标截止时间前收到的所有未被开启的投标文件；</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（3）按本须知第13.3款规定提交书面撤回申请书的投标文件；</w:t>
      </w:r>
    </w:p>
    <w:p>
      <w:pPr>
        <w:spacing w:line="480" w:lineRule="exact"/>
        <w:ind w:firstLine="560" w:firstLineChars="200"/>
        <w:rPr>
          <w:rFonts w:ascii="仿宋" w:hAnsi="仿宋" w:eastAsia="仿宋" w:cs="仿宋"/>
          <w:color w:val="auto"/>
          <w:sz w:val="24"/>
          <w:highlight w:val="none"/>
        </w:rPr>
      </w:pPr>
      <w:r>
        <w:rPr>
          <w:rFonts w:hint="eastAsia" w:ascii="仿宋" w:hAnsi="仿宋" w:eastAsia="仿宋" w:cs="仿宋"/>
          <w:color w:val="auto"/>
          <w:sz w:val="28"/>
          <w:highlight w:val="none"/>
        </w:rPr>
        <w:t>（4）未按本须知第9.5、9.6款规定密封的投标文件。</w:t>
      </w:r>
    </w:p>
    <w:p>
      <w:pPr>
        <w:spacing w:line="480" w:lineRule="exact"/>
        <w:rPr>
          <w:rFonts w:ascii="仿宋" w:hAnsi="仿宋" w:eastAsia="仿宋" w:cs="仿宋"/>
          <w:color w:val="auto"/>
          <w:sz w:val="24"/>
          <w:highlight w:val="none"/>
        </w:rPr>
      </w:pPr>
    </w:p>
    <w:p>
      <w:pPr>
        <w:spacing w:line="480" w:lineRule="exact"/>
        <w:ind w:left="1080" w:leftChars="257" w:hanging="540"/>
        <w:outlineLvl w:val="1"/>
        <w:rPr>
          <w:rFonts w:ascii="仿宋" w:hAnsi="仿宋" w:eastAsia="仿宋" w:cs="仿宋"/>
          <w:bCs/>
          <w:color w:val="auto"/>
          <w:sz w:val="28"/>
          <w:szCs w:val="24"/>
          <w:highlight w:val="none"/>
        </w:rPr>
      </w:pPr>
      <w:bookmarkStart w:id="323" w:name="_Toc216582809"/>
      <w:bookmarkStart w:id="324" w:name="_Toc32104"/>
      <w:bookmarkStart w:id="325" w:name="_Toc19777"/>
      <w:bookmarkStart w:id="326" w:name="_Toc527622583"/>
      <w:bookmarkStart w:id="327" w:name="_Toc28398"/>
      <w:bookmarkStart w:id="328" w:name="_Toc10340"/>
      <w:bookmarkStart w:id="329" w:name="_Toc28375"/>
      <w:bookmarkStart w:id="330" w:name="_Toc12723"/>
      <w:bookmarkStart w:id="331" w:name="_Toc3751669"/>
      <w:bookmarkStart w:id="332" w:name="_Toc29385"/>
      <w:bookmarkStart w:id="333" w:name="_Toc520356163"/>
      <w:bookmarkStart w:id="334" w:name="_Toc12436"/>
      <w:bookmarkStart w:id="335" w:name="_Toc16330"/>
      <w:bookmarkStart w:id="336" w:name="_Toc515647778"/>
      <w:r>
        <w:rPr>
          <w:rFonts w:hint="eastAsia" w:ascii="仿宋" w:hAnsi="仿宋" w:eastAsia="仿宋" w:cs="仿宋"/>
          <w:b/>
          <w:bCs/>
          <w:color w:val="auto"/>
          <w:sz w:val="28"/>
          <w:szCs w:val="24"/>
          <w:highlight w:val="none"/>
        </w:rPr>
        <w:t xml:space="preserve">五 </w:t>
      </w:r>
      <w:r>
        <w:rPr>
          <w:rFonts w:hint="eastAsia" w:ascii="仿宋" w:hAnsi="仿宋" w:eastAsia="仿宋" w:cs="仿宋"/>
          <w:b/>
          <w:bCs/>
          <w:color w:val="auto"/>
          <w:sz w:val="28"/>
          <w:szCs w:val="18"/>
          <w:highlight w:val="none"/>
        </w:rPr>
        <w:t>、</w:t>
      </w:r>
      <w:r>
        <w:rPr>
          <w:rFonts w:hint="eastAsia" w:ascii="仿宋" w:hAnsi="仿宋" w:eastAsia="仿宋" w:cs="仿宋"/>
          <w:b/>
          <w:bCs/>
          <w:color w:val="auto"/>
          <w:sz w:val="28"/>
          <w:szCs w:val="24"/>
          <w:highlight w:val="none"/>
        </w:rPr>
        <w:t>开标及评标</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pPr>
        <w:spacing w:line="480" w:lineRule="exact"/>
        <w:ind w:firstLine="562" w:firstLineChars="200"/>
        <w:outlineLvl w:val="2"/>
        <w:rPr>
          <w:rFonts w:ascii="仿宋" w:hAnsi="仿宋" w:eastAsia="仿宋" w:cs="仿宋"/>
          <w:bCs/>
          <w:color w:val="auto"/>
          <w:sz w:val="28"/>
          <w:szCs w:val="24"/>
          <w:highlight w:val="none"/>
        </w:rPr>
      </w:pPr>
      <w:bookmarkStart w:id="337" w:name="_Toc27424"/>
      <w:bookmarkStart w:id="338" w:name="_Toc13163"/>
      <w:bookmarkStart w:id="339" w:name="_Toc5977"/>
      <w:bookmarkStart w:id="340" w:name="_Toc527622584"/>
      <w:bookmarkStart w:id="341" w:name="_Toc518923083"/>
      <w:bookmarkStart w:id="342" w:name="_Toc3751670"/>
      <w:bookmarkStart w:id="343" w:name="_Toc26853"/>
      <w:bookmarkStart w:id="344" w:name="_Toc4699"/>
      <w:bookmarkStart w:id="345" w:name="_Toc520356164"/>
      <w:bookmarkStart w:id="346" w:name="_Toc17663"/>
      <w:bookmarkStart w:id="347" w:name="_Toc527363315"/>
      <w:bookmarkStart w:id="348" w:name="_Toc29534"/>
      <w:r>
        <w:rPr>
          <w:rFonts w:hint="eastAsia" w:ascii="仿宋" w:hAnsi="仿宋" w:eastAsia="仿宋" w:cs="仿宋"/>
          <w:b/>
          <w:bCs/>
          <w:color w:val="auto"/>
          <w:sz w:val="28"/>
          <w:szCs w:val="24"/>
          <w:highlight w:val="none"/>
        </w:rPr>
        <w:t>14.</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开标</w:t>
      </w:r>
      <w:bookmarkEnd w:id="337"/>
      <w:bookmarkEnd w:id="338"/>
      <w:bookmarkEnd w:id="339"/>
      <w:bookmarkEnd w:id="340"/>
      <w:bookmarkEnd w:id="341"/>
      <w:bookmarkEnd w:id="342"/>
      <w:bookmarkEnd w:id="343"/>
      <w:bookmarkEnd w:id="344"/>
      <w:bookmarkEnd w:id="345"/>
      <w:bookmarkEnd w:id="346"/>
      <w:bookmarkEnd w:id="347"/>
      <w:bookmarkEnd w:id="348"/>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 xml:space="preserve">14.1 采购人和招投标所将按招标文件中规定的开标时间和地点组织公开开标并邀请所有供应商代表参加。  </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开标会由招投标所主持，供应商的法定代表人或经其正式授权代表务必携带有效身份证明准时参加开标会并签名报到，以证明其出席。供应商未参加开标的，视同认可开标结果。</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响应招标、参加投标竞争的供应商不足3家的，不得开标。</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14.2 开标时，应当由供应商或者其推选的代表检查投标文件的密封情况。经确认无误后，由采购人或者招投标所工作人员当众拆封，宣布供应商名称、投标价格和招标文件规定的需要宣布的其他内容。</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未宣读投标价格、价格折扣等实质内容，评标时不予承认。</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14.3 采购人或招投标所将对开标过程进行记录</w:t>
      </w:r>
      <w:bookmarkStart w:id="349" w:name="_Toc520356165"/>
      <w:r>
        <w:rPr>
          <w:rFonts w:hint="eastAsia" w:ascii="仿宋" w:hAnsi="仿宋" w:eastAsia="仿宋" w:cs="仿宋"/>
          <w:color w:val="auto"/>
          <w:sz w:val="28"/>
          <w:highlight w:val="none"/>
        </w:rPr>
        <w:t>，由参加开标的各供应商代表和相关工作人员签字确认，并存档备查。</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14.4 供应商代表对开标过程和开标记录有疑义，以及认为采购人、招投标所相关工作人员有需要回避的情形的，应当场提出询问或者回避申请。</w:t>
      </w:r>
    </w:p>
    <w:bookmarkEnd w:id="349"/>
    <w:p>
      <w:pPr>
        <w:spacing w:line="480" w:lineRule="exact"/>
        <w:ind w:firstLine="562" w:firstLineChars="200"/>
        <w:outlineLvl w:val="2"/>
        <w:rPr>
          <w:rFonts w:ascii="仿宋" w:hAnsi="仿宋" w:eastAsia="仿宋" w:cs="仿宋"/>
          <w:bCs/>
          <w:color w:val="auto"/>
          <w:sz w:val="28"/>
          <w:szCs w:val="24"/>
          <w:highlight w:val="none"/>
        </w:rPr>
      </w:pPr>
      <w:bookmarkStart w:id="350" w:name="_Toc518923084"/>
      <w:bookmarkStart w:id="351" w:name="_Toc21348"/>
      <w:bookmarkStart w:id="352" w:name="_Toc6338"/>
      <w:bookmarkStart w:id="353" w:name="_Toc12652"/>
      <w:bookmarkStart w:id="354" w:name="_Toc527622585"/>
      <w:bookmarkStart w:id="355" w:name="_Toc24639"/>
      <w:bookmarkStart w:id="356" w:name="_Toc3751671"/>
      <w:bookmarkStart w:id="357" w:name="_Toc527363316"/>
      <w:bookmarkStart w:id="358" w:name="_Toc26342"/>
      <w:bookmarkStart w:id="359" w:name="_Toc26893"/>
      <w:bookmarkStart w:id="360" w:name="_Toc20308"/>
      <w:r>
        <w:rPr>
          <w:rFonts w:hint="eastAsia" w:ascii="仿宋" w:hAnsi="仿宋" w:eastAsia="仿宋" w:cs="仿宋"/>
          <w:b/>
          <w:bCs/>
          <w:color w:val="auto"/>
          <w:sz w:val="28"/>
          <w:szCs w:val="24"/>
          <w:highlight w:val="none"/>
        </w:rPr>
        <w:t>15.</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资格审查及组建评标委员会</w:t>
      </w:r>
      <w:bookmarkEnd w:id="350"/>
      <w:bookmarkEnd w:id="351"/>
      <w:bookmarkEnd w:id="352"/>
      <w:bookmarkEnd w:id="353"/>
      <w:bookmarkEnd w:id="354"/>
      <w:bookmarkEnd w:id="355"/>
      <w:bookmarkEnd w:id="356"/>
      <w:bookmarkEnd w:id="357"/>
      <w:bookmarkEnd w:id="358"/>
      <w:bookmarkEnd w:id="359"/>
      <w:bookmarkEnd w:id="360"/>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15.1 采购人或招投标所依据法律法规和招标文件中规定的内容，对供应商的资格进行审查。未通过资格审查的供应商不进入评标；进入评标的供应商不足3家的，不得评标。</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15.2 采购人或招投标所将在开标当天查询供应商的信用记录。供应商信用记录以采购人或招投标所查询结果为准。在本招标文件规定的查询时间之后，网站信息发生的任何变更均不再作为评标依据。</w:t>
      </w:r>
    </w:p>
    <w:p>
      <w:pPr>
        <w:spacing w:line="480" w:lineRule="exact"/>
        <w:ind w:firstLine="560" w:firstLineChars="200"/>
        <w:rPr>
          <w:rFonts w:ascii="仿宋" w:hAnsi="仿宋" w:eastAsia="仿宋" w:cs="仿宋"/>
          <w:color w:val="auto"/>
          <w:sz w:val="28"/>
          <w:szCs w:val="24"/>
          <w:highlight w:val="none"/>
        </w:rPr>
      </w:pPr>
      <w:r>
        <w:rPr>
          <w:rFonts w:hint="eastAsia" w:ascii="仿宋" w:hAnsi="仿宋" w:eastAsia="仿宋" w:cs="仿宋"/>
          <w:color w:val="auto"/>
          <w:sz w:val="28"/>
          <w:szCs w:val="24"/>
          <w:highlight w:val="none"/>
        </w:rPr>
        <w:t>供应商自行提供的与网站信息不一致的其他证明材料亦不作为资格审查的依据。</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15.3 按照《中华人民共和国政府采购法》、《中华人民共和国政府采购法实施条例》及本项目本级和上级财政部门的有关规定依法组建的评标委员会，负责本项目评标工作。</w:t>
      </w:r>
      <w:bookmarkStart w:id="361" w:name="_Toc520356166"/>
    </w:p>
    <w:p>
      <w:pPr>
        <w:spacing w:line="480" w:lineRule="exact"/>
        <w:ind w:firstLine="562" w:firstLineChars="200"/>
        <w:outlineLvl w:val="2"/>
        <w:rPr>
          <w:rFonts w:ascii="仿宋" w:hAnsi="仿宋" w:eastAsia="仿宋" w:cs="仿宋"/>
          <w:b/>
          <w:bCs/>
          <w:color w:val="auto"/>
          <w:sz w:val="28"/>
          <w:szCs w:val="24"/>
          <w:highlight w:val="none"/>
        </w:rPr>
      </w:pPr>
      <w:bookmarkStart w:id="362" w:name="_Toc5346"/>
      <w:bookmarkStart w:id="363" w:name="_Toc527363317"/>
      <w:bookmarkStart w:id="364" w:name="_Toc30439"/>
      <w:bookmarkStart w:id="365" w:name="_Toc3751672"/>
      <w:bookmarkStart w:id="366" w:name="_Toc29355"/>
      <w:bookmarkStart w:id="367" w:name="_Toc21290"/>
      <w:bookmarkStart w:id="368" w:name="_Toc518923085"/>
      <w:bookmarkStart w:id="369" w:name="_Toc527622586"/>
      <w:bookmarkStart w:id="370" w:name="_Toc13325"/>
      <w:bookmarkStart w:id="371" w:name="_Toc15729"/>
      <w:bookmarkStart w:id="372" w:name="_Toc15357"/>
      <w:r>
        <w:rPr>
          <w:rFonts w:hint="eastAsia" w:ascii="仿宋" w:hAnsi="仿宋" w:eastAsia="仿宋" w:cs="仿宋"/>
          <w:b/>
          <w:bCs/>
          <w:color w:val="auto"/>
          <w:sz w:val="28"/>
          <w:szCs w:val="24"/>
          <w:highlight w:val="none"/>
        </w:rPr>
        <w:t>16.</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投标文件的</w:t>
      </w:r>
      <w:bookmarkEnd w:id="361"/>
      <w:r>
        <w:rPr>
          <w:rFonts w:hint="eastAsia" w:ascii="仿宋" w:hAnsi="仿宋" w:eastAsia="仿宋" w:cs="仿宋"/>
          <w:b/>
          <w:bCs/>
          <w:color w:val="auto"/>
          <w:sz w:val="28"/>
          <w:szCs w:val="24"/>
          <w:highlight w:val="none"/>
        </w:rPr>
        <w:t>符合性审查与澄清</w:t>
      </w:r>
      <w:bookmarkEnd w:id="362"/>
      <w:bookmarkEnd w:id="363"/>
      <w:bookmarkEnd w:id="364"/>
      <w:bookmarkEnd w:id="365"/>
      <w:bookmarkEnd w:id="366"/>
      <w:bookmarkEnd w:id="367"/>
      <w:bookmarkEnd w:id="368"/>
      <w:bookmarkEnd w:id="369"/>
      <w:bookmarkEnd w:id="370"/>
      <w:bookmarkEnd w:id="371"/>
      <w:bookmarkEnd w:id="372"/>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16.1 符合性审查是指依据招标文件的规定，从投标文件的有效性和完整性对招标文件的响应程度进行审查，以确定是否对招标文件的实质性要求做出响应。</w:t>
      </w:r>
      <w:bookmarkStart w:id="373" w:name="_Hlt522424701"/>
      <w:bookmarkEnd w:id="373"/>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16.2</w:t>
      </w:r>
      <w:r>
        <w:rPr>
          <w:rFonts w:hint="eastAsia" w:ascii="仿宋" w:hAnsi="仿宋" w:eastAsia="仿宋" w:cs="仿宋"/>
          <w:color w:val="auto"/>
          <w:sz w:val="28"/>
          <w:highlight w:val="none"/>
        </w:rPr>
        <w:tab/>
      </w:r>
      <w:r>
        <w:rPr>
          <w:rFonts w:hint="eastAsia" w:ascii="仿宋" w:hAnsi="仿宋" w:eastAsia="仿宋" w:cs="仿宋"/>
          <w:color w:val="auto"/>
          <w:sz w:val="28"/>
          <w:highlight w:val="none"/>
        </w:rPr>
        <w:t>投标文件的澄清</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16.2.1 在评标期间，评标委员会将以书面方式要求供应商对其投标文件中含义不明确、对同类问题表述不一致或者有明显文字和计算错误的内容，以及评标委员会认为供应商的报价明显低于其他通过符合性检查供应商的报价，有可能影响履约的情况作必要的澄清、说明或补正。供应商澄清、说明或补正应在评标委员会规定的时间内以书面方式进行，并不得超出投标文件范围或者改变投标文件的实质性内容。</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16.2.2 供应商的澄清、说明或补正将作为投标文件的一部分。</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16.3 投标文件报价出现前后不一致的，按照下列规定修正：</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（1）投标文件中开标一览表（报价表）内容与投标文件中相应内容不一致的，以开标一览表（报价表）为准；</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（2）大写金额和小写金额不一致的，以大写金额为准；</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（3）单价金额小数点或者百分比有明显错位的，以开标一览表的总价为准，并修改单价；</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（4）总价金额与按单价汇总金额不一致的，以单价金额计算结果为准。</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同时出现两种以上不一致的，按照前款规定的顺序修正。修正后的报价按照16.2款的规定经供应商确认后产生约束力，供应商不确认的，将被认定为</w:t>
      </w:r>
      <w:r>
        <w:rPr>
          <w:rFonts w:hint="eastAsia" w:ascii="仿宋" w:hAnsi="仿宋" w:eastAsia="仿宋" w:cs="仿宋"/>
          <w:b/>
          <w:bCs/>
          <w:color w:val="auto"/>
          <w:sz w:val="28"/>
          <w:highlight w:val="none"/>
          <w:u w:val="single"/>
        </w:rPr>
        <w:t>投标无效</w:t>
      </w:r>
      <w:r>
        <w:rPr>
          <w:rFonts w:hint="eastAsia" w:ascii="仿宋" w:hAnsi="仿宋" w:eastAsia="仿宋" w:cs="仿宋"/>
          <w:color w:val="auto"/>
          <w:sz w:val="28"/>
          <w:highlight w:val="none"/>
        </w:rPr>
        <w:t>。</w:t>
      </w:r>
    </w:p>
    <w:p>
      <w:pPr>
        <w:spacing w:line="480" w:lineRule="exact"/>
        <w:ind w:firstLine="560" w:firstLineChars="200"/>
        <w:jc w:val="left"/>
        <w:rPr>
          <w:rFonts w:ascii="仿宋" w:hAnsi="仿宋" w:eastAsia="仿宋" w:cs="仿宋"/>
          <w:color w:val="auto"/>
          <w:sz w:val="28"/>
          <w:highlight w:val="none"/>
        </w:rPr>
      </w:pPr>
      <w:r>
        <w:rPr>
          <w:rFonts w:hint="eastAsia" w:ascii="仿宋" w:hAnsi="仿宋" w:eastAsia="仿宋" w:cs="仿宋"/>
          <w:color w:val="auto"/>
          <w:sz w:val="28"/>
          <w:highlight w:val="none"/>
        </w:rPr>
        <w:t>对不同文字文本投标文件的解释发生异议的，以中文文本为准。</w:t>
      </w:r>
    </w:p>
    <w:p>
      <w:pPr>
        <w:spacing w:line="480" w:lineRule="exact"/>
        <w:ind w:firstLine="560" w:firstLineChars="200"/>
        <w:rPr>
          <w:rFonts w:ascii="仿宋" w:hAnsi="仿宋" w:eastAsia="仿宋" w:cs="仿宋"/>
          <w:color w:val="auto"/>
          <w:sz w:val="28"/>
          <w:highlight w:val="none"/>
        </w:rPr>
      </w:pPr>
      <w:bookmarkStart w:id="374" w:name="_Toc518923087"/>
      <w:bookmarkStart w:id="375" w:name="_Toc527363318"/>
      <w:bookmarkStart w:id="376" w:name="_Toc527622587"/>
      <w:r>
        <w:rPr>
          <w:rFonts w:hint="eastAsia" w:ascii="仿宋" w:hAnsi="仿宋" w:eastAsia="仿宋" w:cs="仿宋"/>
          <w:color w:val="auto"/>
          <w:sz w:val="28"/>
          <w:highlight w:val="none"/>
        </w:rPr>
        <w:t xml:space="preserve">16.4 </w:t>
      </w:r>
      <w:bookmarkStart w:id="377" w:name="_Toc520356167"/>
      <w:r>
        <w:rPr>
          <w:rFonts w:hint="eastAsia" w:ascii="仿宋" w:hAnsi="仿宋" w:eastAsia="仿宋" w:cs="仿宋"/>
          <w:color w:val="auto"/>
          <w:sz w:val="28"/>
          <w:highlight w:val="none"/>
        </w:rPr>
        <w:t>如一个分包内只有一种产品，不同供应商所投产品为同一品牌的，按如下方式处理：</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本项目使用综合评分法，提供相同品牌产品且通过资格审查、符合性审查的不同供应商，按一家供应商计算，评审后得分最高的同品牌供应商获得中标人推荐资格；评审得分相同的，由采购人或者采购人委托评标委员会按照招标文件中评标办法规定的方式确定一个供应商获得中标人推荐资格；未规定的采取随机抽取方式确定，其他同品牌供应商不作为中标候选人。</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16.5 如采购人所采购产品为政府强制采购的节能产品，供应商所投产品的品牌及型号必须为清单中有效期内产品并提供证明文件，否则其投标将被认定为</w:t>
      </w:r>
      <w:r>
        <w:rPr>
          <w:rFonts w:hint="eastAsia" w:ascii="仿宋" w:hAnsi="仿宋" w:eastAsia="仿宋" w:cs="仿宋"/>
          <w:b/>
          <w:bCs/>
          <w:color w:val="auto"/>
          <w:sz w:val="28"/>
          <w:highlight w:val="none"/>
          <w:u w:val="single"/>
        </w:rPr>
        <w:t>投标无效</w:t>
      </w:r>
      <w:r>
        <w:rPr>
          <w:rFonts w:hint="eastAsia" w:ascii="仿宋" w:hAnsi="仿宋" w:eastAsia="仿宋" w:cs="仿宋"/>
          <w:color w:val="auto"/>
          <w:sz w:val="28"/>
          <w:highlight w:val="none"/>
        </w:rPr>
        <w:t>。</w:t>
      </w:r>
      <w:bookmarkEnd w:id="377"/>
    </w:p>
    <w:p>
      <w:pPr>
        <w:spacing w:line="480" w:lineRule="exact"/>
        <w:ind w:firstLine="562" w:firstLineChars="200"/>
        <w:outlineLvl w:val="2"/>
        <w:rPr>
          <w:rFonts w:ascii="仿宋" w:hAnsi="仿宋" w:eastAsia="仿宋" w:cs="仿宋"/>
          <w:bCs/>
          <w:color w:val="auto"/>
          <w:sz w:val="28"/>
          <w:szCs w:val="24"/>
          <w:highlight w:val="none"/>
        </w:rPr>
      </w:pPr>
      <w:bookmarkStart w:id="378" w:name="_Toc19032"/>
      <w:bookmarkStart w:id="379" w:name="_Toc26040"/>
      <w:bookmarkStart w:id="380" w:name="_Toc3751673"/>
      <w:bookmarkStart w:id="381" w:name="_Toc9977"/>
      <w:bookmarkStart w:id="382" w:name="_Toc8267"/>
      <w:bookmarkStart w:id="383" w:name="_Toc27990"/>
      <w:bookmarkStart w:id="384" w:name="_Toc10507"/>
      <w:bookmarkStart w:id="385" w:name="_Toc5209"/>
      <w:r>
        <w:rPr>
          <w:rFonts w:hint="eastAsia" w:ascii="仿宋" w:hAnsi="仿宋" w:eastAsia="仿宋" w:cs="仿宋"/>
          <w:b/>
          <w:bCs/>
          <w:color w:val="auto"/>
          <w:sz w:val="28"/>
          <w:szCs w:val="24"/>
          <w:highlight w:val="none"/>
        </w:rPr>
        <w:t>17.</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投标无效</w:t>
      </w:r>
      <w:bookmarkEnd w:id="374"/>
      <w:bookmarkEnd w:id="375"/>
      <w:bookmarkEnd w:id="376"/>
      <w:bookmarkEnd w:id="378"/>
      <w:bookmarkEnd w:id="379"/>
      <w:bookmarkEnd w:id="380"/>
      <w:bookmarkEnd w:id="381"/>
      <w:bookmarkEnd w:id="382"/>
      <w:bookmarkEnd w:id="383"/>
      <w:bookmarkEnd w:id="384"/>
      <w:bookmarkEnd w:id="385"/>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17.1  在比较与评价之前，根据本须知的规定，评标委员会要审查每份投标文件是否实质上响应了招标文件的要求。实质上响应的投标应该是与招标文件要求的全部条款、条件和规格相符，没有重大偏离的投标。对关键条款的偏离，将被认定为</w:t>
      </w:r>
      <w:r>
        <w:rPr>
          <w:rFonts w:hint="eastAsia" w:ascii="仿宋" w:hAnsi="仿宋" w:eastAsia="仿宋" w:cs="仿宋"/>
          <w:b/>
          <w:bCs/>
          <w:color w:val="auto"/>
          <w:sz w:val="28"/>
          <w:highlight w:val="none"/>
          <w:u w:val="single"/>
        </w:rPr>
        <w:t>投标无效</w:t>
      </w:r>
      <w:r>
        <w:rPr>
          <w:rFonts w:hint="eastAsia" w:ascii="仿宋" w:hAnsi="仿宋" w:eastAsia="仿宋" w:cs="仿宋"/>
          <w:color w:val="auto"/>
          <w:sz w:val="28"/>
          <w:highlight w:val="none"/>
        </w:rPr>
        <w:t>。供应商不得通过修正或撤销不符合要求的偏离从而使其投标成为实质上响应的投标。</w:t>
      </w:r>
    </w:p>
    <w:p>
      <w:pPr>
        <w:spacing w:line="480" w:lineRule="exact"/>
        <w:ind w:firstLine="560" w:firstLineChars="200"/>
        <w:rPr>
          <w:rFonts w:ascii="仿宋" w:hAnsi="仿宋" w:eastAsia="仿宋" w:cs="仿宋"/>
          <w:color w:val="auto"/>
          <w:highlight w:val="none"/>
        </w:rPr>
      </w:pPr>
      <w:r>
        <w:rPr>
          <w:rFonts w:hint="eastAsia" w:ascii="仿宋" w:hAnsi="仿宋" w:eastAsia="仿宋" w:cs="仿宋"/>
          <w:color w:val="auto"/>
          <w:sz w:val="28"/>
          <w:highlight w:val="none"/>
        </w:rPr>
        <w:t>评标委员会只根据招标文件要求、投标文件内容及财政主管部门指定相关信息发布媒体来决定投标的响应性。</w:t>
      </w:r>
    </w:p>
    <w:p>
      <w:pPr>
        <w:spacing w:line="480" w:lineRule="exact"/>
        <w:ind w:firstLine="562" w:firstLineChars="200"/>
        <w:rPr>
          <w:rFonts w:ascii="仿宋" w:hAnsi="仿宋" w:eastAsia="仿宋" w:cs="仿宋"/>
          <w:b/>
          <w:bCs/>
          <w:color w:val="auto"/>
          <w:sz w:val="28"/>
          <w:highlight w:val="none"/>
        </w:rPr>
      </w:pPr>
      <w:r>
        <w:rPr>
          <w:rFonts w:hint="eastAsia" w:ascii="仿宋" w:hAnsi="仿宋" w:eastAsia="仿宋" w:cs="仿宋"/>
          <w:b/>
          <w:bCs/>
          <w:color w:val="auto"/>
          <w:sz w:val="28"/>
          <w:highlight w:val="none"/>
        </w:rPr>
        <w:t>17.2</w:t>
      </w:r>
      <w:r>
        <w:rPr>
          <w:rFonts w:hint="eastAsia" w:ascii="仿宋" w:hAnsi="仿宋" w:eastAsia="仿宋" w:cs="仿宋"/>
          <w:b/>
          <w:bCs/>
          <w:color w:val="auto"/>
          <w:sz w:val="28"/>
          <w:highlight w:val="none"/>
        </w:rPr>
        <w:tab/>
      </w:r>
      <w:bookmarkStart w:id="386" w:name="_Toc518923088"/>
      <w:r>
        <w:rPr>
          <w:rFonts w:hint="eastAsia" w:ascii="仿宋" w:hAnsi="仿宋" w:eastAsia="仿宋" w:cs="仿宋"/>
          <w:b/>
          <w:bCs/>
          <w:color w:val="auto"/>
          <w:sz w:val="28"/>
          <w:highlight w:val="none"/>
        </w:rPr>
        <w:t>供应商存在下列情况之一的，投标无效:</w:t>
      </w:r>
    </w:p>
    <w:p>
      <w:pPr>
        <w:spacing w:line="480" w:lineRule="exact"/>
        <w:ind w:firstLine="562" w:firstLineChars="200"/>
        <w:rPr>
          <w:rFonts w:ascii="仿宋" w:hAnsi="仿宋" w:eastAsia="仿宋" w:cs="仿宋"/>
          <w:b/>
          <w:color w:val="auto"/>
          <w:sz w:val="28"/>
          <w:highlight w:val="none"/>
        </w:rPr>
      </w:pPr>
      <w:r>
        <w:rPr>
          <w:rFonts w:hint="eastAsia" w:ascii="仿宋" w:hAnsi="仿宋" w:eastAsia="仿宋" w:cs="仿宋"/>
          <w:b/>
          <w:color w:val="auto"/>
          <w:sz w:val="28"/>
          <w:highlight w:val="none"/>
        </w:rPr>
        <w:t>（1）提交投标文件数量不足的;</w:t>
      </w:r>
    </w:p>
    <w:p>
      <w:pPr>
        <w:spacing w:line="480" w:lineRule="exact"/>
        <w:ind w:firstLine="562" w:firstLineChars="200"/>
        <w:rPr>
          <w:rFonts w:ascii="仿宋" w:hAnsi="仿宋" w:eastAsia="仿宋" w:cs="仿宋"/>
          <w:b/>
          <w:bCs/>
          <w:color w:val="auto"/>
          <w:sz w:val="28"/>
          <w:highlight w:val="none"/>
        </w:rPr>
      </w:pPr>
      <w:r>
        <w:rPr>
          <w:rFonts w:hint="eastAsia" w:ascii="仿宋" w:hAnsi="仿宋" w:eastAsia="仿宋" w:cs="仿宋"/>
          <w:b/>
          <w:bCs/>
          <w:color w:val="auto"/>
          <w:sz w:val="28"/>
          <w:highlight w:val="none"/>
        </w:rPr>
        <w:t>（2）未按照招标文件规定要求编制、签署和盖章的；</w:t>
      </w:r>
    </w:p>
    <w:p>
      <w:pPr>
        <w:spacing w:line="480" w:lineRule="exact"/>
        <w:ind w:firstLine="562" w:firstLineChars="200"/>
        <w:rPr>
          <w:rFonts w:ascii="仿宋" w:hAnsi="仿宋" w:eastAsia="仿宋" w:cs="仿宋"/>
          <w:b/>
          <w:bCs/>
          <w:color w:val="auto"/>
          <w:sz w:val="28"/>
          <w:highlight w:val="none"/>
        </w:rPr>
      </w:pPr>
      <w:r>
        <w:rPr>
          <w:rFonts w:hint="eastAsia" w:ascii="仿宋" w:hAnsi="仿宋" w:eastAsia="仿宋" w:cs="仿宋"/>
          <w:b/>
          <w:bCs/>
          <w:color w:val="auto"/>
          <w:sz w:val="28"/>
          <w:highlight w:val="none"/>
        </w:rPr>
        <w:t>（3）投标有效期不足的；</w:t>
      </w:r>
    </w:p>
    <w:p>
      <w:pPr>
        <w:spacing w:line="480" w:lineRule="exact"/>
        <w:ind w:firstLine="562" w:firstLineChars="200"/>
        <w:rPr>
          <w:rFonts w:ascii="仿宋" w:hAnsi="仿宋" w:eastAsia="仿宋" w:cs="仿宋"/>
          <w:b/>
          <w:bCs/>
          <w:color w:val="auto"/>
          <w:sz w:val="28"/>
          <w:highlight w:val="none"/>
        </w:rPr>
      </w:pPr>
      <w:r>
        <w:rPr>
          <w:rFonts w:hint="eastAsia" w:ascii="仿宋" w:hAnsi="仿宋" w:eastAsia="仿宋" w:cs="仿宋"/>
          <w:b/>
          <w:bCs/>
          <w:color w:val="auto"/>
          <w:sz w:val="28"/>
          <w:highlight w:val="none"/>
        </w:rPr>
        <w:t>（4）不满足招标文件用户需求中带“★”要求的；（本条款适用于招标文件第五章用户需求有★号条款的情形）</w:t>
      </w:r>
    </w:p>
    <w:p>
      <w:pPr>
        <w:spacing w:line="480" w:lineRule="exact"/>
        <w:ind w:firstLine="562" w:firstLineChars="200"/>
        <w:rPr>
          <w:rFonts w:ascii="仿宋" w:hAnsi="仿宋" w:eastAsia="仿宋" w:cs="仿宋"/>
          <w:b/>
          <w:bCs/>
          <w:color w:val="auto"/>
          <w:sz w:val="28"/>
          <w:highlight w:val="none"/>
        </w:rPr>
      </w:pPr>
      <w:r>
        <w:rPr>
          <w:rFonts w:hint="eastAsia" w:ascii="仿宋" w:hAnsi="仿宋" w:eastAsia="仿宋" w:cs="仿宋"/>
          <w:b/>
          <w:bCs/>
          <w:color w:val="auto"/>
          <w:sz w:val="28"/>
          <w:highlight w:val="none"/>
        </w:rPr>
        <w:t>（5）报价超过招标文件中规定的预算金额或者最高限价的；</w:t>
      </w:r>
    </w:p>
    <w:p>
      <w:pPr>
        <w:spacing w:line="480" w:lineRule="exact"/>
        <w:ind w:firstLine="562" w:firstLineChars="200"/>
        <w:rPr>
          <w:rFonts w:ascii="仿宋" w:hAnsi="仿宋" w:eastAsia="仿宋" w:cs="仿宋"/>
          <w:b/>
          <w:bCs/>
          <w:color w:val="auto"/>
          <w:sz w:val="28"/>
          <w:highlight w:val="none"/>
        </w:rPr>
      </w:pPr>
      <w:r>
        <w:rPr>
          <w:rFonts w:hint="eastAsia" w:ascii="仿宋" w:hAnsi="仿宋" w:eastAsia="仿宋" w:cs="仿宋"/>
          <w:b/>
          <w:bCs/>
          <w:color w:val="auto"/>
          <w:sz w:val="28"/>
          <w:highlight w:val="none"/>
        </w:rPr>
        <w:t>（6）报价不是固定价或者投标方案是可选择的；</w:t>
      </w:r>
    </w:p>
    <w:p>
      <w:pPr>
        <w:spacing w:line="480" w:lineRule="exact"/>
        <w:ind w:firstLine="562" w:firstLineChars="200"/>
        <w:rPr>
          <w:rFonts w:ascii="仿宋" w:hAnsi="仿宋" w:eastAsia="仿宋" w:cs="仿宋"/>
          <w:b/>
          <w:bCs/>
          <w:color w:val="auto"/>
          <w:sz w:val="28"/>
          <w:highlight w:val="none"/>
        </w:rPr>
      </w:pPr>
      <w:r>
        <w:rPr>
          <w:rFonts w:hint="eastAsia" w:ascii="仿宋" w:hAnsi="仿宋" w:eastAsia="仿宋" w:cs="仿宋"/>
          <w:b/>
          <w:bCs/>
          <w:color w:val="auto"/>
          <w:sz w:val="28"/>
          <w:highlight w:val="none"/>
        </w:rPr>
        <w:t>（7）投标文件含有采购人不能接受的附加条件的;</w:t>
      </w:r>
    </w:p>
    <w:p>
      <w:pPr>
        <w:spacing w:line="480" w:lineRule="exact"/>
        <w:ind w:firstLine="562" w:firstLineChars="200"/>
        <w:rPr>
          <w:rFonts w:ascii="仿宋" w:hAnsi="仿宋" w:eastAsia="仿宋" w:cs="仿宋"/>
          <w:color w:val="auto"/>
          <w:sz w:val="28"/>
          <w:highlight w:val="none"/>
        </w:rPr>
      </w:pPr>
      <w:r>
        <w:rPr>
          <w:rFonts w:hint="eastAsia" w:ascii="仿宋" w:hAnsi="仿宋" w:eastAsia="仿宋" w:cs="仿宋"/>
          <w:b/>
          <w:bCs/>
          <w:color w:val="auto"/>
          <w:sz w:val="28"/>
          <w:highlight w:val="none"/>
        </w:rPr>
        <w:t>（8）属于法律、法规及招标文件规定的其他无效情形的</w:t>
      </w:r>
      <w:r>
        <w:rPr>
          <w:rFonts w:hint="eastAsia" w:ascii="仿宋" w:hAnsi="仿宋" w:eastAsia="仿宋" w:cs="仿宋"/>
          <w:color w:val="auto"/>
          <w:sz w:val="28"/>
          <w:highlight w:val="none"/>
        </w:rPr>
        <w:t>。</w:t>
      </w:r>
    </w:p>
    <w:p>
      <w:pPr>
        <w:spacing w:line="480" w:lineRule="exact"/>
        <w:ind w:firstLine="562" w:firstLineChars="200"/>
        <w:outlineLvl w:val="2"/>
        <w:rPr>
          <w:rFonts w:ascii="仿宋" w:hAnsi="仿宋" w:eastAsia="仿宋" w:cs="仿宋"/>
          <w:bCs/>
          <w:color w:val="auto"/>
          <w:sz w:val="28"/>
          <w:szCs w:val="24"/>
          <w:highlight w:val="none"/>
        </w:rPr>
      </w:pPr>
      <w:bookmarkStart w:id="387" w:name="_Toc527622588"/>
      <w:bookmarkStart w:id="388" w:name="_Toc31948"/>
      <w:bookmarkStart w:id="389" w:name="_Toc15501"/>
      <w:bookmarkStart w:id="390" w:name="_Toc3751674"/>
      <w:bookmarkStart w:id="391" w:name="_Toc31979"/>
      <w:bookmarkStart w:id="392" w:name="_Toc27339"/>
      <w:bookmarkStart w:id="393" w:name="_Toc26524"/>
      <w:bookmarkStart w:id="394" w:name="_Toc527363319"/>
      <w:bookmarkStart w:id="395" w:name="_Toc9640"/>
      <w:bookmarkStart w:id="396" w:name="_Toc12804"/>
      <w:r>
        <w:rPr>
          <w:rFonts w:hint="eastAsia" w:ascii="仿宋" w:hAnsi="仿宋" w:eastAsia="仿宋" w:cs="仿宋"/>
          <w:b/>
          <w:bCs/>
          <w:color w:val="auto"/>
          <w:sz w:val="28"/>
          <w:szCs w:val="24"/>
          <w:highlight w:val="none"/>
        </w:rPr>
        <w:t>18.</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比较与评价</w:t>
      </w:r>
      <w:bookmarkEnd w:id="386"/>
      <w:bookmarkEnd w:id="387"/>
      <w:bookmarkEnd w:id="388"/>
      <w:bookmarkEnd w:id="389"/>
      <w:bookmarkEnd w:id="390"/>
      <w:bookmarkEnd w:id="391"/>
      <w:bookmarkEnd w:id="392"/>
      <w:bookmarkEnd w:id="393"/>
      <w:bookmarkEnd w:id="394"/>
      <w:bookmarkEnd w:id="395"/>
      <w:bookmarkEnd w:id="396"/>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18.1 经通过符合性审查的投标文件，评标委员会将根据招标文件确定的评标方法和标准，对其投标文件内容作进一步的比较和评价。</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18.2  评标严格按照招标文件的要求和条件进行。本项目采用</w:t>
      </w:r>
      <w:r>
        <w:rPr>
          <w:rFonts w:hint="eastAsia" w:ascii="仿宋" w:hAnsi="仿宋" w:eastAsia="仿宋" w:cs="仿宋"/>
          <w:b/>
          <w:color w:val="auto"/>
          <w:sz w:val="28"/>
          <w:highlight w:val="none"/>
          <w:u w:val="single"/>
        </w:rPr>
        <w:t>综合评分法</w:t>
      </w:r>
      <w:r>
        <w:rPr>
          <w:rFonts w:hint="eastAsia" w:ascii="仿宋" w:hAnsi="仿宋" w:eastAsia="仿宋" w:cs="仿宋"/>
          <w:color w:val="auto"/>
          <w:sz w:val="28"/>
          <w:highlight w:val="none"/>
        </w:rPr>
        <w:t>进行评审。</w:t>
      </w:r>
    </w:p>
    <w:p>
      <w:pPr>
        <w:spacing w:line="480" w:lineRule="exact"/>
        <w:ind w:firstLine="560" w:firstLineChars="200"/>
        <w:rPr>
          <w:rFonts w:ascii="仿宋" w:hAnsi="仿宋" w:eastAsia="仿宋" w:cs="仿宋"/>
          <w:color w:val="auto"/>
          <w:sz w:val="28"/>
          <w:szCs w:val="24"/>
          <w:highlight w:val="none"/>
        </w:rPr>
      </w:pPr>
      <w:r>
        <w:rPr>
          <w:rFonts w:hint="eastAsia" w:ascii="仿宋" w:hAnsi="仿宋" w:eastAsia="仿宋" w:cs="仿宋"/>
          <w:color w:val="auto"/>
          <w:sz w:val="28"/>
          <w:szCs w:val="24"/>
          <w:highlight w:val="none"/>
        </w:rPr>
        <w:t>18.3 根据《政府采购促进中小企业发展管理办法》、《财政部 司法部关于政府采购支持监狱企业发展有关问题的通知》（财库〔2014〕68号）和《三部门联合发布关于促进残疾人就业政府采购政策的通知》（财库〔2017〕141号）的规定，对满足价格扣除条件且在投标文件中提交了《供应商企业类型声明函》或省级以上监狱管理局、戒毒管理局（含新疆生产建设兵团）出具的属于监狱企业的证明文件的供应商，其投标报价扣除6-10%后参与评审</w:t>
      </w:r>
      <w:r>
        <w:rPr>
          <w:rFonts w:hint="eastAsia" w:ascii="仿宋" w:hAnsi="仿宋" w:eastAsia="仿宋" w:cs="仿宋"/>
          <w:color w:val="auto"/>
          <w:sz w:val="28"/>
          <w:szCs w:val="24"/>
          <w:highlight w:val="none"/>
          <w:lang w:eastAsia="zh-CN"/>
        </w:rPr>
        <w:t>。</w:t>
      </w:r>
      <w:r>
        <w:rPr>
          <w:rFonts w:hint="eastAsia" w:ascii="仿宋" w:hAnsi="仿宋" w:eastAsia="仿宋" w:cs="仿宋"/>
          <w:color w:val="auto"/>
          <w:sz w:val="28"/>
          <w:szCs w:val="24"/>
          <w:highlight w:val="none"/>
        </w:rPr>
        <w:t>具体办法详见招标文件第四章。</w:t>
      </w:r>
    </w:p>
    <w:p>
      <w:pPr>
        <w:spacing w:line="480" w:lineRule="exact"/>
        <w:ind w:firstLine="562" w:firstLineChars="200"/>
        <w:outlineLvl w:val="2"/>
        <w:rPr>
          <w:rFonts w:ascii="仿宋" w:hAnsi="仿宋" w:eastAsia="仿宋" w:cs="仿宋"/>
          <w:bCs/>
          <w:color w:val="auto"/>
          <w:sz w:val="28"/>
          <w:szCs w:val="24"/>
          <w:highlight w:val="none"/>
        </w:rPr>
      </w:pPr>
      <w:bookmarkStart w:id="397" w:name="_Toc518923089"/>
      <w:bookmarkStart w:id="398" w:name="_Toc29115"/>
      <w:bookmarkStart w:id="399" w:name="_Toc16351"/>
      <w:bookmarkStart w:id="400" w:name="_Toc17843"/>
      <w:bookmarkStart w:id="401" w:name="_Toc15679"/>
      <w:bookmarkStart w:id="402" w:name="_Toc18544"/>
      <w:bookmarkStart w:id="403" w:name="_Toc28570"/>
      <w:bookmarkStart w:id="404" w:name="_Toc3751675"/>
      <w:bookmarkStart w:id="405" w:name="_Toc32075"/>
      <w:bookmarkStart w:id="406" w:name="_Toc527622589"/>
      <w:bookmarkStart w:id="407" w:name="_Toc527363320"/>
      <w:r>
        <w:rPr>
          <w:rFonts w:hint="eastAsia" w:ascii="仿宋" w:hAnsi="仿宋" w:eastAsia="仿宋" w:cs="仿宋"/>
          <w:b/>
          <w:bCs/>
          <w:color w:val="auto"/>
          <w:sz w:val="28"/>
          <w:szCs w:val="24"/>
          <w:highlight w:val="none"/>
        </w:rPr>
        <w:t>19.</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废标</w:t>
      </w:r>
      <w:bookmarkEnd w:id="397"/>
      <w:bookmarkEnd w:id="398"/>
      <w:bookmarkEnd w:id="399"/>
      <w:bookmarkEnd w:id="400"/>
      <w:bookmarkEnd w:id="401"/>
      <w:bookmarkEnd w:id="402"/>
      <w:bookmarkEnd w:id="403"/>
      <w:bookmarkEnd w:id="404"/>
      <w:bookmarkEnd w:id="405"/>
      <w:bookmarkEnd w:id="406"/>
      <w:bookmarkEnd w:id="407"/>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 xml:space="preserve">出现下列情形之一，将导致项目废标： </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（1）符合专业条件的供应商或者对招标文件做实质性响应的供应商不足三家；</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（2）出现影响采购公正的违法、违规行为的；</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（3）供应商的报价均超过了采购预算，采购人不能支付的；</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 xml:space="preserve">（4）因重大变故，采购任务取消的。   </w:t>
      </w:r>
    </w:p>
    <w:p>
      <w:pPr>
        <w:spacing w:line="480" w:lineRule="exact"/>
        <w:ind w:firstLine="562" w:firstLineChars="200"/>
        <w:outlineLvl w:val="2"/>
        <w:rPr>
          <w:rFonts w:ascii="仿宋" w:hAnsi="仿宋" w:eastAsia="仿宋" w:cs="仿宋"/>
          <w:bCs/>
          <w:color w:val="auto"/>
          <w:sz w:val="28"/>
          <w:szCs w:val="24"/>
          <w:highlight w:val="none"/>
        </w:rPr>
      </w:pPr>
      <w:bookmarkStart w:id="408" w:name="_Toc527622590"/>
      <w:bookmarkStart w:id="409" w:name="_Toc3751676"/>
      <w:bookmarkStart w:id="410" w:name="_Toc20947"/>
      <w:bookmarkStart w:id="411" w:name="_Toc5999"/>
      <w:bookmarkStart w:id="412" w:name="_Toc25647"/>
      <w:bookmarkStart w:id="413" w:name="_Toc11287"/>
      <w:bookmarkStart w:id="414" w:name="_Toc10108"/>
      <w:bookmarkStart w:id="415" w:name="_Toc30000"/>
      <w:bookmarkStart w:id="416" w:name="_Toc31859"/>
      <w:bookmarkStart w:id="417" w:name="_Toc518923090"/>
      <w:bookmarkStart w:id="418" w:name="_Toc527363321"/>
      <w:r>
        <w:rPr>
          <w:rFonts w:hint="eastAsia" w:ascii="仿宋" w:hAnsi="仿宋" w:eastAsia="仿宋" w:cs="仿宋"/>
          <w:b/>
          <w:bCs/>
          <w:color w:val="auto"/>
          <w:sz w:val="28"/>
          <w:szCs w:val="24"/>
          <w:highlight w:val="none"/>
        </w:rPr>
        <w:t>20.</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保密原则</w:t>
      </w:r>
      <w:bookmarkEnd w:id="408"/>
      <w:bookmarkEnd w:id="409"/>
      <w:bookmarkEnd w:id="410"/>
      <w:bookmarkEnd w:id="411"/>
      <w:bookmarkEnd w:id="412"/>
      <w:bookmarkEnd w:id="413"/>
      <w:bookmarkEnd w:id="414"/>
      <w:bookmarkEnd w:id="415"/>
      <w:bookmarkEnd w:id="416"/>
      <w:bookmarkEnd w:id="417"/>
      <w:bookmarkEnd w:id="418"/>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20.1</w:t>
      </w:r>
      <w:r>
        <w:rPr>
          <w:rFonts w:hint="eastAsia" w:ascii="仿宋" w:hAnsi="仿宋" w:eastAsia="仿宋" w:cs="仿宋"/>
          <w:color w:val="auto"/>
          <w:sz w:val="28"/>
          <w:highlight w:val="none"/>
        </w:rPr>
        <w:tab/>
      </w:r>
      <w:r>
        <w:rPr>
          <w:rFonts w:hint="eastAsia" w:ascii="仿宋" w:hAnsi="仿宋" w:eastAsia="仿宋" w:cs="仿宋"/>
          <w:color w:val="auto"/>
          <w:sz w:val="28"/>
          <w:highlight w:val="none"/>
        </w:rPr>
        <w:t>评标将在严格保密的情况下进行。</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20.2</w:t>
      </w:r>
      <w:r>
        <w:rPr>
          <w:rFonts w:hint="eastAsia" w:ascii="仿宋" w:hAnsi="仿宋" w:eastAsia="仿宋" w:cs="仿宋"/>
          <w:color w:val="auto"/>
          <w:sz w:val="28"/>
          <w:highlight w:val="none"/>
        </w:rPr>
        <w:tab/>
      </w:r>
      <w:r>
        <w:rPr>
          <w:rFonts w:hint="eastAsia" w:ascii="仿宋" w:hAnsi="仿宋" w:eastAsia="仿宋" w:cs="仿宋"/>
          <w:color w:val="auto"/>
          <w:sz w:val="28"/>
          <w:highlight w:val="none"/>
        </w:rPr>
        <w:t>政府采购评审专家应当遵守评审工作纪律，不得泄露评审文件、评审情况和评审中获悉的商业秘密、国家秘密。</w:t>
      </w:r>
      <w:bookmarkStart w:id="419" w:name="_Toc520356169"/>
    </w:p>
    <w:p>
      <w:pPr>
        <w:spacing w:line="480" w:lineRule="exact"/>
        <w:ind w:firstLine="560" w:firstLineChars="200"/>
        <w:rPr>
          <w:rFonts w:ascii="仿宋" w:hAnsi="仿宋" w:eastAsia="仿宋" w:cs="仿宋"/>
          <w:color w:val="auto"/>
          <w:sz w:val="28"/>
          <w:highlight w:val="none"/>
        </w:rPr>
      </w:pPr>
    </w:p>
    <w:p>
      <w:pPr>
        <w:spacing w:line="480" w:lineRule="exact"/>
        <w:ind w:firstLine="562" w:firstLineChars="200"/>
        <w:outlineLvl w:val="1"/>
        <w:rPr>
          <w:rFonts w:ascii="仿宋" w:hAnsi="仿宋" w:eastAsia="仿宋" w:cs="仿宋"/>
          <w:color w:val="auto"/>
          <w:sz w:val="28"/>
          <w:szCs w:val="24"/>
          <w:highlight w:val="none"/>
        </w:rPr>
      </w:pPr>
      <w:bookmarkStart w:id="420" w:name="_Toc23904"/>
      <w:bookmarkStart w:id="421" w:name="_Toc216582810"/>
      <w:bookmarkStart w:id="422" w:name="_Toc23890"/>
      <w:bookmarkStart w:id="423" w:name="_Toc12143"/>
      <w:bookmarkStart w:id="424" w:name="_Toc26316"/>
      <w:bookmarkStart w:id="425" w:name="_Toc20100"/>
      <w:bookmarkStart w:id="426" w:name="_Toc527622591"/>
      <w:bookmarkStart w:id="427" w:name="_Toc5357"/>
      <w:bookmarkStart w:id="428" w:name="_Toc3751677"/>
      <w:bookmarkStart w:id="429" w:name="_Toc515647787"/>
      <w:bookmarkStart w:id="430" w:name="_Toc2537"/>
      <w:bookmarkStart w:id="431" w:name="_Toc12111"/>
      <w:bookmarkStart w:id="432" w:name="_Toc28586"/>
      <w:r>
        <w:rPr>
          <w:rFonts w:hint="eastAsia" w:ascii="仿宋" w:hAnsi="仿宋" w:eastAsia="仿宋" w:cs="仿宋"/>
          <w:b/>
          <w:bCs/>
          <w:color w:val="auto"/>
          <w:sz w:val="28"/>
          <w:szCs w:val="24"/>
          <w:highlight w:val="none"/>
        </w:rPr>
        <w:t xml:space="preserve">六 </w:t>
      </w:r>
      <w:bookmarkEnd w:id="419"/>
      <w:r>
        <w:rPr>
          <w:rFonts w:hint="eastAsia" w:ascii="仿宋" w:hAnsi="仿宋" w:eastAsia="仿宋" w:cs="仿宋"/>
          <w:b/>
          <w:bCs/>
          <w:color w:val="auto"/>
          <w:sz w:val="28"/>
          <w:szCs w:val="18"/>
          <w:highlight w:val="none"/>
        </w:rPr>
        <w:t>、</w:t>
      </w:r>
      <w:r>
        <w:rPr>
          <w:rFonts w:hint="eastAsia" w:ascii="仿宋" w:hAnsi="仿宋" w:eastAsia="仿宋" w:cs="仿宋"/>
          <w:b/>
          <w:bCs/>
          <w:color w:val="auto"/>
          <w:sz w:val="28"/>
          <w:szCs w:val="24"/>
          <w:highlight w:val="none"/>
        </w:rPr>
        <w:t>确定中标</w:t>
      </w:r>
      <w:bookmarkEnd w:id="420"/>
      <w:bookmarkEnd w:id="421"/>
      <w:bookmarkEnd w:id="422"/>
      <w:bookmarkEnd w:id="423"/>
      <w:bookmarkEnd w:id="424"/>
      <w:bookmarkEnd w:id="425"/>
      <w:bookmarkEnd w:id="426"/>
      <w:bookmarkEnd w:id="427"/>
      <w:bookmarkEnd w:id="428"/>
      <w:bookmarkEnd w:id="429"/>
      <w:bookmarkEnd w:id="430"/>
      <w:bookmarkEnd w:id="431"/>
      <w:bookmarkEnd w:id="432"/>
    </w:p>
    <w:p>
      <w:pPr>
        <w:numPr>
          <w:ilvl w:val="0"/>
          <w:numId w:val="3"/>
        </w:numPr>
        <w:spacing w:line="480" w:lineRule="exact"/>
        <w:ind w:firstLine="562" w:firstLineChars="200"/>
        <w:outlineLvl w:val="2"/>
        <w:rPr>
          <w:rFonts w:ascii="仿宋" w:hAnsi="仿宋" w:eastAsia="仿宋" w:cs="仿宋"/>
          <w:bCs/>
          <w:color w:val="auto"/>
          <w:sz w:val="28"/>
          <w:szCs w:val="24"/>
          <w:highlight w:val="none"/>
        </w:rPr>
      </w:pPr>
      <w:bookmarkStart w:id="433" w:name="_Toc3751678"/>
      <w:bookmarkStart w:id="434" w:name="_Toc518923093"/>
      <w:bookmarkStart w:id="435" w:name="_Toc28001"/>
      <w:bookmarkStart w:id="436" w:name="_Toc527363324"/>
      <w:bookmarkStart w:id="437" w:name="_Toc29582"/>
      <w:bookmarkStart w:id="438" w:name="_Toc11378"/>
      <w:bookmarkStart w:id="439" w:name="_Toc944"/>
      <w:bookmarkStart w:id="440" w:name="_Toc29266"/>
      <w:bookmarkStart w:id="441" w:name="_Toc18872"/>
      <w:bookmarkStart w:id="442" w:name="_Toc18604"/>
      <w:bookmarkStart w:id="443" w:name="_Toc527622592"/>
      <w:r>
        <w:rPr>
          <w:rFonts w:hint="eastAsia" w:ascii="仿宋" w:hAnsi="仿宋" w:eastAsia="仿宋" w:cs="仿宋"/>
          <w:b/>
          <w:bCs/>
          <w:color w:val="auto"/>
          <w:sz w:val="28"/>
          <w:szCs w:val="24"/>
          <w:highlight w:val="none"/>
        </w:rPr>
        <w:t>确定中标候选人</w:t>
      </w:r>
      <w:bookmarkEnd w:id="433"/>
      <w:bookmarkEnd w:id="434"/>
      <w:bookmarkEnd w:id="435"/>
      <w:bookmarkEnd w:id="436"/>
      <w:bookmarkEnd w:id="437"/>
      <w:bookmarkEnd w:id="438"/>
      <w:bookmarkEnd w:id="439"/>
      <w:bookmarkEnd w:id="440"/>
      <w:bookmarkEnd w:id="441"/>
      <w:bookmarkEnd w:id="442"/>
      <w:bookmarkEnd w:id="443"/>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评标委员会按评审后的综合得分由高到低顺序排列，并向采购人推荐中标候选人（中标候选人数量见</w:t>
      </w:r>
      <w:r>
        <w:rPr>
          <w:rFonts w:hint="eastAsia" w:ascii="仿宋" w:hAnsi="仿宋" w:eastAsia="仿宋" w:cs="仿宋"/>
          <w:color w:val="auto"/>
          <w:sz w:val="28"/>
          <w:highlight w:val="none"/>
          <w:u w:val="single"/>
        </w:rPr>
        <w:t>供应商须知资料表</w:t>
      </w:r>
      <w:r>
        <w:rPr>
          <w:rFonts w:hint="eastAsia" w:ascii="仿宋" w:hAnsi="仿宋" w:eastAsia="仿宋" w:cs="仿宋"/>
          <w:color w:val="auto"/>
          <w:sz w:val="28"/>
          <w:highlight w:val="none"/>
        </w:rPr>
        <w:t>），并编写评审报告。综合得分相同的，按投标报价由低到高顺序排列。得分且投标报价相同并列的，由采购人或者采购人委托评标委员会采取随机抽取方式确定中标候选人。对评审报告有异议的，应当在评审报告上签署不同意见，并说明理由，否则视为同意评审报告。</w:t>
      </w:r>
    </w:p>
    <w:p>
      <w:pPr>
        <w:numPr>
          <w:ilvl w:val="0"/>
          <w:numId w:val="3"/>
        </w:numPr>
        <w:spacing w:line="480" w:lineRule="exact"/>
        <w:ind w:firstLine="562" w:firstLineChars="200"/>
        <w:outlineLvl w:val="2"/>
        <w:rPr>
          <w:rFonts w:ascii="仿宋" w:hAnsi="仿宋" w:eastAsia="仿宋" w:cs="仿宋"/>
          <w:bCs/>
          <w:color w:val="auto"/>
          <w:sz w:val="28"/>
          <w:szCs w:val="24"/>
          <w:highlight w:val="none"/>
        </w:rPr>
      </w:pPr>
      <w:bookmarkStart w:id="444" w:name="_Toc3751679"/>
      <w:bookmarkStart w:id="445" w:name="_Toc28060"/>
      <w:bookmarkStart w:id="446" w:name="_Toc527363325"/>
      <w:bookmarkStart w:id="447" w:name="_Toc32180"/>
      <w:bookmarkStart w:id="448" w:name="_Toc6190"/>
      <w:bookmarkStart w:id="449" w:name="_Toc527622593"/>
      <w:bookmarkStart w:id="450" w:name="_Toc18239"/>
      <w:bookmarkStart w:id="451" w:name="_Toc20291"/>
      <w:bookmarkStart w:id="452" w:name="_Toc518923094"/>
      <w:bookmarkStart w:id="453" w:name="_Toc24217"/>
      <w:bookmarkStart w:id="454" w:name="_Toc7134"/>
      <w:r>
        <w:rPr>
          <w:rFonts w:hint="eastAsia" w:ascii="仿宋" w:hAnsi="仿宋" w:eastAsia="仿宋" w:cs="仿宋"/>
          <w:b/>
          <w:bCs/>
          <w:color w:val="auto"/>
          <w:sz w:val="28"/>
          <w:szCs w:val="24"/>
          <w:highlight w:val="none"/>
        </w:rPr>
        <w:t>采购任务取消</w:t>
      </w:r>
      <w:bookmarkEnd w:id="444"/>
      <w:bookmarkEnd w:id="445"/>
      <w:bookmarkEnd w:id="446"/>
      <w:bookmarkEnd w:id="447"/>
      <w:bookmarkEnd w:id="448"/>
      <w:bookmarkEnd w:id="449"/>
      <w:bookmarkEnd w:id="450"/>
      <w:bookmarkEnd w:id="451"/>
      <w:bookmarkEnd w:id="452"/>
      <w:bookmarkEnd w:id="453"/>
      <w:bookmarkEnd w:id="454"/>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因重大变故采购任务取消时，采购人有权拒绝任何供应商中标，且对受影响的供应商不承担任何责任。</w:t>
      </w:r>
      <w:bookmarkStart w:id="455" w:name="_Toc520356174"/>
    </w:p>
    <w:p>
      <w:pPr>
        <w:numPr>
          <w:ilvl w:val="0"/>
          <w:numId w:val="3"/>
        </w:numPr>
        <w:spacing w:line="480" w:lineRule="exact"/>
        <w:ind w:firstLine="562" w:firstLineChars="200"/>
        <w:outlineLvl w:val="2"/>
        <w:rPr>
          <w:rFonts w:ascii="仿宋" w:hAnsi="仿宋" w:eastAsia="仿宋" w:cs="仿宋"/>
          <w:bCs/>
          <w:color w:val="auto"/>
          <w:sz w:val="28"/>
          <w:szCs w:val="24"/>
          <w:highlight w:val="none"/>
        </w:rPr>
      </w:pPr>
      <w:bookmarkStart w:id="456" w:name="_Toc518923095"/>
      <w:bookmarkStart w:id="457" w:name="_Toc19275"/>
      <w:bookmarkStart w:id="458" w:name="_Toc527622594"/>
      <w:bookmarkStart w:id="459" w:name="_Toc17922"/>
      <w:bookmarkStart w:id="460" w:name="_Toc28409"/>
      <w:bookmarkStart w:id="461" w:name="_Toc17436"/>
      <w:bookmarkStart w:id="462" w:name="_Toc30681"/>
      <w:bookmarkStart w:id="463" w:name="_Toc527363326"/>
      <w:bookmarkStart w:id="464" w:name="_Toc3751680"/>
      <w:bookmarkStart w:id="465" w:name="_Toc4017"/>
      <w:bookmarkStart w:id="466" w:name="_Toc16371"/>
      <w:r>
        <w:rPr>
          <w:rFonts w:hint="eastAsia" w:ascii="仿宋" w:hAnsi="仿宋" w:eastAsia="仿宋" w:cs="仿宋"/>
          <w:b/>
          <w:bCs/>
          <w:color w:val="auto"/>
          <w:sz w:val="28"/>
          <w:szCs w:val="24"/>
          <w:highlight w:val="none"/>
        </w:rPr>
        <w:t>中标</w:t>
      </w:r>
      <w:bookmarkEnd w:id="455"/>
      <w:r>
        <w:rPr>
          <w:rFonts w:hint="eastAsia" w:ascii="仿宋" w:hAnsi="仿宋" w:eastAsia="仿宋" w:cs="仿宋"/>
          <w:b/>
          <w:bCs/>
          <w:color w:val="auto"/>
          <w:sz w:val="28"/>
          <w:szCs w:val="24"/>
          <w:highlight w:val="none"/>
        </w:rPr>
        <w:t>结果</w:t>
      </w:r>
      <w:bookmarkEnd w:id="456"/>
      <w:r>
        <w:rPr>
          <w:rFonts w:hint="eastAsia" w:ascii="仿宋" w:hAnsi="仿宋" w:eastAsia="仿宋" w:cs="仿宋"/>
          <w:b/>
          <w:bCs/>
          <w:color w:val="auto"/>
          <w:sz w:val="28"/>
          <w:szCs w:val="24"/>
          <w:highlight w:val="none"/>
        </w:rPr>
        <w:t>发布</w:t>
      </w:r>
      <w:bookmarkEnd w:id="457"/>
      <w:bookmarkEnd w:id="458"/>
      <w:bookmarkEnd w:id="459"/>
      <w:bookmarkEnd w:id="460"/>
      <w:bookmarkEnd w:id="461"/>
      <w:bookmarkEnd w:id="462"/>
      <w:bookmarkEnd w:id="463"/>
      <w:bookmarkEnd w:id="464"/>
      <w:bookmarkEnd w:id="465"/>
      <w:bookmarkEnd w:id="466"/>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23.1 招投标所自中标人确定之日起2个工作日内，发出中标通知书，并在财政部门指定的政府采购信息媒体上公告中标结果及招标文件。</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23.2 《中标通知书》是合同的一个组成部分，《中标通知书》对采购人和中标人均具有同等法律效力；《中标通知书》发出后，采购人改变中标结果，或者中标人放弃中标，应当承担相应的法律责任。</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23.3 中标人为残疾人福利性单位的，采购人或者其委托的招投标所应当随中标、成交结果同时公告其《残疾人福利性单位声明函》，接受社会监督。</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23.4中标人为小型或微型企业的，采购人或者其委托的招投标所应当随中标、成交结果同时公告其《小型或微型企业声明函》，接受社会监督。</w:t>
      </w:r>
    </w:p>
    <w:p>
      <w:pPr>
        <w:spacing w:line="480" w:lineRule="exact"/>
        <w:ind w:firstLine="562" w:firstLineChars="200"/>
        <w:outlineLvl w:val="2"/>
        <w:rPr>
          <w:rFonts w:ascii="仿宋" w:hAnsi="仿宋" w:eastAsia="仿宋" w:cs="仿宋"/>
          <w:bCs/>
          <w:color w:val="auto"/>
          <w:sz w:val="28"/>
          <w:szCs w:val="24"/>
          <w:highlight w:val="none"/>
        </w:rPr>
      </w:pPr>
      <w:bookmarkStart w:id="467" w:name="_Ref467306377"/>
      <w:bookmarkStart w:id="468" w:name="_Toc30375"/>
      <w:bookmarkStart w:id="469" w:name="_Toc17011"/>
      <w:bookmarkStart w:id="470" w:name="_Toc22927"/>
      <w:bookmarkStart w:id="471" w:name="_Ref467307062"/>
      <w:bookmarkStart w:id="472" w:name="_Toc28379"/>
      <w:bookmarkStart w:id="473" w:name="_Toc5744"/>
      <w:bookmarkStart w:id="474" w:name="_Toc4814"/>
      <w:bookmarkStart w:id="475" w:name="_Ref467307204"/>
      <w:bookmarkStart w:id="476" w:name="_Toc518923096"/>
      <w:bookmarkStart w:id="477" w:name="_Toc527363327"/>
      <w:bookmarkStart w:id="478" w:name="_Toc527622595"/>
      <w:bookmarkStart w:id="479" w:name="_Toc3751681"/>
      <w:bookmarkStart w:id="480" w:name="_Toc520356175"/>
      <w:bookmarkStart w:id="481" w:name="_Ref467306978"/>
      <w:bookmarkStart w:id="482" w:name="_Toc16847"/>
      <w:r>
        <w:rPr>
          <w:rFonts w:hint="eastAsia" w:ascii="仿宋" w:hAnsi="仿宋" w:eastAsia="仿宋" w:cs="仿宋"/>
          <w:b/>
          <w:bCs/>
          <w:color w:val="auto"/>
          <w:sz w:val="28"/>
          <w:szCs w:val="24"/>
          <w:highlight w:val="none"/>
        </w:rPr>
        <w:t>24.</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签订合同</w:t>
      </w:r>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24.1</w:t>
      </w:r>
      <w:r>
        <w:rPr>
          <w:rFonts w:hint="eastAsia" w:ascii="仿宋" w:hAnsi="仿宋" w:eastAsia="仿宋" w:cs="仿宋"/>
          <w:color w:val="auto"/>
          <w:sz w:val="28"/>
          <w:highlight w:val="none"/>
        </w:rPr>
        <w:tab/>
      </w:r>
      <w:r>
        <w:rPr>
          <w:rFonts w:hint="eastAsia" w:ascii="仿宋" w:hAnsi="仿宋" w:eastAsia="仿宋" w:cs="仿宋"/>
          <w:color w:val="auto"/>
          <w:sz w:val="28"/>
          <w:highlight w:val="none"/>
        </w:rPr>
        <w:t>采购人应当自中标通知书发出之日起30日内，按照招标文件和中标人投标文件的规定，与中标人签订书面合同。所签订的合同不得对招标文件确定的事项和中标人投标文件作实质性修改。</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采购人不得向中标人提出任何不合理的要求作为签订合同的条件。</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24.2 采购人与中标人应当根据合同的约定依法履行合同义务。</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政府采购合同的履行、违约责任和解决争议的方法等适用《中华人民共和国合同法》。</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24.3 采购人应当自政府采购合同签订之日起2个工作日内，将政府采购合同在广东省网上办事大厅政府采购系统（以下简称省政府采购网）进行公开；自政府采购合同签订之日起7个工作日内，将政府采购合同通过省政府采购网进行备案。</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24.4 供应商根据招标文件的规定和采购项目的实际情况，拟在中标后将中标项目的非主体、非关键性工作分包的，应当在投标文件中载明分包承担主体，分包承担主体应当具备相应资质条件且不得再次分包。</w:t>
      </w:r>
    </w:p>
    <w:p>
      <w:pPr>
        <w:spacing w:line="480" w:lineRule="exact"/>
        <w:ind w:firstLine="562" w:firstLineChars="200"/>
        <w:outlineLvl w:val="2"/>
        <w:rPr>
          <w:rFonts w:ascii="仿宋" w:hAnsi="仿宋" w:eastAsia="仿宋" w:cs="仿宋"/>
          <w:bCs/>
          <w:color w:val="auto"/>
          <w:sz w:val="28"/>
          <w:szCs w:val="24"/>
          <w:highlight w:val="none"/>
        </w:rPr>
      </w:pPr>
      <w:bookmarkStart w:id="483" w:name="_Toc3966"/>
      <w:bookmarkStart w:id="484" w:name="_Toc27231"/>
      <w:bookmarkStart w:id="485" w:name="_Toc14005"/>
      <w:bookmarkStart w:id="486" w:name="_Toc518923097"/>
      <w:bookmarkStart w:id="487" w:name="_Toc527622596"/>
      <w:bookmarkStart w:id="488" w:name="_Toc3751682"/>
      <w:bookmarkStart w:id="489" w:name="_Toc3612"/>
      <w:bookmarkStart w:id="490" w:name="_Toc6032"/>
      <w:bookmarkStart w:id="491" w:name="_Toc527363328"/>
      <w:bookmarkStart w:id="492" w:name="_Toc520356176"/>
      <w:bookmarkStart w:id="493" w:name="_Ref467307090"/>
      <w:bookmarkStart w:id="494" w:name="_Toc28993"/>
      <w:bookmarkStart w:id="495" w:name="_Toc2646"/>
      <w:bookmarkStart w:id="496" w:name="_Ref467306425"/>
      <w:r>
        <w:rPr>
          <w:rFonts w:hint="eastAsia" w:ascii="仿宋" w:hAnsi="仿宋" w:eastAsia="仿宋" w:cs="仿宋"/>
          <w:b/>
          <w:bCs/>
          <w:color w:val="auto"/>
          <w:sz w:val="28"/>
          <w:szCs w:val="24"/>
          <w:highlight w:val="none"/>
        </w:rPr>
        <w:t>25.</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履约保证金</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25.1 中标人应按</w:t>
      </w:r>
      <w:r>
        <w:rPr>
          <w:rFonts w:hint="eastAsia" w:ascii="仿宋" w:hAnsi="仿宋" w:eastAsia="仿宋" w:cs="仿宋"/>
          <w:color w:val="auto"/>
          <w:sz w:val="28"/>
          <w:highlight w:val="none"/>
          <w:u w:val="single"/>
        </w:rPr>
        <w:t>供应商须知资料表</w:t>
      </w:r>
      <w:r>
        <w:rPr>
          <w:rFonts w:hint="eastAsia" w:ascii="仿宋" w:hAnsi="仿宋" w:eastAsia="仿宋" w:cs="仿宋"/>
          <w:color w:val="auto"/>
          <w:sz w:val="28"/>
          <w:highlight w:val="none"/>
        </w:rPr>
        <w:t>要求向采购人缴纳履约保证金（如采用保函形式，格式见本章附件1）。履约保证金可以采用银行转账或者以专业担保机构、金融机构出具的担保函的形式缴交。履约保函应是合法经营的金融机构或担保机构出具的保函，非东莞市范围内担保机构出具的履约保函必须附上当地公证部门出具的公证文件。履约保函的内容，应符合招标文件、投标响应文件和采购合同的要求。履约保函应在采购合同有效期满后28天内继续有效。</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25.2 如果中标人没有按照上述履约保证金的规定执行，采购人将有充分的理由解除合同，给采购人造成的损失，还应当予以赔偿。</w:t>
      </w:r>
    </w:p>
    <w:p>
      <w:pPr>
        <w:spacing w:line="480" w:lineRule="exact"/>
        <w:ind w:firstLine="562" w:firstLineChars="200"/>
        <w:outlineLvl w:val="2"/>
        <w:rPr>
          <w:rFonts w:ascii="仿宋" w:hAnsi="仿宋" w:eastAsia="仿宋" w:cs="仿宋"/>
          <w:bCs/>
          <w:color w:val="auto"/>
          <w:sz w:val="28"/>
          <w:szCs w:val="24"/>
          <w:highlight w:val="none"/>
        </w:rPr>
      </w:pPr>
      <w:bookmarkStart w:id="497" w:name="_Toc518923098"/>
      <w:bookmarkStart w:id="498" w:name="_Toc17552"/>
      <w:bookmarkStart w:id="499" w:name="_Toc7236"/>
      <w:bookmarkStart w:id="500" w:name="_Toc25586"/>
      <w:bookmarkStart w:id="501" w:name="_Toc3751683"/>
      <w:bookmarkStart w:id="502" w:name="_Toc527363329"/>
      <w:bookmarkStart w:id="503" w:name="_Toc3751"/>
      <w:bookmarkStart w:id="504" w:name="_Toc527622597"/>
      <w:bookmarkStart w:id="505" w:name="_Toc1266"/>
      <w:bookmarkStart w:id="506" w:name="_Toc27905"/>
      <w:bookmarkStart w:id="507" w:name="_Toc29295"/>
      <w:r>
        <w:rPr>
          <w:rFonts w:hint="eastAsia" w:ascii="仿宋" w:hAnsi="仿宋" w:eastAsia="仿宋" w:cs="仿宋"/>
          <w:b/>
          <w:bCs/>
          <w:color w:val="auto"/>
          <w:sz w:val="28"/>
          <w:szCs w:val="24"/>
          <w:highlight w:val="none"/>
        </w:rPr>
        <w:t>26.</w:t>
      </w:r>
      <w:bookmarkEnd w:id="497"/>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中标服务费</w:t>
      </w:r>
      <w:bookmarkEnd w:id="498"/>
      <w:bookmarkEnd w:id="499"/>
      <w:bookmarkEnd w:id="500"/>
      <w:bookmarkEnd w:id="501"/>
      <w:bookmarkEnd w:id="502"/>
      <w:bookmarkEnd w:id="503"/>
      <w:bookmarkEnd w:id="504"/>
      <w:bookmarkEnd w:id="505"/>
      <w:bookmarkEnd w:id="506"/>
      <w:bookmarkEnd w:id="507"/>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 xml:space="preserve"> 招投标所不收取中标服务费。</w:t>
      </w:r>
    </w:p>
    <w:p>
      <w:pPr>
        <w:numPr>
          <w:ilvl w:val="0"/>
          <w:numId w:val="4"/>
        </w:numPr>
        <w:spacing w:line="480" w:lineRule="exact"/>
        <w:ind w:firstLine="562" w:firstLineChars="200"/>
        <w:outlineLvl w:val="2"/>
        <w:rPr>
          <w:rFonts w:ascii="仿宋" w:hAnsi="仿宋" w:eastAsia="仿宋" w:cs="仿宋"/>
          <w:bCs/>
          <w:color w:val="auto"/>
          <w:sz w:val="28"/>
          <w:szCs w:val="24"/>
          <w:highlight w:val="none"/>
        </w:rPr>
      </w:pPr>
      <w:bookmarkStart w:id="508" w:name="_Toc527363330"/>
      <w:bookmarkStart w:id="509" w:name="_Toc527622598"/>
      <w:bookmarkStart w:id="510" w:name="_Toc13153"/>
      <w:bookmarkStart w:id="511" w:name="_Toc6820"/>
      <w:bookmarkStart w:id="512" w:name="_Toc6571"/>
      <w:bookmarkStart w:id="513" w:name="_Toc22604"/>
      <w:bookmarkStart w:id="514" w:name="_Toc9599"/>
      <w:bookmarkStart w:id="515" w:name="_Toc3751684"/>
      <w:bookmarkStart w:id="516" w:name="_Toc6295"/>
      <w:bookmarkStart w:id="517" w:name="_Toc784"/>
      <w:r>
        <w:rPr>
          <w:rFonts w:hint="eastAsia" w:ascii="仿宋" w:hAnsi="仿宋" w:eastAsia="仿宋" w:cs="仿宋"/>
          <w:b/>
          <w:bCs/>
          <w:color w:val="auto"/>
          <w:sz w:val="28"/>
          <w:szCs w:val="24"/>
          <w:highlight w:val="none"/>
        </w:rPr>
        <w:t>融资</w:t>
      </w:r>
      <w:bookmarkEnd w:id="508"/>
      <w:r>
        <w:rPr>
          <w:rFonts w:hint="eastAsia" w:ascii="仿宋" w:hAnsi="仿宋" w:eastAsia="仿宋" w:cs="仿宋"/>
          <w:b/>
          <w:bCs/>
          <w:color w:val="auto"/>
          <w:sz w:val="28"/>
          <w:szCs w:val="24"/>
          <w:highlight w:val="none"/>
        </w:rPr>
        <w:t>担保</w:t>
      </w:r>
      <w:bookmarkEnd w:id="509"/>
      <w:bookmarkEnd w:id="510"/>
      <w:bookmarkEnd w:id="511"/>
      <w:bookmarkEnd w:id="512"/>
      <w:bookmarkEnd w:id="513"/>
      <w:bookmarkEnd w:id="514"/>
      <w:bookmarkEnd w:id="515"/>
      <w:bookmarkEnd w:id="516"/>
      <w:bookmarkEnd w:id="517"/>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根据东莞市财政局《关于进一步推进政府采购信用担保工作的通知》（东财[2018]189号）规定，中标人可以选择是否采取信用担保融资的形式为政府采购项目履约进行融资。各供应商可自主决定是否使用信用担保方式，并选择担保机构提供的任何一种信用担保品种，财政部门、招投标所、采购人不得进行干预。</w:t>
      </w:r>
    </w:p>
    <w:p>
      <w:pPr>
        <w:numPr>
          <w:ilvl w:val="0"/>
          <w:numId w:val="4"/>
        </w:numPr>
        <w:spacing w:line="480" w:lineRule="exact"/>
        <w:ind w:firstLine="562" w:firstLineChars="200"/>
        <w:outlineLvl w:val="2"/>
        <w:rPr>
          <w:rFonts w:ascii="仿宋" w:hAnsi="仿宋" w:eastAsia="仿宋" w:cs="仿宋"/>
          <w:bCs/>
          <w:color w:val="auto"/>
          <w:sz w:val="28"/>
          <w:szCs w:val="24"/>
          <w:highlight w:val="none"/>
        </w:rPr>
      </w:pPr>
      <w:bookmarkStart w:id="518" w:name="_Toc24241"/>
      <w:bookmarkStart w:id="519" w:name="_Toc11529"/>
      <w:bookmarkStart w:id="520" w:name="_Toc527622599"/>
      <w:bookmarkStart w:id="521" w:name="_Toc527363331"/>
      <w:bookmarkStart w:id="522" w:name="_Toc518923100"/>
      <w:bookmarkStart w:id="523" w:name="_Toc3751685"/>
      <w:bookmarkStart w:id="524" w:name="_Toc20515"/>
      <w:bookmarkStart w:id="525" w:name="_Toc2577"/>
      <w:bookmarkStart w:id="526" w:name="_Toc22403"/>
      <w:bookmarkStart w:id="527" w:name="_Toc28294"/>
      <w:bookmarkStart w:id="528" w:name="_Toc19707"/>
      <w:r>
        <w:rPr>
          <w:rFonts w:hint="eastAsia" w:ascii="仿宋" w:hAnsi="仿宋" w:eastAsia="仿宋" w:cs="仿宋"/>
          <w:b/>
          <w:bCs/>
          <w:color w:val="auto"/>
          <w:sz w:val="28"/>
          <w:szCs w:val="24"/>
          <w:highlight w:val="none"/>
        </w:rPr>
        <w:t>廉洁自律规定</w:t>
      </w:r>
      <w:bookmarkEnd w:id="518"/>
      <w:bookmarkEnd w:id="519"/>
      <w:bookmarkEnd w:id="520"/>
      <w:bookmarkEnd w:id="521"/>
      <w:bookmarkEnd w:id="522"/>
      <w:bookmarkEnd w:id="523"/>
      <w:bookmarkEnd w:id="524"/>
      <w:bookmarkEnd w:id="525"/>
      <w:bookmarkEnd w:id="526"/>
      <w:bookmarkEnd w:id="527"/>
      <w:bookmarkEnd w:id="528"/>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28.1 招投标所工作人员不得以不正当手段获取政府采购代理业务，不得与采购人、供应商恶意串通操纵政府采购活动。</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28.2 招投标所工作人员不得接受采购人或者供应商组织的宴请、旅游、娱乐，不得收受礼品、现金、有价证券等，不得向采购人或者供应商报销应当由个人承担的费用。</w:t>
      </w:r>
    </w:p>
    <w:p>
      <w:pPr>
        <w:spacing w:line="480" w:lineRule="exact"/>
        <w:ind w:firstLine="562" w:firstLineChars="200"/>
        <w:outlineLvl w:val="2"/>
        <w:rPr>
          <w:rFonts w:ascii="仿宋" w:hAnsi="仿宋" w:eastAsia="仿宋" w:cs="仿宋"/>
          <w:bCs/>
          <w:color w:val="auto"/>
          <w:sz w:val="28"/>
          <w:szCs w:val="24"/>
          <w:highlight w:val="none"/>
        </w:rPr>
      </w:pPr>
      <w:bookmarkStart w:id="529" w:name="_Toc527363333"/>
      <w:bookmarkStart w:id="530" w:name="_Toc17141"/>
      <w:bookmarkStart w:id="531" w:name="_Toc22280"/>
      <w:bookmarkStart w:id="532" w:name="_Toc518923102"/>
      <w:bookmarkStart w:id="533" w:name="_Toc1215"/>
      <w:bookmarkStart w:id="534" w:name="_Toc6796"/>
      <w:bookmarkStart w:id="535" w:name="_Toc527622600"/>
      <w:bookmarkStart w:id="536" w:name="_Toc3751686"/>
      <w:bookmarkStart w:id="537" w:name="_Toc20670"/>
      <w:bookmarkStart w:id="538" w:name="_Toc1783"/>
      <w:bookmarkStart w:id="539" w:name="_Toc20188"/>
      <w:r>
        <w:rPr>
          <w:rFonts w:hint="eastAsia" w:ascii="仿宋" w:hAnsi="仿宋" w:eastAsia="仿宋" w:cs="仿宋"/>
          <w:b/>
          <w:bCs/>
          <w:color w:val="auto"/>
          <w:sz w:val="28"/>
          <w:szCs w:val="24"/>
          <w:highlight w:val="none"/>
        </w:rPr>
        <w:t>29.</w:t>
      </w:r>
      <w:r>
        <w:rPr>
          <w:rFonts w:hint="eastAsia" w:ascii="仿宋" w:hAnsi="仿宋" w:eastAsia="仿宋" w:cs="仿宋"/>
          <w:b/>
          <w:bCs/>
          <w:color w:val="auto"/>
          <w:sz w:val="28"/>
          <w:szCs w:val="18"/>
          <w:highlight w:val="none"/>
        </w:rPr>
        <w:t xml:space="preserve"> </w:t>
      </w:r>
      <w:r>
        <w:rPr>
          <w:rFonts w:hint="eastAsia" w:ascii="仿宋" w:hAnsi="仿宋" w:eastAsia="仿宋" w:cs="仿宋"/>
          <w:b/>
          <w:bCs/>
          <w:color w:val="auto"/>
          <w:sz w:val="28"/>
          <w:szCs w:val="24"/>
          <w:highlight w:val="none"/>
        </w:rPr>
        <w:t>质疑与接收</w:t>
      </w:r>
      <w:bookmarkEnd w:id="529"/>
      <w:bookmarkEnd w:id="530"/>
      <w:bookmarkEnd w:id="531"/>
      <w:bookmarkEnd w:id="532"/>
      <w:bookmarkEnd w:id="533"/>
      <w:bookmarkEnd w:id="534"/>
      <w:bookmarkEnd w:id="535"/>
      <w:bookmarkEnd w:id="536"/>
      <w:bookmarkEnd w:id="537"/>
      <w:bookmarkEnd w:id="538"/>
      <w:bookmarkEnd w:id="539"/>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29.1 招标文件在指定的政府采购信息发布媒体上公示5个工作日，已依法获取招标文件的供应商认为招标文件的内容损害其权益的，可以在招标文件公告期限届满之日起7个工作日内提交书面的质疑函。供应商对招标文件中技术指标、参数、资质要求、评分办法等内容提出的质疑，应向采购人提出；对除上述招标文件中的其他内容、采购过程及中标结果提出质疑的，可向采购人或招投标所提出。</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29.2 供应商认为采购过程中或中标结果使自己的权益受到损害的，可以在各采购程序环节结束之日或中标结果公告期限届满之日起7个工作日内提交书面的质疑函。</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29.3 以联合体形式参加政府采购活动的，其质疑应当由组成联合体的所有供应商共同提出。</w:t>
      </w:r>
    </w:p>
    <w:p>
      <w:pPr>
        <w:spacing w:line="480" w:lineRule="exact"/>
        <w:ind w:firstLine="560" w:firstLineChars="200"/>
        <w:rPr>
          <w:rFonts w:hint="eastAsia" w:ascii="仿宋" w:hAnsi="仿宋" w:eastAsia="仿宋" w:cs="仿宋"/>
          <w:color w:val="auto"/>
          <w:sz w:val="28"/>
          <w:highlight w:val="none"/>
        </w:rPr>
      </w:pPr>
      <w:r>
        <w:rPr>
          <w:rFonts w:hint="eastAsia" w:ascii="仿宋" w:hAnsi="仿宋" w:eastAsia="仿宋" w:cs="仿宋"/>
          <w:color w:val="auto"/>
          <w:sz w:val="28"/>
          <w:highlight w:val="none"/>
        </w:rPr>
        <w:t>29.4 供应商在法定质疑期内应一次性提出对同一采购程序的质疑。超出法定质疑期的、重复提出的、分次提出的或内容、形式不符合《政府采购质疑和投诉办法》的，质疑供应商将依法承担不利后果。</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29.5 采购人、招投标所质疑函接收部门、联系电话和通讯地址, 见</w:t>
      </w:r>
      <w:r>
        <w:rPr>
          <w:rFonts w:hint="eastAsia" w:ascii="仿宋" w:hAnsi="仿宋" w:eastAsia="仿宋" w:cs="仿宋"/>
          <w:color w:val="auto"/>
          <w:sz w:val="28"/>
          <w:highlight w:val="none"/>
          <w:u w:val="single"/>
        </w:rPr>
        <w:t>供应商须知资料表</w:t>
      </w:r>
      <w:r>
        <w:rPr>
          <w:rFonts w:hint="eastAsia" w:ascii="仿宋" w:hAnsi="仿宋" w:eastAsia="仿宋" w:cs="仿宋"/>
          <w:color w:val="auto"/>
          <w:sz w:val="28"/>
          <w:highlight w:val="none"/>
        </w:rPr>
        <w:t>。</w:t>
      </w:r>
      <w:r>
        <w:rPr>
          <w:rFonts w:hint="eastAsia" w:ascii="仿宋" w:hAnsi="仿宋" w:eastAsia="仿宋" w:cs="仿宋"/>
          <w:color w:val="auto"/>
          <w:sz w:val="28"/>
          <w:highlight w:val="none"/>
        </w:rPr>
        <w:br w:type="page"/>
      </w:r>
      <w:r>
        <w:rPr>
          <w:rFonts w:hint="eastAsia" w:ascii="仿宋" w:hAnsi="仿宋" w:eastAsia="仿宋" w:cs="仿宋"/>
          <w:b/>
          <w:bCs/>
          <w:color w:val="auto"/>
          <w:sz w:val="28"/>
          <w:highlight w:val="none"/>
        </w:rPr>
        <w:t>附1：政府采购履约担保函(如需)</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 xml:space="preserve"> </w:t>
      </w:r>
    </w:p>
    <w:p>
      <w:pPr>
        <w:spacing w:line="480" w:lineRule="exact"/>
        <w:ind w:firstLine="560" w:firstLineChars="200"/>
        <w:jc w:val="center"/>
        <w:rPr>
          <w:rFonts w:ascii="仿宋" w:hAnsi="仿宋" w:eastAsia="仿宋" w:cs="仿宋"/>
          <w:color w:val="auto"/>
          <w:sz w:val="28"/>
          <w:highlight w:val="none"/>
        </w:rPr>
      </w:pPr>
      <w:r>
        <w:rPr>
          <w:rFonts w:hint="eastAsia" w:ascii="仿宋" w:hAnsi="仿宋" w:eastAsia="仿宋" w:cs="仿宋"/>
          <w:color w:val="auto"/>
          <w:sz w:val="28"/>
          <w:highlight w:val="none"/>
        </w:rPr>
        <w:t>政府采购履约担保函(项目用)</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 xml:space="preserve">编号： </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 xml:space="preserve">_____________________(采购人)： </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 xml:space="preserve">鉴于你方与_____________________(以下简称供应商)于＿＿年＿月＿日签定编号为 的《_______________政府采购合同》(以下简称主合同)，且依据该合同的约定，供应商应在＿＿年＿＿月＿＿日前向你方交纳履约保证金， 且可以履约担保函的形式交纳履约保证金。应供应商的申请，我方以保证的方式向你方提供如下履约保证金担保： </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一、保证责任的情形及保证金额</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 xml:space="preserve">(一)在供应商出现下列情形之一时，我方承担保证责任： </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 xml:space="preserve">1．将中标项目转让给他人，或者在投标文件中未说明，且未经采购招标机构人同意，将中标项目分包给他人的； </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 xml:space="preserve">2．主合同约定的应当缴纳履约保证金的情形： </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 xml:space="preserve">(1)未按主合同约定的质量、数量和期限供应货物/提供服务/完成工程的； </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(2)_______________________________________________________。</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 xml:space="preserve">(二)我方的保证范围是主合同约定的合同价款总额的_______％数额为_______元(大写______)，币种为_____。(即主合同履约保证金金额) </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二、保证的方式及保证期间</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我方保证的方式为：连带责任保证。</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我方保证的期间为：自本合同生效之日起至供应商按照主合同约定的供货/完工期限届满后 _____日内。</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如果供应商未按主合同约定向贵方供应货物/提供服务/完成工程的，由我方在保证金额内向你方支付上述款项。</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三、承担保证责任的程序</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1．你方要求我方承担保证责任的，应在本保函保证期间内向我方发出书面索赔通知。索赔通知应写明要求索赔的金额，支付款项应到达的帐号。并附有证明供应商违约事实的证明材料。</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如果你方与供应商因货物质量问题产生争议，你方还需同时提供_________部门出具的质量检测报告，或经诉讼(仲裁)程序裁决后的裁决书、调解书，本保证人即按照检测结果或裁决书、调解书决定是否承担保证责任。</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2．我方收到你方的书面索赔通知及相应证明材料，在_______工作日内进行核定后按照本保函的承诺承担保证责任。</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四、保证责任的终止</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1．保证期间届满你方未向我方书面主张保证责任的，自保证期间届满次日起，我方保证责任自动终止。保证期间届满前，主合同约定的货物\工程\服务全部验收合格的，自验收合格日起，我方保证责任自动终止。</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2．我方按照本保函向你方履行了保证责任后，自我方向你方支付款项(支付款项从我方账户划出)之日起，保证责任即终止。</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3．按照法律法规的规定或出现应终止我方保证责任的其它情形的，我方在本保函项下的保证责任亦终止。</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五、免责条款</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1．因你方违反主合同约定致使供应商不能履行义务的，我方不承担保证责任。</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2．依照法律法规的规定或你方与供应商的另行约定，全部或者部分免除供应商应缴纳的保证金义务的，我方亦免除相应的保证责任。</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3．因不可抗力造成供应商不能履行供货义务的，我方不承担保证责任。</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六、争议的解决</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因本保函发生的纠纷，由你我双方协商解决，协商不成的，通过诉讼程序解决，诉讼管辖地法院为___________法院。</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七、保函的生效</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 xml:space="preserve">本保函自我方加盖公章之日起生效。 </w:t>
      </w:r>
    </w:p>
    <w:p>
      <w:pPr>
        <w:spacing w:line="480" w:lineRule="exact"/>
        <w:ind w:firstLine="560" w:firstLineChars="200"/>
        <w:rPr>
          <w:rFonts w:ascii="仿宋" w:hAnsi="仿宋" w:eastAsia="仿宋" w:cs="仿宋"/>
          <w:color w:val="auto"/>
          <w:sz w:val="28"/>
          <w:highlight w:val="none"/>
        </w:rPr>
      </w:pPr>
    </w:p>
    <w:p>
      <w:pPr>
        <w:spacing w:line="480" w:lineRule="exact"/>
        <w:ind w:firstLine="560" w:firstLineChars="200"/>
        <w:rPr>
          <w:rFonts w:ascii="仿宋" w:hAnsi="仿宋" w:eastAsia="仿宋" w:cs="仿宋"/>
          <w:color w:val="auto"/>
          <w:sz w:val="28"/>
          <w:highlight w:val="none"/>
        </w:rPr>
      </w:pPr>
    </w:p>
    <w:p>
      <w:pPr>
        <w:spacing w:line="480" w:lineRule="exact"/>
        <w:ind w:firstLine="560" w:firstLineChars="200"/>
        <w:rPr>
          <w:rFonts w:ascii="仿宋" w:hAnsi="仿宋" w:eastAsia="仿宋" w:cs="仿宋"/>
          <w:color w:val="auto"/>
          <w:sz w:val="28"/>
          <w:highlight w:val="none"/>
        </w:rPr>
      </w:pPr>
    </w:p>
    <w:p>
      <w:pPr>
        <w:spacing w:line="480" w:lineRule="exact"/>
        <w:ind w:firstLine="560" w:firstLineChars="200"/>
        <w:rPr>
          <w:rFonts w:ascii="仿宋" w:hAnsi="仿宋" w:eastAsia="仿宋" w:cs="仿宋"/>
          <w:color w:val="auto"/>
          <w:sz w:val="28"/>
          <w:highlight w:val="none"/>
        </w:rPr>
      </w:pPr>
    </w:p>
    <w:p>
      <w:pPr>
        <w:spacing w:line="480" w:lineRule="exact"/>
        <w:ind w:firstLine="560" w:firstLineChars="200"/>
        <w:rPr>
          <w:rFonts w:ascii="仿宋" w:hAnsi="仿宋" w:eastAsia="仿宋" w:cs="仿宋"/>
          <w:color w:val="auto"/>
          <w:sz w:val="28"/>
          <w:highlight w:val="none"/>
        </w:rPr>
      </w:pPr>
    </w:p>
    <w:p>
      <w:pPr>
        <w:spacing w:line="480" w:lineRule="exact"/>
        <w:ind w:firstLine="560" w:firstLineChars="200"/>
        <w:jc w:val="right"/>
        <w:rPr>
          <w:rFonts w:ascii="仿宋" w:hAnsi="仿宋" w:eastAsia="仿宋" w:cs="仿宋"/>
          <w:color w:val="auto"/>
          <w:sz w:val="28"/>
          <w:highlight w:val="none"/>
        </w:rPr>
      </w:pPr>
      <w:r>
        <w:rPr>
          <w:rFonts w:hint="eastAsia" w:ascii="仿宋" w:hAnsi="仿宋" w:eastAsia="仿宋" w:cs="仿宋"/>
          <w:color w:val="auto"/>
          <w:sz w:val="28"/>
          <w:highlight w:val="none"/>
        </w:rPr>
        <w:t>保证人：(公章)</w:t>
      </w:r>
    </w:p>
    <w:p>
      <w:pPr>
        <w:spacing w:line="480" w:lineRule="exact"/>
        <w:ind w:firstLine="560" w:firstLineChars="200"/>
        <w:jc w:val="right"/>
        <w:rPr>
          <w:rFonts w:ascii="仿宋" w:hAnsi="仿宋" w:eastAsia="仿宋" w:cs="仿宋"/>
          <w:color w:val="auto"/>
          <w:sz w:val="28"/>
          <w:highlight w:val="none"/>
        </w:rPr>
      </w:pPr>
      <w:r>
        <w:rPr>
          <w:rFonts w:hint="eastAsia" w:ascii="仿宋" w:hAnsi="仿宋" w:eastAsia="仿宋" w:cs="仿宋"/>
          <w:color w:val="auto"/>
          <w:sz w:val="28"/>
          <w:highlight w:val="none"/>
        </w:rPr>
        <w:t>年  月   日</w:t>
      </w:r>
    </w:p>
    <w:p>
      <w:pPr>
        <w:spacing w:line="500" w:lineRule="exact"/>
        <w:ind w:firstLine="560" w:firstLineChars="200"/>
        <w:jc w:val="center"/>
        <w:rPr>
          <w:rFonts w:ascii="仿宋" w:hAnsi="仿宋" w:eastAsia="仿宋" w:cs="仿宋"/>
          <w:color w:val="auto"/>
          <w:sz w:val="28"/>
          <w:highlight w:val="none"/>
        </w:rPr>
      </w:pPr>
      <w:bookmarkStart w:id="540" w:name="_Toc527622601"/>
      <w:bookmarkStart w:id="541" w:name="_Toc527363341"/>
      <w:bookmarkStart w:id="542" w:name="_Toc518923127"/>
      <w:r>
        <w:rPr>
          <w:rFonts w:hint="eastAsia" w:ascii="仿宋" w:hAnsi="仿宋" w:eastAsia="仿宋" w:cs="仿宋"/>
          <w:color w:val="auto"/>
          <w:sz w:val="28"/>
          <w:szCs w:val="18"/>
          <w:highlight w:val="none"/>
        </w:rPr>
        <w:br w:type="page"/>
      </w:r>
    </w:p>
    <w:p>
      <w:pPr>
        <w:spacing w:line="500" w:lineRule="exact"/>
        <w:ind w:firstLine="560" w:firstLineChars="200"/>
        <w:jc w:val="center"/>
        <w:rPr>
          <w:rFonts w:ascii="仿宋" w:hAnsi="仿宋" w:eastAsia="仿宋" w:cs="仿宋"/>
          <w:color w:val="auto"/>
          <w:sz w:val="28"/>
          <w:highlight w:val="none"/>
        </w:rPr>
      </w:pPr>
    </w:p>
    <w:p>
      <w:pPr>
        <w:spacing w:line="500" w:lineRule="exact"/>
        <w:ind w:firstLine="560" w:firstLineChars="200"/>
        <w:jc w:val="center"/>
        <w:rPr>
          <w:rFonts w:ascii="仿宋" w:hAnsi="仿宋" w:eastAsia="仿宋" w:cs="仿宋"/>
          <w:color w:val="auto"/>
          <w:sz w:val="28"/>
          <w:highlight w:val="none"/>
        </w:rPr>
      </w:pPr>
    </w:p>
    <w:p>
      <w:pPr>
        <w:spacing w:line="500" w:lineRule="exact"/>
        <w:ind w:firstLine="560" w:firstLineChars="200"/>
        <w:jc w:val="center"/>
        <w:rPr>
          <w:rFonts w:ascii="仿宋" w:hAnsi="仿宋" w:eastAsia="仿宋" w:cs="仿宋"/>
          <w:color w:val="auto"/>
          <w:sz w:val="28"/>
          <w:highlight w:val="none"/>
        </w:rPr>
      </w:pPr>
    </w:p>
    <w:p>
      <w:pPr>
        <w:spacing w:line="500" w:lineRule="exact"/>
        <w:ind w:firstLine="560" w:firstLineChars="200"/>
        <w:jc w:val="center"/>
        <w:rPr>
          <w:rFonts w:ascii="仿宋" w:hAnsi="仿宋" w:eastAsia="仿宋" w:cs="仿宋"/>
          <w:color w:val="auto"/>
          <w:sz w:val="28"/>
          <w:highlight w:val="none"/>
        </w:rPr>
      </w:pPr>
    </w:p>
    <w:p>
      <w:pPr>
        <w:spacing w:line="500" w:lineRule="exact"/>
        <w:ind w:firstLine="560" w:firstLineChars="200"/>
        <w:jc w:val="center"/>
        <w:rPr>
          <w:rFonts w:ascii="仿宋" w:hAnsi="仿宋" w:eastAsia="仿宋" w:cs="仿宋"/>
          <w:color w:val="auto"/>
          <w:sz w:val="28"/>
          <w:highlight w:val="none"/>
        </w:rPr>
      </w:pPr>
    </w:p>
    <w:p>
      <w:pPr>
        <w:pStyle w:val="2"/>
        <w:rPr>
          <w:rFonts w:ascii="仿宋" w:hAnsi="仿宋" w:eastAsia="仿宋" w:cs="仿宋"/>
          <w:color w:val="auto"/>
          <w:sz w:val="28"/>
          <w:highlight w:val="none"/>
        </w:rPr>
      </w:pPr>
    </w:p>
    <w:p>
      <w:pPr>
        <w:pStyle w:val="2"/>
        <w:rPr>
          <w:rFonts w:ascii="仿宋" w:hAnsi="仿宋" w:eastAsia="仿宋" w:cs="仿宋"/>
          <w:color w:val="auto"/>
          <w:sz w:val="28"/>
          <w:highlight w:val="none"/>
        </w:rPr>
      </w:pPr>
    </w:p>
    <w:p>
      <w:pPr>
        <w:spacing w:line="500" w:lineRule="exact"/>
        <w:ind w:left="239" w:leftChars="114"/>
        <w:jc w:val="center"/>
        <w:outlineLvl w:val="0"/>
        <w:rPr>
          <w:rFonts w:ascii="仿宋" w:hAnsi="仿宋" w:eastAsia="仿宋" w:cs="仿宋"/>
          <w:bCs/>
          <w:color w:val="auto"/>
          <w:sz w:val="28"/>
          <w:highlight w:val="none"/>
        </w:rPr>
      </w:pPr>
      <w:bookmarkStart w:id="543" w:name="_Toc273"/>
      <w:bookmarkStart w:id="544" w:name="_Toc28312"/>
      <w:bookmarkStart w:id="545" w:name="_Toc25256"/>
      <w:bookmarkStart w:id="546" w:name="_Toc9622"/>
      <w:bookmarkStart w:id="547" w:name="_Toc3751687"/>
      <w:bookmarkStart w:id="548" w:name="_Toc26345"/>
      <w:bookmarkStart w:id="549" w:name="_Toc11775"/>
      <w:bookmarkStart w:id="550" w:name="_Toc23283"/>
      <w:r>
        <w:rPr>
          <w:rFonts w:hint="eastAsia" w:ascii="仿宋" w:hAnsi="仿宋" w:eastAsia="仿宋" w:cs="仿宋"/>
          <w:b/>
          <w:bCs/>
          <w:color w:val="auto"/>
          <w:sz w:val="28"/>
          <w:szCs w:val="18"/>
          <w:highlight w:val="none"/>
        </w:rPr>
        <w:t>第四章   评标方法和标准</w:t>
      </w:r>
      <w:bookmarkEnd w:id="540"/>
      <w:bookmarkEnd w:id="541"/>
      <w:bookmarkEnd w:id="542"/>
      <w:bookmarkEnd w:id="543"/>
      <w:bookmarkEnd w:id="544"/>
      <w:bookmarkEnd w:id="545"/>
      <w:bookmarkEnd w:id="546"/>
      <w:bookmarkEnd w:id="547"/>
      <w:bookmarkEnd w:id="548"/>
      <w:bookmarkEnd w:id="549"/>
      <w:bookmarkEnd w:id="550"/>
    </w:p>
    <w:p>
      <w:pPr>
        <w:pStyle w:val="2"/>
        <w:rPr>
          <w:rFonts w:ascii="仿宋" w:hAnsi="仿宋" w:eastAsia="仿宋" w:cs="仿宋"/>
          <w:color w:val="auto"/>
          <w:highlight w:val="none"/>
        </w:rPr>
      </w:pPr>
    </w:p>
    <w:p>
      <w:pPr>
        <w:pStyle w:val="2"/>
        <w:rPr>
          <w:rFonts w:ascii="仿宋" w:hAnsi="仿宋" w:eastAsia="仿宋" w:cs="仿宋"/>
          <w:color w:val="auto"/>
          <w:highlight w:val="none"/>
        </w:rPr>
      </w:pPr>
    </w:p>
    <w:p>
      <w:pPr>
        <w:pStyle w:val="2"/>
        <w:rPr>
          <w:rFonts w:ascii="仿宋" w:hAnsi="仿宋" w:eastAsia="仿宋" w:cs="仿宋"/>
          <w:color w:val="auto"/>
          <w:highlight w:val="none"/>
        </w:rPr>
      </w:pPr>
    </w:p>
    <w:p>
      <w:pPr>
        <w:pStyle w:val="2"/>
        <w:rPr>
          <w:rFonts w:ascii="仿宋" w:hAnsi="仿宋" w:eastAsia="仿宋" w:cs="仿宋"/>
          <w:color w:val="auto"/>
          <w:highlight w:val="none"/>
        </w:rPr>
      </w:pPr>
    </w:p>
    <w:p>
      <w:pPr>
        <w:pStyle w:val="2"/>
        <w:rPr>
          <w:rFonts w:ascii="仿宋" w:hAnsi="仿宋" w:eastAsia="仿宋" w:cs="仿宋"/>
          <w:color w:val="auto"/>
          <w:highlight w:val="none"/>
        </w:rPr>
      </w:pPr>
    </w:p>
    <w:p>
      <w:pPr>
        <w:pStyle w:val="2"/>
        <w:rPr>
          <w:rFonts w:ascii="仿宋" w:hAnsi="仿宋" w:eastAsia="仿宋" w:cs="仿宋"/>
          <w:color w:val="auto"/>
          <w:highlight w:val="none"/>
        </w:rPr>
      </w:pPr>
    </w:p>
    <w:p>
      <w:pPr>
        <w:pStyle w:val="2"/>
        <w:rPr>
          <w:rFonts w:ascii="仿宋" w:hAnsi="仿宋" w:eastAsia="仿宋" w:cs="仿宋"/>
          <w:color w:val="auto"/>
          <w:highlight w:val="none"/>
        </w:rPr>
      </w:pPr>
    </w:p>
    <w:p>
      <w:pPr>
        <w:pStyle w:val="2"/>
        <w:rPr>
          <w:rFonts w:ascii="仿宋" w:hAnsi="仿宋" w:eastAsia="仿宋" w:cs="仿宋"/>
          <w:color w:val="auto"/>
          <w:highlight w:val="none"/>
        </w:rPr>
      </w:pPr>
    </w:p>
    <w:p>
      <w:pPr>
        <w:pStyle w:val="2"/>
        <w:rPr>
          <w:rFonts w:ascii="仿宋" w:hAnsi="仿宋" w:eastAsia="仿宋" w:cs="仿宋"/>
          <w:color w:val="auto"/>
          <w:highlight w:val="none"/>
        </w:rPr>
      </w:pPr>
    </w:p>
    <w:p>
      <w:pPr>
        <w:pStyle w:val="2"/>
        <w:rPr>
          <w:rFonts w:ascii="仿宋" w:hAnsi="仿宋" w:eastAsia="仿宋" w:cs="仿宋"/>
          <w:color w:val="auto"/>
          <w:highlight w:val="none"/>
        </w:rPr>
      </w:pPr>
    </w:p>
    <w:p>
      <w:pPr>
        <w:pStyle w:val="2"/>
        <w:rPr>
          <w:rFonts w:ascii="仿宋" w:hAnsi="仿宋" w:eastAsia="仿宋" w:cs="仿宋"/>
          <w:color w:val="auto"/>
          <w:highlight w:val="none"/>
        </w:rPr>
      </w:pPr>
    </w:p>
    <w:p>
      <w:pPr>
        <w:pStyle w:val="2"/>
        <w:rPr>
          <w:rFonts w:ascii="仿宋" w:hAnsi="仿宋" w:eastAsia="仿宋" w:cs="仿宋"/>
          <w:color w:val="auto"/>
          <w:highlight w:val="none"/>
        </w:rPr>
      </w:pPr>
    </w:p>
    <w:p>
      <w:pPr>
        <w:pStyle w:val="2"/>
        <w:rPr>
          <w:rFonts w:ascii="仿宋" w:hAnsi="仿宋" w:eastAsia="仿宋" w:cs="仿宋"/>
          <w:color w:val="auto"/>
          <w:highlight w:val="none"/>
        </w:rPr>
      </w:pPr>
    </w:p>
    <w:p>
      <w:pPr>
        <w:pStyle w:val="2"/>
        <w:rPr>
          <w:rFonts w:ascii="仿宋" w:hAnsi="仿宋" w:eastAsia="仿宋" w:cs="仿宋"/>
          <w:color w:val="auto"/>
          <w:highlight w:val="none"/>
        </w:rPr>
      </w:pPr>
    </w:p>
    <w:p>
      <w:pPr>
        <w:spacing w:line="480" w:lineRule="exact"/>
        <w:ind w:left="843" w:hanging="843"/>
        <w:outlineLvl w:val="1"/>
        <w:rPr>
          <w:rFonts w:ascii="仿宋" w:hAnsi="仿宋" w:eastAsia="仿宋" w:cs="仿宋"/>
          <w:b/>
          <w:bCs/>
          <w:color w:val="auto"/>
          <w:sz w:val="28"/>
          <w:highlight w:val="none"/>
        </w:rPr>
      </w:pPr>
      <w:bookmarkStart w:id="551" w:name="_Toc4195"/>
      <w:bookmarkStart w:id="552" w:name="_Toc19800"/>
      <w:bookmarkStart w:id="553" w:name="_Toc29064"/>
      <w:bookmarkStart w:id="554" w:name="_Toc3751690"/>
      <w:bookmarkStart w:id="555" w:name="_Toc29446"/>
      <w:bookmarkStart w:id="556" w:name="_Toc15108"/>
      <w:bookmarkStart w:id="557" w:name="_Toc19542"/>
      <w:bookmarkStart w:id="558" w:name="_Toc19211"/>
      <w:bookmarkStart w:id="559" w:name="_Toc164"/>
      <w:r>
        <w:rPr>
          <w:rFonts w:hint="eastAsia" w:ascii="仿宋" w:hAnsi="仿宋" w:eastAsia="仿宋" w:cs="仿宋"/>
          <w:b/>
          <w:bCs/>
          <w:color w:val="auto"/>
          <w:sz w:val="28"/>
          <w:highlight w:val="none"/>
        </w:rPr>
        <w:t>1. 对小型或微型企业、监狱企业、残疾人福利性单位投标的扶持</w:t>
      </w:r>
      <w:bookmarkEnd w:id="551"/>
      <w:bookmarkEnd w:id="552"/>
      <w:bookmarkEnd w:id="553"/>
      <w:bookmarkEnd w:id="554"/>
      <w:bookmarkEnd w:id="555"/>
      <w:bookmarkEnd w:id="556"/>
      <w:bookmarkEnd w:id="557"/>
      <w:bookmarkEnd w:id="558"/>
      <w:bookmarkEnd w:id="559"/>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根据财政部、工业和信息化部制定了《政府采购促进中小企业发展暂行办法》的规定，对小型或微型企业产品的价格给予一定比例扣除，用扣除后的价格参与评审。</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1.1 根据《财政部、司法部关于政府采购支持监狱企业发展有关问题的通知》（财库[2014]68号），监狱企业参加政府采购活动时，视同小型、微型企业，可享受小型、微型企业相等的政府扶持政策及待遇（注：参加政府采购活动的监狱企业必须提供由省级以上监狱管理局、戒毒管理局(含新疆生产建设兵团)出具的监狱企业证明文件）。</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1.2 根据《关于促进残疾人就业政府采购政策的通知》（财库[2017]141号），满足条件的残疾人福利性单位享受政府采购支持政策，参加政府采购活动时，视同为小型、微型企业，可享受小型、微型企业相等的政府扶持政策及待遇（注：参加政府采购活动的残疾人福利性单位应按照招标文件中第七章“投标文件格式”提供《残疾人福利性单位声明函》）。</w:t>
      </w:r>
    </w:p>
    <w:p>
      <w:pPr>
        <w:spacing w:line="480" w:lineRule="exact"/>
        <w:ind w:firstLine="560" w:firstLineChars="200"/>
        <w:rPr>
          <w:rFonts w:hint="eastAsia" w:ascii="仿宋" w:hAnsi="仿宋" w:eastAsia="仿宋" w:cs="仿宋"/>
          <w:color w:val="auto"/>
          <w:sz w:val="28"/>
          <w:highlight w:val="none"/>
          <w:lang w:eastAsia="zh-CN"/>
        </w:rPr>
      </w:pPr>
      <w:r>
        <w:rPr>
          <w:rFonts w:hint="eastAsia" w:ascii="仿宋" w:hAnsi="仿宋" w:eastAsia="仿宋" w:cs="仿宋"/>
          <w:color w:val="auto"/>
          <w:sz w:val="28"/>
          <w:highlight w:val="none"/>
        </w:rPr>
        <w:t>1.3 供应商提供的货物、工程或服务符合下列情形的，享受中小企业扶持政策</w:t>
      </w:r>
      <w:r>
        <w:rPr>
          <w:rFonts w:hint="eastAsia" w:ascii="仿宋" w:hAnsi="仿宋" w:eastAsia="仿宋" w:cs="仿宋"/>
          <w:color w:val="auto"/>
          <w:sz w:val="28"/>
          <w:highlight w:val="none"/>
          <w:lang w:eastAsia="zh-CN"/>
        </w:rPr>
        <w:t>：</w:t>
      </w:r>
    </w:p>
    <w:p>
      <w:pPr>
        <w:pStyle w:val="2"/>
        <w:spacing w:line="480" w:lineRule="exact"/>
        <w:ind w:firstLine="560" w:firstLineChars="200"/>
        <w:jc w:val="left"/>
        <w:rPr>
          <w:rFonts w:hint="eastAsia" w:ascii="仿宋" w:hAnsi="仿宋" w:eastAsia="仿宋" w:cs="仿宋"/>
          <w:color w:val="auto"/>
          <w:kern w:val="2"/>
          <w:sz w:val="28"/>
          <w:szCs w:val="22"/>
          <w:highlight w:val="none"/>
          <w:lang w:val="en-US" w:eastAsia="zh-CN" w:bidi="ar-SA"/>
        </w:rPr>
      </w:pPr>
      <w:r>
        <w:rPr>
          <w:rFonts w:hint="eastAsia" w:ascii="仿宋" w:hAnsi="仿宋" w:eastAsia="仿宋" w:cs="仿宋"/>
          <w:color w:val="auto"/>
          <w:kern w:val="2"/>
          <w:sz w:val="28"/>
          <w:szCs w:val="22"/>
          <w:highlight w:val="none"/>
          <w:lang w:val="en-US" w:eastAsia="zh-CN" w:bidi="ar-SA"/>
        </w:rPr>
        <w:t>1.3.1 货物采购项目中，货物由中小企业制造，即货物由中小企业生产且使用该中小企业商号或者注册商标。</w:t>
      </w:r>
    </w:p>
    <w:p>
      <w:pPr>
        <w:pStyle w:val="2"/>
        <w:spacing w:line="480" w:lineRule="exact"/>
        <w:ind w:firstLine="560" w:firstLineChars="200"/>
        <w:jc w:val="left"/>
        <w:rPr>
          <w:rFonts w:hint="eastAsia" w:ascii="仿宋" w:hAnsi="仿宋" w:eastAsia="仿宋" w:cs="仿宋"/>
          <w:color w:val="auto"/>
          <w:kern w:val="2"/>
          <w:sz w:val="28"/>
          <w:szCs w:val="22"/>
          <w:highlight w:val="none"/>
          <w:lang w:val="en-US" w:eastAsia="zh-CN" w:bidi="ar-SA"/>
        </w:rPr>
      </w:pPr>
      <w:r>
        <w:rPr>
          <w:rFonts w:hint="eastAsia" w:ascii="仿宋" w:hAnsi="仿宋" w:eastAsia="仿宋" w:cs="仿宋"/>
          <w:color w:val="auto"/>
          <w:kern w:val="2"/>
          <w:sz w:val="28"/>
          <w:szCs w:val="22"/>
          <w:highlight w:val="none"/>
          <w:lang w:val="en-US" w:eastAsia="zh-CN" w:bidi="ar-SA"/>
        </w:rPr>
        <w:t>1.3.2供应商提供的货物既有中小企业制造货物，也有大型企业制造货物的，不享受本办法规定的中小企业扶持政策。</w:t>
      </w:r>
    </w:p>
    <w:p>
      <w:pPr>
        <w:pStyle w:val="2"/>
        <w:spacing w:line="480" w:lineRule="exact"/>
        <w:ind w:firstLine="560" w:firstLineChars="200"/>
        <w:jc w:val="left"/>
        <w:rPr>
          <w:rFonts w:hint="eastAsia" w:ascii="仿宋" w:hAnsi="仿宋" w:eastAsia="仿宋" w:cs="仿宋"/>
          <w:color w:val="auto"/>
          <w:kern w:val="2"/>
          <w:sz w:val="28"/>
          <w:szCs w:val="22"/>
          <w:highlight w:val="none"/>
          <w:lang w:val="en-US" w:eastAsia="zh-CN" w:bidi="ar-SA"/>
        </w:rPr>
      </w:pPr>
      <w:r>
        <w:rPr>
          <w:rFonts w:hint="eastAsia" w:ascii="仿宋" w:hAnsi="仿宋" w:eastAsia="仿宋" w:cs="仿宋"/>
          <w:color w:val="auto"/>
          <w:kern w:val="2"/>
          <w:sz w:val="28"/>
          <w:szCs w:val="22"/>
          <w:highlight w:val="none"/>
          <w:lang w:val="en-US" w:eastAsia="zh-CN" w:bidi="ar-SA"/>
        </w:rPr>
        <w:t>1.3.3 服务采购项目中，服务由中小企业承接，即提供服务的人员为中小企业依照《中华人民共和国劳动合同法》 订立劳动合同的从业人员。。</w:t>
      </w:r>
    </w:p>
    <w:p>
      <w:pPr>
        <w:pStyle w:val="2"/>
        <w:spacing w:line="480" w:lineRule="exact"/>
        <w:ind w:firstLine="560" w:firstLineChars="200"/>
        <w:jc w:val="left"/>
        <w:rPr>
          <w:rFonts w:hint="eastAsia" w:ascii="仿宋" w:hAnsi="仿宋" w:eastAsia="仿宋" w:cs="仿宋"/>
          <w:color w:val="auto"/>
          <w:kern w:val="2"/>
          <w:sz w:val="28"/>
          <w:szCs w:val="22"/>
          <w:highlight w:val="none"/>
          <w:lang w:val="en-US" w:eastAsia="zh-CN" w:bidi="ar-SA"/>
        </w:rPr>
      </w:pPr>
      <w:r>
        <w:rPr>
          <w:rFonts w:hint="eastAsia" w:ascii="仿宋" w:hAnsi="仿宋" w:eastAsia="仿宋" w:cs="仿宋"/>
          <w:color w:val="auto"/>
          <w:kern w:val="2"/>
          <w:sz w:val="28"/>
          <w:szCs w:val="22"/>
          <w:highlight w:val="none"/>
          <w:lang w:val="en-US" w:eastAsia="zh-CN" w:bidi="ar-SA"/>
        </w:rPr>
        <w:t>1.4 小型、微型企业与大中型企业组成联合体共同参加非专门面向中小企业的政府采购活动时，小型、微型企业的协议合同金额须占到联合体协议合同总额30%或以上，且须在联合体协议和中小企业声明函中书面约定，其价格将给予3%的扣除，即：评标价=联合体投标报价-联合体投标报价×3%。联合体各方均为小型、微型企业的按照上述1.6规定给予其价格扣除。</w:t>
      </w:r>
    </w:p>
    <w:p>
      <w:pPr>
        <w:pStyle w:val="2"/>
        <w:spacing w:line="480" w:lineRule="exact"/>
        <w:ind w:firstLine="560" w:firstLineChars="200"/>
        <w:jc w:val="left"/>
        <w:rPr>
          <w:rFonts w:hint="eastAsia" w:ascii="仿宋" w:hAnsi="仿宋" w:eastAsia="仿宋" w:cs="仿宋"/>
          <w:color w:val="auto"/>
          <w:kern w:val="2"/>
          <w:sz w:val="28"/>
          <w:szCs w:val="22"/>
          <w:highlight w:val="none"/>
          <w:lang w:val="en-US" w:eastAsia="zh-CN" w:bidi="ar-SA"/>
        </w:rPr>
      </w:pPr>
      <w:r>
        <w:rPr>
          <w:rFonts w:hint="eastAsia" w:ascii="仿宋" w:hAnsi="仿宋" w:eastAsia="仿宋" w:cs="仿宋"/>
          <w:color w:val="auto"/>
          <w:kern w:val="2"/>
          <w:sz w:val="28"/>
          <w:szCs w:val="22"/>
          <w:highlight w:val="none"/>
          <w:lang w:val="en-US" w:eastAsia="zh-CN" w:bidi="ar-SA"/>
        </w:rPr>
        <w:t>1.5参加非专门面向中小企业的政府采购活动，大中型企业向一家或者多家小型、微型企业分包时，小型、微型企业的合同份额须占到合同总金额30%或以上，且须在分包意向协议和中小企业声明函中书面约定，其价格将给予3%的扣除，即：评标价=供应商投标报价-供应商投标报价×3%。（分包意向协议格式自拟）</w:t>
      </w:r>
    </w:p>
    <w:p>
      <w:pPr>
        <w:pStyle w:val="2"/>
        <w:spacing w:line="480" w:lineRule="exact"/>
        <w:ind w:firstLine="560" w:firstLineChars="200"/>
        <w:jc w:val="left"/>
        <w:rPr>
          <w:rFonts w:hint="eastAsia" w:ascii="仿宋" w:hAnsi="仿宋" w:eastAsia="仿宋" w:cs="仿宋"/>
          <w:color w:val="auto"/>
          <w:kern w:val="2"/>
          <w:sz w:val="28"/>
          <w:szCs w:val="22"/>
          <w:highlight w:val="none"/>
          <w:lang w:val="en-US" w:eastAsia="zh-CN" w:bidi="ar-SA"/>
        </w:rPr>
      </w:pPr>
      <w:r>
        <w:rPr>
          <w:rFonts w:hint="eastAsia" w:ascii="仿宋" w:hAnsi="仿宋" w:eastAsia="仿宋" w:cs="仿宋"/>
          <w:color w:val="auto"/>
          <w:kern w:val="2"/>
          <w:sz w:val="28"/>
          <w:szCs w:val="22"/>
          <w:highlight w:val="none"/>
          <w:lang w:val="en-US" w:eastAsia="zh-CN" w:bidi="ar-SA"/>
        </w:rPr>
        <w:t>1.6根据财政部、工业和信息化部印发的《政府采购促进中小企业发展管理办法》规定，对符合下列情形的供应商予以价格扣除：</w:t>
      </w:r>
    </w:p>
    <w:p>
      <w:pPr>
        <w:pStyle w:val="2"/>
        <w:spacing w:line="480" w:lineRule="exact"/>
        <w:ind w:firstLine="560" w:firstLineChars="200"/>
        <w:jc w:val="left"/>
        <w:rPr>
          <w:rFonts w:hint="eastAsia" w:ascii="仿宋" w:hAnsi="仿宋" w:eastAsia="仿宋" w:cs="仿宋"/>
          <w:color w:val="auto"/>
          <w:kern w:val="2"/>
          <w:sz w:val="28"/>
          <w:szCs w:val="22"/>
          <w:highlight w:val="none"/>
          <w:lang w:val="en-US" w:eastAsia="zh-CN" w:bidi="ar-SA"/>
        </w:rPr>
      </w:pPr>
      <w:r>
        <w:rPr>
          <w:rFonts w:hint="eastAsia" w:ascii="仿宋" w:hAnsi="仿宋" w:eastAsia="仿宋" w:cs="仿宋"/>
          <w:color w:val="auto"/>
          <w:kern w:val="2"/>
          <w:sz w:val="28"/>
          <w:szCs w:val="22"/>
          <w:highlight w:val="none"/>
          <w:lang w:val="en-US" w:eastAsia="zh-CN" w:bidi="ar-SA"/>
        </w:rPr>
        <w:t>1.6.1供应商为小微企业，且提供的货物全部由中小企业生产且使用该中小企业商号或者注册商标，给予10%的价格扣除，即评标价=投标报价-供应商投标报价×6%。</w:t>
      </w:r>
    </w:p>
    <w:p>
      <w:pPr>
        <w:pStyle w:val="2"/>
        <w:spacing w:line="480" w:lineRule="exact"/>
        <w:ind w:firstLine="560" w:firstLineChars="200"/>
        <w:jc w:val="left"/>
        <w:rPr>
          <w:rFonts w:hint="eastAsia" w:ascii="仿宋" w:hAnsi="仿宋" w:eastAsia="仿宋" w:cs="仿宋"/>
          <w:color w:val="auto"/>
          <w:kern w:val="2"/>
          <w:sz w:val="28"/>
          <w:szCs w:val="22"/>
          <w:highlight w:val="none"/>
          <w:lang w:val="en-US" w:eastAsia="zh-CN" w:bidi="ar-SA"/>
        </w:rPr>
      </w:pPr>
      <w:r>
        <w:rPr>
          <w:rFonts w:hint="eastAsia" w:ascii="仿宋" w:hAnsi="仿宋" w:eastAsia="仿宋" w:cs="仿宋"/>
          <w:color w:val="auto"/>
          <w:kern w:val="2"/>
          <w:sz w:val="28"/>
          <w:szCs w:val="22"/>
          <w:highlight w:val="none"/>
          <w:lang w:val="en-US" w:eastAsia="zh-CN" w:bidi="ar-SA"/>
        </w:rPr>
        <w:t>1.6.2 供应商为小微企业，服务由中小企业承接，即提供服务的人员为中小企业依照《中华人民共和国劳动合同法》 订立劳动合同的从业人员，给予10%的价格扣除，即评标价=投标报价-供应商投标报价×6%。</w:t>
      </w:r>
    </w:p>
    <w:p>
      <w:pPr>
        <w:pStyle w:val="2"/>
        <w:spacing w:line="480" w:lineRule="exact"/>
        <w:ind w:firstLine="560" w:firstLineChars="200"/>
        <w:jc w:val="left"/>
        <w:rPr>
          <w:rFonts w:ascii="仿宋" w:hAnsi="仿宋" w:eastAsia="仿宋" w:cs="仿宋"/>
          <w:color w:val="auto"/>
          <w:sz w:val="24"/>
          <w:highlight w:val="none"/>
        </w:rPr>
      </w:pPr>
      <w:r>
        <w:rPr>
          <w:rFonts w:hint="eastAsia" w:ascii="仿宋" w:hAnsi="仿宋" w:eastAsia="仿宋" w:cs="仿宋"/>
          <w:color w:val="auto"/>
          <w:sz w:val="28"/>
          <w:highlight w:val="none"/>
        </w:rPr>
        <w:t xml:space="preserve"> 1.7 专门面向中小企业的项目不再执行价格评审优惠的扶持政策。</w:t>
      </w:r>
    </w:p>
    <w:p>
      <w:pPr>
        <w:spacing w:line="480" w:lineRule="exact"/>
        <w:ind w:left="843" w:hanging="843"/>
        <w:outlineLvl w:val="1"/>
        <w:rPr>
          <w:rFonts w:ascii="仿宋" w:hAnsi="仿宋" w:eastAsia="仿宋" w:cs="仿宋"/>
          <w:b/>
          <w:color w:val="auto"/>
          <w:sz w:val="28"/>
          <w:highlight w:val="none"/>
        </w:rPr>
      </w:pPr>
      <w:bookmarkStart w:id="560" w:name="_Toc16129"/>
      <w:bookmarkStart w:id="561" w:name="_Toc18698"/>
      <w:bookmarkStart w:id="562" w:name="_Toc4877"/>
      <w:bookmarkStart w:id="563" w:name="_Toc29749"/>
      <w:bookmarkStart w:id="564" w:name="_Toc21556"/>
      <w:bookmarkStart w:id="565" w:name="_Toc2824"/>
      <w:bookmarkStart w:id="566" w:name="_Toc23112"/>
      <w:bookmarkStart w:id="567" w:name="_Toc16734"/>
      <w:bookmarkStart w:id="568" w:name="_Toc3751691"/>
      <w:r>
        <w:rPr>
          <w:rFonts w:hint="eastAsia" w:ascii="仿宋" w:hAnsi="仿宋" w:eastAsia="仿宋" w:cs="仿宋"/>
          <w:b/>
          <w:color w:val="auto"/>
          <w:sz w:val="28"/>
          <w:highlight w:val="none"/>
        </w:rPr>
        <w:t>2. 评标原则和评标方法</w:t>
      </w:r>
      <w:bookmarkEnd w:id="560"/>
      <w:bookmarkEnd w:id="561"/>
      <w:bookmarkEnd w:id="562"/>
      <w:bookmarkEnd w:id="563"/>
      <w:bookmarkEnd w:id="564"/>
      <w:bookmarkEnd w:id="565"/>
      <w:bookmarkEnd w:id="566"/>
      <w:bookmarkEnd w:id="567"/>
      <w:bookmarkEnd w:id="568"/>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2.1 评标原则:评标工作应依据《中华人民共和国政府采购法》及其实施条例、《政府采购货物和服务招标投标管理办法》等相关法律、法规的规定，遵循“公开、公平、公正、择优、信用”的原则进行。评标委员会应当对符合资格的供应商的投标文件进行符合性审查，以确定其是否满足招标文件的实质性要求。</w:t>
      </w:r>
    </w:p>
    <w:p>
      <w:pPr>
        <w:pStyle w:val="2"/>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szCs w:val="18"/>
          <w:highlight w:val="none"/>
        </w:rPr>
        <w:t>评标委员会将按照招标文件确定的评标方法进行评审。对招标文件中描述有歧义或前后不一致的地方，评标委员会有权按法律、法规的规定进行评判，但对同一条款的评判应适用于各供应商。</w:t>
      </w:r>
    </w:p>
    <w:p>
      <w:pPr>
        <w:pStyle w:val="2"/>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2.2 评标方法：采用综合评分法的。各评委的评分的算术平均值即为该供应商的商务得分和技术得分。然后，评出价格得分。将商务得分、技术得分和价格得分相加得出综合得分（评标总得分分值按四舍五入原则精确到小数点后两位）。评标结果按评审后得分由高到低顺序排列。得分相同的，按投标报价由低到高顺序排列。得分且投标报价相同并列的，由采购人或者采购人委托评标委员会采取随机抽取方式确定中标候选人。</w:t>
      </w:r>
    </w:p>
    <w:p>
      <w:pPr>
        <w:pStyle w:val="2"/>
        <w:spacing w:line="480" w:lineRule="exact"/>
        <w:ind w:firstLine="560" w:firstLineChars="200"/>
        <w:rPr>
          <w:rFonts w:ascii="仿宋" w:hAnsi="仿宋" w:eastAsia="仿宋" w:cs="仿宋"/>
          <w:color w:val="auto"/>
          <w:sz w:val="24"/>
          <w:highlight w:val="none"/>
        </w:rPr>
      </w:pPr>
      <w:r>
        <w:rPr>
          <w:rFonts w:hint="eastAsia" w:ascii="仿宋" w:hAnsi="仿宋" w:eastAsia="仿宋" w:cs="仿宋"/>
          <w:color w:val="auto"/>
          <w:sz w:val="28"/>
          <w:highlight w:val="none"/>
        </w:rPr>
        <w:t>2.3 评标步骤：先进行初步评审，再进行商务、技术及价格评审。</w:t>
      </w:r>
    </w:p>
    <w:p>
      <w:pPr>
        <w:spacing w:line="480" w:lineRule="exact"/>
        <w:ind w:left="843" w:hanging="843"/>
        <w:outlineLvl w:val="1"/>
        <w:rPr>
          <w:rFonts w:ascii="仿宋" w:hAnsi="仿宋" w:eastAsia="仿宋" w:cs="仿宋"/>
          <w:b/>
          <w:color w:val="auto"/>
          <w:sz w:val="28"/>
          <w:highlight w:val="none"/>
        </w:rPr>
      </w:pPr>
      <w:bookmarkStart w:id="569" w:name="_Toc11862"/>
      <w:bookmarkStart w:id="570" w:name="_Toc3751693"/>
      <w:bookmarkStart w:id="571" w:name="_Toc31604"/>
      <w:bookmarkStart w:id="572" w:name="_Toc26465"/>
      <w:bookmarkStart w:id="573" w:name="_Toc16567"/>
      <w:bookmarkStart w:id="574" w:name="_Toc522540419"/>
      <w:bookmarkStart w:id="575" w:name="_Toc3999"/>
      <w:bookmarkStart w:id="576" w:name="_Toc6445"/>
      <w:bookmarkStart w:id="577" w:name="_Toc25186"/>
      <w:bookmarkStart w:id="578" w:name="_Toc2561"/>
      <w:r>
        <w:rPr>
          <w:rFonts w:hint="eastAsia" w:ascii="仿宋" w:hAnsi="仿宋" w:eastAsia="仿宋" w:cs="仿宋"/>
          <w:b/>
          <w:color w:val="auto"/>
          <w:sz w:val="28"/>
          <w:highlight w:val="none"/>
        </w:rPr>
        <w:t>3. 投标文件的评审</w:t>
      </w:r>
      <w:bookmarkEnd w:id="569"/>
      <w:bookmarkEnd w:id="570"/>
      <w:bookmarkEnd w:id="571"/>
      <w:bookmarkEnd w:id="572"/>
      <w:bookmarkEnd w:id="573"/>
      <w:bookmarkEnd w:id="574"/>
      <w:bookmarkEnd w:id="575"/>
      <w:bookmarkEnd w:id="576"/>
      <w:bookmarkEnd w:id="577"/>
      <w:bookmarkEnd w:id="578"/>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3.1 资格性审查。开标结束后，采购人或者招投标所应当依法对供应商的资格进行审查；合格供应商不足3家的，不得评标。</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3.2 符合性审查。评标委员会应当对符合资格的供应商的投标文件进行符合性审查，以确定其是否满足招标文件的实质性要求。</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3.3 当通过符合性检查的供应商数量不足3家时，根据《中华人民共和国政府采购法》第三十六条规定，符合专业条件或者对招标文件作实质响应的供应商不足3家的应予废标，本项目采购失败。</w:t>
      </w:r>
    </w:p>
    <w:p>
      <w:pPr>
        <w:spacing w:line="480" w:lineRule="exact"/>
        <w:ind w:firstLine="560" w:firstLineChars="200"/>
        <w:outlineLvl w:val="0"/>
        <w:rPr>
          <w:rFonts w:ascii="仿宋" w:hAnsi="仿宋" w:eastAsia="仿宋" w:cs="仿宋"/>
          <w:color w:val="auto"/>
          <w:sz w:val="28"/>
          <w:highlight w:val="none"/>
        </w:rPr>
      </w:pPr>
      <w:bookmarkStart w:id="579" w:name="_Toc19670"/>
      <w:bookmarkStart w:id="580" w:name="_Toc4600"/>
      <w:bookmarkStart w:id="581" w:name="_Toc15229"/>
      <w:bookmarkStart w:id="582" w:name="_Toc9060"/>
      <w:bookmarkStart w:id="583" w:name="_Toc4377"/>
      <w:bookmarkStart w:id="584" w:name="_Toc4932"/>
      <w:bookmarkStart w:id="585" w:name="_Toc16800"/>
      <w:bookmarkStart w:id="586" w:name="_Toc9559"/>
      <w:bookmarkStart w:id="587" w:name="_Toc3751694"/>
      <w:r>
        <w:rPr>
          <w:rFonts w:hint="eastAsia" w:ascii="仿宋" w:hAnsi="仿宋" w:eastAsia="仿宋" w:cs="仿宋"/>
          <w:color w:val="auto"/>
          <w:sz w:val="28"/>
          <w:highlight w:val="none"/>
        </w:rPr>
        <w:t>3.4 评标委员会认为供应商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作为无效投标处理。</w:t>
      </w:r>
      <w:bookmarkEnd w:id="579"/>
      <w:bookmarkEnd w:id="580"/>
      <w:bookmarkEnd w:id="581"/>
      <w:bookmarkEnd w:id="582"/>
      <w:bookmarkEnd w:id="583"/>
      <w:bookmarkEnd w:id="584"/>
      <w:bookmarkEnd w:id="585"/>
      <w:bookmarkEnd w:id="586"/>
      <w:bookmarkEnd w:id="587"/>
    </w:p>
    <w:p>
      <w:pPr>
        <w:spacing w:line="480" w:lineRule="exact"/>
        <w:ind w:firstLine="562" w:firstLineChars="200"/>
        <w:jc w:val="left"/>
        <w:outlineLvl w:val="1"/>
        <w:rPr>
          <w:rFonts w:ascii="仿宋" w:hAnsi="仿宋" w:eastAsia="仿宋" w:cs="仿宋"/>
          <w:b/>
          <w:bCs/>
          <w:color w:val="auto"/>
          <w:sz w:val="28"/>
          <w:highlight w:val="none"/>
        </w:rPr>
      </w:pPr>
      <w:bookmarkStart w:id="588" w:name="_Toc18813"/>
      <w:bookmarkStart w:id="589" w:name="_Toc3751695"/>
      <w:bookmarkStart w:id="590" w:name="_Toc12824"/>
      <w:bookmarkStart w:id="591" w:name="_Toc5244"/>
      <w:bookmarkStart w:id="592" w:name="_Toc4164"/>
      <w:bookmarkStart w:id="593" w:name="_Toc8241"/>
      <w:bookmarkStart w:id="594" w:name="_Toc30846"/>
      <w:bookmarkStart w:id="595" w:name="_Toc4114"/>
      <w:bookmarkStart w:id="596" w:name="_Toc31850"/>
      <w:r>
        <w:rPr>
          <w:rFonts w:hint="eastAsia" w:ascii="仿宋" w:hAnsi="仿宋" w:eastAsia="仿宋" w:cs="仿宋"/>
          <w:b/>
          <w:bCs/>
          <w:color w:val="auto"/>
          <w:sz w:val="28"/>
          <w:highlight w:val="none"/>
        </w:rPr>
        <w:t>4. 投标文件的比较与评价</w:t>
      </w:r>
      <w:bookmarkEnd w:id="588"/>
      <w:bookmarkEnd w:id="589"/>
      <w:bookmarkEnd w:id="590"/>
      <w:bookmarkEnd w:id="591"/>
      <w:bookmarkEnd w:id="592"/>
      <w:bookmarkEnd w:id="593"/>
      <w:bookmarkEnd w:id="594"/>
      <w:bookmarkEnd w:id="595"/>
      <w:bookmarkEnd w:id="596"/>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4.1 评标委员会应当按照招标文件中规定的评标方法和标准，对符合性审查合格的投标文件进行商务和技术评估，综合比较与评价。</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4.2 商务评价:评标委员会对供应商的商务状况及响应程度进行评议和比较,并依据评分标准,评出其商务评分。</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4.3 技术评价:评标委员会对供应商的技术状况及响应程度进行评议和比较,并依据评分标准,评出其技术评分。</w:t>
      </w:r>
    </w:p>
    <w:p>
      <w:pPr>
        <w:spacing w:line="480" w:lineRule="exact"/>
        <w:ind w:firstLine="560" w:firstLineChars="200"/>
        <w:rPr>
          <w:rFonts w:ascii="仿宋" w:hAnsi="仿宋" w:eastAsia="仿宋" w:cs="仿宋"/>
          <w:color w:val="auto"/>
          <w:sz w:val="28"/>
          <w:highlight w:val="none"/>
        </w:rPr>
      </w:pPr>
      <w:r>
        <w:rPr>
          <w:rFonts w:hint="eastAsia" w:ascii="仿宋" w:hAnsi="仿宋" w:eastAsia="仿宋" w:cs="仿宋"/>
          <w:color w:val="auto"/>
          <w:sz w:val="28"/>
          <w:highlight w:val="none"/>
        </w:rPr>
        <w:t>4.4 价格评价:</w:t>
      </w:r>
      <w:r>
        <w:rPr>
          <w:rFonts w:hint="default" w:ascii="Times New Roman" w:hAnsi="Times New Roman" w:eastAsia="仿宋_GB2312" w:cs="Times New Roman"/>
          <w:color w:val="auto"/>
          <w:sz w:val="28"/>
          <w:highlight w:val="none"/>
        </w:rPr>
        <w:t>综合评分法中的价格分统一采用低价优先法计算。</w:t>
      </w:r>
    </w:p>
    <w:p>
      <w:pPr>
        <w:spacing w:line="480" w:lineRule="exact"/>
        <w:ind w:firstLine="562" w:firstLineChars="200"/>
        <w:jc w:val="left"/>
        <w:outlineLvl w:val="1"/>
        <w:rPr>
          <w:rFonts w:hint="eastAsia" w:ascii="仿宋" w:hAnsi="仿宋" w:eastAsia="仿宋" w:cs="仿宋"/>
          <w:b/>
          <w:bCs/>
          <w:color w:val="auto"/>
          <w:sz w:val="28"/>
          <w:szCs w:val="18"/>
          <w:highlight w:val="none"/>
        </w:rPr>
      </w:pPr>
      <w:bookmarkStart w:id="597" w:name="_Toc26609"/>
      <w:bookmarkStart w:id="598" w:name="_Toc7545"/>
      <w:bookmarkStart w:id="599" w:name="_Toc5635"/>
      <w:bookmarkStart w:id="600" w:name="_Toc30987"/>
      <w:bookmarkStart w:id="601" w:name="_Toc3751696"/>
      <w:bookmarkStart w:id="602" w:name="_Toc25922"/>
      <w:bookmarkStart w:id="603" w:name="_Toc21676"/>
      <w:bookmarkStart w:id="604" w:name="_Toc4673"/>
      <w:bookmarkStart w:id="605" w:name="_Toc23234"/>
      <w:r>
        <w:rPr>
          <w:rFonts w:hint="eastAsia" w:ascii="仿宋" w:hAnsi="仿宋" w:eastAsia="仿宋" w:cs="仿宋"/>
          <w:b/>
          <w:bCs/>
          <w:color w:val="auto"/>
          <w:sz w:val="28"/>
          <w:szCs w:val="18"/>
          <w:highlight w:val="none"/>
        </w:rPr>
        <w:t>5. 评分标准</w:t>
      </w:r>
      <w:bookmarkEnd w:id="597"/>
      <w:bookmarkEnd w:id="598"/>
      <w:bookmarkEnd w:id="599"/>
      <w:bookmarkEnd w:id="600"/>
      <w:bookmarkEnd w:id="601"/>
      <w:bookmarkEnd w:id="602"/>
      <w:bookmarkEnd w:id="603"/>
      <w:bookmarkEnd w:id="604"/>
      <w:bookmarkEnd w:id="605"/>
      <w:r>
        <w:rPr>
          <w:rFonts w:hint="eastAsia" w:ascii="仿宋" w:hAnsi="仿宋" w:eastAsia="仿宋" w:cs="仿宋"/>
          <w:b/>
          <w:bCs/>
          <w:color w:val="auto"/>
          <w:sz w:val="28"/>
          <w:szCs w:val="18"/>
          <w:highlight w:val="none"/>
        </w:rPr>
        <w:t xml:space="preserve">  </w:t>
      </w:r>
      <w:bookmarkEnd w:id="94"/>
      <w:bookmarkEnd w:id="95"/>
      <w:bookmarkEnd w:id="96"/>
      <w:bookmarkEnd w:id="97"/>
      <w:bookmarkEnd w:id="98"/>
      <w:bookmarkEnd w:id="99"/>
      <w:bookmarkEnd w:id="100"/>
      <w:bookmarkEnd w:id="101"/>
      <w:bookmarkEnd w:id="102"/>
      <w:bookmarkEnd w:id="103"/>
      <w:bookmarkEnd w:id="104"/>
      <w:bookmarkEnd w:id="105"/>
      <w:bookmarkEnd w:id="106"/>
      <w:bookmarkStart w:id="606" w:name="_Toc21861"/>
      <w:bookmarkStart w:id="607" w:name="_Toc5465"/>
      <w:bookmarkStart w:id="608" w:name="_Toc15872"/>
      <w:bookmarkStart w:id="609" w:name="_Toc32513"/>
      <w:bookmarkStart w:id="610" w:name="_Toc27256"/>
      <w:bookmarkStart w:id="611" w:name="_Toc499543063"/>
      <w:bookmarkStart w:id="612" w:name="_Toc21984"/>
      <w:bookmarkStart w:id="613" w:name="_Toc10740"/>
      <w:bookmarkStart w:id="614" w:name="_Toc26267"/>
      <w:bookmarkStart w:id="615" w:name="_Toc512289654"/>
      <w:bookmarkStart w:id="616" w:name="_Toc27614"/>
      <w:bookmarkStart w:id="617" w:name="_Toc27341"/>
    </w:p>
    <w:p>
      <w:pPr>
        <w:spacing w:line="480" w:lineRule="exact"/>
        <w:rPr>
          <w:rFonts w:hint="default" w:ascii="Times New Roman" w:hAnsi="Times New Roman" w:eastAsia="仿宋_GB2312" w:cs="Times New Roman"/>
          <w:b/>
          <w:bCs/>
          <w:color w:val="auto"/>
          <w:sz w:val="28"/>
          <w:szCs w:val="28"/>
          <w:highlight w:val="none"/>
        </w:rPr>
      </w:pPr>
      <w:r>
        <w:rPr>
          <w:rFonts w:hint="default" w:ascii="Times New Roman" w:hAnsi="Times New Roman" w:eastAsia="仿宋_GB2312" w:cs="Times New Roman"/>
          <w:b/>
          <w:bCs/>
          <w:color w:val="auto"/>
          <w:sz w:val="28"/>
          <w:szCs w:val="28"/>
          <w:highlight w:val="none"/>
        </w:rPr>
        <w:t>价格评分标准：（总分：</w:t>
      </w:r>
      <w:r>
        <w:rPr>
          <w:rFonts w:hint="default" w:ascii="Times New Roman" w:hAnsi="Times New Roman" w:eastAsia="仿宋_GB2312" w:cs="Times New Roman"/>
          <w:b/>
          <w:bCs/>
          <w:color w:val="auto"/>
          <w:sz w:val="28"/>
          <w:szCs w:val="28"/>
          <w:highlight w:val="none"/>
          <w:lang w:val="en-US" w:eastAsia="zh-CN"/>
        </w:rPr>
        <w:t>10</w:t>
      </w:r>
      <w:r>
        <w:rPr>
          <w:rFonts w:hint="default" w:ascii="Times New Roman" w:hAnsi="Times New Roman" w:eastAsia="仿宋_GB2312" w:cs="Times New Roman"/>
          <w:b/>
          <w:bCs/>
          <w:color w:val="auto"/>
          <w:sz w:val="28"/>
          <w:szCs w:val="28"/>
          <w:highlight w:val="none"/>
        </w:rPr>
        <w:t>分）</w:t>
      </w:r>
    </w:p>
    <w:p>
      <w:pPr>
        <w:keepNext w:val="0"/>
        <w:keepLines w:val="0"/>
        <w:pageBreakBefore w:val="0"/>
        <w:widowControl w:val="0"/>
        <w:kinsoku/>
        <w:wordWrap/>
        <w:overflowPunct/>
        <w:topLinePunct w:val="0"/>
        <w:autoSpaceDE/>
        <w:autoSpaceDN/>
        <w:bidi w:val="0"/>
        <w:adjustRightInd/>
        <w:spacing w:line="480" w:lineRule="exact"/>
        <w:ind w:firstLine="560" w:firstLineChars="200"/>
        <w:textAlignment w:val="auto"/>
        <w:rPr>
          <w:rFonts w:hint="eastAsia" w:ascii="仿宋_GB2312" w:hAnsi="仿宋_GB2312" w:eastAsia="仿宋_GB2312" w:cs="仿宋_GB2312"/>
          <w:b/>
          <w:bCs/>
          <w:color w:val="auto"/>
          <w:sz w:val="28"/>
          <w:szCs w:val="28"/>
          <w:highlight w:val="none"/>
        </w:rPr>
      </w:pPr>
      <w:r>
        <w:rPr>
          <w:rFonts w:hint="default" w:ascii="Times New Roman" w:hAnsi="Times New Roman" w:eastAsia="仿宋_GB2312" w:cs="Times New Roman"/>
          <w:color w:val="auto"/>
          <w:sz w:val="28"/>
          <w:highlight w:val="none"/>
        </w:rPr>
        <w:t>对招标文件做出实质性响应的所有合格投标人价格评估得分采用</w:t>
      </w:r>
      <w:r>
        <w:rPr>
          <w:rFonts w:hint="default" w:ascii="Times New Roman" w:hAnsi="Times New Roman" w:eastAsia="仿宋_GB2312" w:cs="Times New Roman"/>
          <w:color w:val="auto"/>
          <w:sz w:val="28"/>
          <w:szCs w:val="28"/>
          <w:highlight w:val="none"/>
        </w:rPr>
        <w:t>低价优先法</w:t>
      </w:r>
      <w:r>
        <w:rPr>
          <w:rFonts w:hint="eastAsia" w:ascii="仿宋_GB2312" w:hAnsi="仿宋_GB2312" w:eastAsia="仿宋_GB2312" w:cs="仿宋_GB2312"/>
          <w:color w:val="auto"/>
          <w:sz w:val="28"/>
          <w:szCs w:val="28"/>
          <w:highlight w:val="none"/>
        </w:rPr>
        <w:t>计算，即通过初审且投标价格最低的投标报价为评标基准价，其投标报价得分为满分；其他投标人的投标报价得</w:t>
      </w:r>
      <w:bookmarkStart w:id="681" w:name="_GoBack"/>
      <w:bookmarkEnd w:id="681"/>
      <w:r>
        <w:rPr>
          <w:rFonts w:hint="eastAsia" w:ascii="仿宋_GB2312" w:hAnsi="仿宋_GB2312" w:eastAsia="仿宋_GB2312" w:cs="仿宋_GB2312"/>
          <w:color w:val="auto"/>
          <w:sz w:val="28"/>
          <w:szCs w:val="28"/>
          <w:highlight w:val="none"/>
        </w:rPr>
        <w:t>分按如下公式计算：</w:t>
      </w:r>
      <w:r>
        <w:rPr>
          <w:rFonts w:ascii="Times New Roman" w:hAnsi="Times New Roman" w:eastAsia="仿宋_GB2312" w:cs="Times New Roman"/>
          <w:b/>
          <w:bCs/>
          <w:color w:val="auto"/>
          <w:sz w:val="28"/>
          <w:highlight w:val="none"/>
        </w:rPr>
        <w:t>投标报价得分</w:t>
      </w:r>
      <w:r>
        <w:rPr>
          <w:rFonts w:hint="default" w:ascii="Times New Roman" w:hAnsi="Times New Roman" w:eastAsia="仿宋_GB2312" w:cs="Times New Roman"/>
          <w:b/>
          <w:bCs/>
          <w:color w:val="auto"/>
          <w:sz w:val="28"/>
          <w:highlight w:val="none"/>
          <w:lang w:val="en-US" w:eastAsia="zh-CN"/>
        </w:rPr>
        <w:t>=</w:t>
      </w:r>
      <w:r>
        <w:rPr>
          <w:rFonts w:hint="eastAsia" w:ascii="Times New Roman" w:hAnsi="Times New Roman" w:eastAsia="仿宋_GB2312" w:cs="Times New Roman"/>
          <w:b/>
          <w:bCs/>
          <w:color w:val="auto"/>
          <w:sz w:val="28"/>
          <w:highlight w:val="none"/>
        </w:rPr>
        <w:t>[(1-最大下浮率)／(1-投标下浮率)]</w:t>
      </w:r>
      <w:r>
        <w:rPr>
          <w:rFonts w:ascii="Times New Roman" w:hAnsi="Times New Roman" w:eastAsia="仿宋_GB2312" w:cs="Times New Roman"/>
          <w:b/>
          <w:bCs/>
          <w:color w:val="auto"/>
          <w:sz w:val="28"/>
          <w:highlight w:val="none"/>
        </w:rPr>
        <w:t>×100%×</w:t>
      </w:r>
      <w:r>
        <w:rPr>
          <w:rFonts w:hint="eastAsia" w:ascii="Times New Roman" w:hAnsi="Times New Roman" w:eastAsia="仿宋_GB2312" w:cs="Times New Roman"/>
          <w:b/>
          <w:bCs/>
          <w:color w:val="auto"/>
          <w:sz w:val="28"/>
          <w:highlight w:val="none"/>
          <w:lang w:val="en-US" w:eastAsia="zh-CN"/>
        </w:rPr>
        <w:t>10</w:t>
      </w:r>
      <w:r>
        <w:rPr>
          <w:rFonts w:hint="eastAsia" w:ascii="仿宋_GB2312" w:hAnsi="仿宋_GB2312" w:eastAsia="仿宋_GB2312" w:cs="仿宋_GB2312"/>
          <w:b/>
          <w:bCs/>
          <w:color w:val="auto"/>
          <w:sz w:val="28"/>
          <w:szCs w:val="28"/>
          <w:highlight w:val="none"/>
        </w:rPr>
        <w:t>；</w:t>
      </w:r>
    </w:p>
    <w:p>
      <w:pPr>
        <w:pStyle w:val="2"/>
        <w:keepNext w:val="0"/>
        <w:keepLines w:val="0"/>
        <w:pageBreakBefore w:val="0"/>
        <w:widowControl w:val="0"/>
        <w:kinsoku/>
        <w:wordWrap/>
        <w:overflowPunct/>
        <w:topLinePunct w:val="0"/>
        <w:autoSpaceDE/>
        <w:autoSpaceDN/>
        <w:bidi w:val="0"/>
        <w:adjustRightInd/>
        <w:spacing w:line="48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rPr>
        <w:t>商务和技术评分标准：（总分：</w:t>
      </w:r>
      <w:r>
        <w:rPr>
          <w:rFonts w:hint="eastAsia" w:ascii="仿宋_GB2312" w:hAnsi="仿宋_GB2312" w:eastAsia="仿宋_GB2312" w:cs="仿宋_GB2312"/>
          <w:b/>
          <w:bCs/>
          <w:color w:val="auto"/>
          <w:sz w:val="28"/>
          <w:szCs w:val="28"/>
          <w:highlight w:val="none"/>
          <w:lang w:val="en-US" w:eastAsia="zh-CN"/>
        </w:rPr>
        <w:t>9</w:t>
      </w:r>
      <w:r>
        <w:rPr>
          <w:rFonts w:hint="eastAsia" w:ascii="仿宋_GB2312" w:hAnsi="仿宋_GB2312" w:eastAsia="仿宋_GB2312" w:cs="仿宋_GB2312"/>
          <w:b/>
          <w:bCs/>
          <w:color w:val="auto"/>
          <w:sz w:val="28"/>
          <w:szCs w:val="28"/>
          <w:highlight w:val="none"/>
        </w:rPr>
        <w:t>0分）</w:t>
      </w:r>
    </w:p>
    <w:bookmarkEnd w:id="606"/>
    <w:bookmarkEnd w:id="607"/>
    <w:bookmarkEnd w:id="608"/>
    <w:bookmarkEnd w:id="609"/>
    <w:bookmarkEnd w:id="610"/>
    <w:bookmarkEnd w:id="611"/>
    <w:bookmarkEnd w:id="612"/>
    <w:bookmarkEnd w:id="613"/>
    <w:bookmarkEnd w:id="614"/>
    <w:bookmarkEnd w:id="615"/>
    <w:bookmarkEnd w:id="616"/>
    <w:bookmarkEnd w:id="617"/>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bookmarkStart w:id="618" w:name="_Toc32558"/>
      <w:bookmarkStart w:id="619" w:name="_Toc1680"/>
      <w:bookmarkStart w:id="620" w:name="_Toc3751698"/>
      <w:bookmarkStart w:id="621" w:name="_Toc32015"/>
      <w:bookmarkStart w:id="622" w:name="_Toc16398"/>
      <w:bookmarkStart w:id="623" w:name="_Toc24034"/>
      <w:bookmarkStart w:id="624" w:name="_Toc1709"/>
      <w:bookmarkStart w:id="625" w:name="_Toc9265"/>
      <w:bookmarkStart w:id="626" w:name="_Toc1693"/>
      <w:bookmarkStart w:id="627" w:name="_Toc512289695"/>
      <w:bookmarkStart w:id="628" w:name="_Toc16777"/>
      <w:bookmarkStart w:id="629" w:name="_Toc18363"/>
      <w:bookmarkStart w:id="630" w:name="_Toc8944"/>
      <w:bookmarkStart w:id="631" w:name="_Toc499543115"/>
      <w:bookmarkStart w:id="632" w:name="_Toc4848"/>
      <w:bookmarkStart w:id="633" w:name="_Toc417050357"/>
      <w:bookmarkStart w:id="634" w:name="_Toc20285"/>
      <w:bookmarkStart w:id="635" w:name="_Toc14597"/>
      <w:bookmarkStart w:id="636" w:name="_Toc18539"/>
      <w:bookmarkStart w:id="637" w:name="_Toc28138"/>
      <w:bookmarkStart w:id="638" w:name="_Toc20912"/>
      <w:r>
        <w:rPr>
          <w:rFonts w:hint="eastAsia" w:ascii="仿宋_GB2312" w:hAnsi="仿宋_GB2312" w:eastAsia="仿宋_GB2312" w:cs="仿宋_GB2312"/>
          <w:color w:val="auto"/>
          <w:sz w:val="28"/>
          <w:szCs w:val="28"/>
          <w:highlight w:val="none"/>
        </w:rPr>
        <w:t>商务技术分值（满分</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u w:val="single"/>
          <w:lang w:eastAsia="zh-CN"/>
        </w:rPr>
        <w:t>9</w:t>
      </w:r>
      <w:r>
        <w:rPr>
          <w:rFonts w:hint="eastAsia" w:ascii="仿宋_GB2312" w:hAnsi="仿宋_GB2312" w:eastAsia="仿宋_GB2312" w:cs="仿宋_GB2312"/>
          <w:color w:val="auto"/>
          <w:sz w:val="28"/>
          <w:szCs w:val="28"/>
          <w:highlight w:val="none"/>
          <w:u w:val="single"/>
          <w:lang w:val="en-US" w:eastAsia="zh-CN"/>
        </w:rPr>
        <w:t>0</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分）</w:t>
      </w:r>
    </w:p>
    <w:tbl>
      <w:tblPr>
        <w:tblStyle w:val="24"/>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6"/>
        <w:gridCol w:w="1328"/>
        <w:gridCol w:w="714"/>
        <w:gridCol w:w="6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368" w:type="pct"/>
            <w:vAlign w:val="center"/>
          </w:tcPr>
          <w:p>
            <w:pPr>
              <w:pStyle w:val="58"/>
              <w:keepNext w:val="0"/>
              <w:keepLines w:val="0"/>
              <w:pageBreakBefore w:val="0"/>
              <w:kinsoku/>
              <w:wordWrap/>
              <w:overflowPunct/>
              <w:topLinePunct w:val="0"/>
              <w:autoSpaceDE/>
              <w:autoSpaceDN/>
              <w:bidi w:val="0"/>
              <w:adjustRightInd/>
              <w:spacing w:afterLines="20" w:line="480" w:lineRule="exact"/>
              <w:ind w:firstLine="0" w:firstLineChars="0"/>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序号</w:t>
            </w:r>
          </w:p>
        </w:tc>
        <w:tc>
          <w:tcPr>
            <w:tcW w:w="733" w:type="pct"/>
            <w:vAlign w:val="center"/>
          </w:tcPr>
          <w:p>
            <w:pPr>
              <w:pStyle w:val="58"/>
              <w:keepNext w:val="0"/>
              <w:keepLines w:val="0"/>
              <w:pageBreakBefore w:val="0"/>
              <w:kinsoku/>
              <w:wordWrap/>
              <w:overflowPunct/>
              <w:topLinePunct w:val="0"/>
              <w:autoSpaceDE/>
              <w:autoSpaceDN/>
              <w:bidi w:val="0"/>
              <w:adjustRightInd/>
              <w:spacing w:afterLines="20" w:line="480" w:lineRule="exact"/>
              <w:ind w:firstLine="0" w:firstLineChars="0"/>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评分内容</w:t>
            </w:r>
          </w:p>
        </w:tc>
        <w:tc>
          <w:tcPr>
            <w:tcW w:w="394" w:type="pct"/>
            <w:vAlign w:val="center"/>
          </w:tcPr>
          <w:p>
            <w:pPr>
              <w:pStyle w:val="58"/>
              <w:keepNext w:val="0"/>
              <w:keepLines w:val="0"/>
              <w:pageBreakBefore w:val="0"/>
              <w:kinsoku/>
              <w:wordWrap/>
              <w:overflowPunct/>
              <w:topLinePunct w:val="0"/>
              <w:autoSpaceDE/>
              <w:autoSpaceDN/>
              <w:bidi w:val="0"/>
              <w:adjustRightInd/>
              <w:spacing w:afterLines="20" w:line="480" w:lineRule="exact"/>
              <w:ind w:firstLine="0" w:firstLineChars="0"/>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分值</w:t>
            </w:r>
          </w:p>
        </w:tc>
        <w:tc>
          <w:tcPr>
            <w:tcW w:w="3503" w:type="pct"/>
            <w:vAlign w:val="center"/>
          </w:tcPr>
          <w:p>
            <w:pPr>
              <w:pStyle w:val="58"/>
              <w:keepNext w:val="0"/>
              <w:keepLines w:val="0"/>
              <w:pageBreakBefore w:val="0"/>
              <w:kinsoku/>
              <w:wordWrap/>
              <w:overflowPunct/>
              <w:topLinePunct w:val="0"/>
              <w:autoSpaceDE/>
              <w:autoSpaceDN/>
              <w:bidi w:val="0"/>
              <w:adjustRightInd/>
              <w:spacing w:afterLines="20" w:line="480" w:lineRule="exact"/>
              <w:ind w:firstLine="0" w:firstLineChars="0"/>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000" w:type="pct"/>
            <w:gridSpan w:val="4"/>
            <w:vAlign w:val="center"/>
          </w:tcPr>
          <w:p>
            <w:pPr>
              <w:keepNext w:val="0"/>
              <w:keepLines w:val="0"/>
              <w:pageBreakBefore w:val="0"/>
              <w:kinsoku/>
              <w:wordWrap/>
              <w:overflowPunct/>
              <w:topLinePunct w:val="0"/>
              <w:autoSpaceDE/>
              <w:autoSpaceDN/>
              <w:bidi w:val="0"/>
              <w:adjustRightInd/>
              <w:spacing w:line="480" w:lineRule="exact"/>
              <w:ind w:firstLine="560" w:firstLineChars="200"/>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商务评分（</w:t>
            </w:r>
            <w:r>
              <w:rPr>
                <w:rFonts w:hint="eastAsia" w:ascii="仿宋_GB2312" w:hAnsi="仿宋_GB2312" w:eastAsia="仿宋_GB2312" w:cs="仿宋_GB2312"/>
                <w:color w:val="auto"/>
                <w:sz w:val="28"/>
                <w:szCs w:val="28"/>
                <w:highlight w:val="none"/>
                <w:lang w:val="en-US" w:eastAsia="zh-CN"/>
              </w:rPr>
              <w:t>50</w:t>
            </w:r>
            <w:r>
              <w:rPr>
                <w:rFonts w:hint="eastAsia" w:ascii="仿宋_GB2312" w:hAnsi="仿宋_GB2312" w:eastAsia="仿宋_GB2312" w:cs="仿宋_GB2312"/>
                <w:color w:val="auto"/>
                <w:sz w:val="28"/>
                <w:szCs w:val="28"/>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5" w:hRule="atLeast"/>
          <w:jc w:val="center"/>
        </w:trPr>
        <w:tc>
          <w:tcPr>
            <w:tcW w:w="368" w:type="pct"/>
            <w:vAlign w:val="center"/>
          </w:tcPr>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rPr>
              <w:t>1</w:t>
            </w:r>
          </w:p>
        </w:tc>
        <w:tc>
          <w:tcPr>
            <w:tcW w:w="733" w:type="pct"/>
            <w:vAlign w:val="center"/>
          </w:tcPr>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zh-CN"/>
              </w:rPr>
              <w:t>企业认证情况</w:t>
            </w:r>
          </w:p>
        </w:tc>
        <w:tc>
          <w:tcPr>
            <w:tcW w:w="394" w:type="pct"/>
            <w:vAlign w:val="center"/>
          </w:tcPr>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12</w:t>
            </w:r>
            <w:r>
              <w:rPr>
                <w:rFonts w:hint="eastAsia" w:ascii="仿宋_GB2312" w:hAnsi="仿宋_GB2312" w:eastAsia="仿宋_GB2312" w:cs="仿宋_GB2312"/>
                <w:color w:val="auto"/>
                <w:sz w:val="28"/>
                <w:szCs w:val="28"/>
                <w:highlight w:val="none"/>
              </w:rPr>
              <w:t>分</w:t>
            </w:r>
          </w:p>
        </w:tc>
        <w:tc>
          <w:tcPr>
            <w:tcW w:w="3503" w:type="pct"/>
            <w:vAlign w:val="center"/>
          </w:tcPr>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投标人具有国家认证认可监督管理部门批准设立的认证机构颁发并在有限期内以下认证证书的，每提供一个认证证书得</w:t>
            </w:r>
            <w:r>
              <w:rPr>
                <w:rFonts w:hint="eastAsia" w:ascii="仿宋_GB2312" w:hAnsi="仿宋_GB2312" w:eastAsia="仿宋_GB2312" w:cs="仿宋_GB2312"/>
                <w:color w:val="auto"/>
                <w:sz w:val="28"/>
                <w:szCs w:val="28"/>
                <w:highlight w:val="none"/>
                <w:lang w:eastAsia="zh-CN"/>
              </w:rPr>
              <w:t>2</w:t>
            </w:r>
            <w:r>
              <w:rPr>
                <w:rFonts w:hint="eastAsia" w:ascii="仿宋_GB2312" w:hAnsi="仿宋_GB2312" w:eastAsia="仿宋_GB2312" w:cs="仿宋_GB2312"/>
                <w:color w:val="auto"/>
                <w:sz w:val="28"/>
                <w:szCs w:val="28"/>
                <w:highlight w:val="none"/>
              </w:rPr>
              <w:t>分，本项最高得</w:t>
            </w:r>
            <w:r>
              <w:rPr>
                <w:rFonts w:hint="eastAsia" w:ascii="仿宋_GB2312" w:hAnsi="仿宋_GB2312" w:eastAsia="仿宋_GB2312" w:cs="仿宋_GB2312"/>
                <w:color w:val="auto"/>
                <w:sz w:val="28"/>
                <w:szCs w:val="28"/>
                <w:highlight w:val="none"/>
                <w:lang w:val="en-US" w:eastAsia="zh-CN"/>
              </w:rPr>
              <w:t>12</w:t>
            </w:r>
            <w:r>
              <w:rPr>
                <w:rFonts w:hint="eastAsia" w:ascii="仿宋_GB2312" w:hAnsi="仿宋_GB2312" w:eastAsia="仿宋_GB2312" w:cs="仿宋_GB2312"/>
                <w:color w:val="auto"/>
                <w:sz w:val="28"/>
                <w:szCs w:val="28"/>
                <w:highlight w:val="none"/>
              </w:rPr>
              <w:t xml:space="preserve">分： </w:t>
            </w:r>
          </w:p>
          <w:p>
            <w:pPr>
              <w:keepNext w:val="0"/>
              <w:keepLines w:val="0"/>
              <w:pageBreakBefore w:val="0"/>
              <w:numPr>
                <w:ilvl w:val="-1"/>
                <w:numId w:val="0"/>
              </w:numPr>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质量管理体系认证；</w:t>
            </w: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 xml:space="preserve">食品安全管理体系认证； </w:t>
            </w: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 xml:space="preserve"> 环境管理体系认证；</w:t>
            </w: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职业健康安全管理体系认证；</w:t>
            </w:r>
            <w:r>
              <w:rPr>
                <w:rFonts w:hint="eastAsia" w:ascii="仿宋_GB2312" w:hAnsi="仿宋_GB2312" w:eastAsia="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rPr>
              <w:t xml:space="preserve">HACCP危害分析与关键控制点体系认证；  </w:t>
            </w:r>
            <w:r>
              <w:rPr>
                <w:rFonts w:hint="eastAsia" w:ascii="仿宋_GB2312" w:hAnsi="仿宋_GB2312" w:eastAsia="仿宋_GB2312" w:cs="仿宋_GB2312"/>
                <w:color w:val="auto"/>
                <w:sz w:val="28"/>
                <w:szCs w:val="28"/>
                <w:highlight w:val="none"/>
                <w:lang w:val="en-US" w:eastAsia="zh-CN"/>
              </w:rPr>
              <w:t>6.</w:t>
            </w:r>
            <w:r>
              <w:rPr>
                <w:rFonts w:hint="eastAsia" w:ascii="仿宋_GB2312" w:hAnsi="仿宋_GB2312" w:eastAsia="仿宋_GB2312" w:cs="仿宋_GB2312"/>
                <w:color w:val="auto"/>
                <w:sz w:val="28"/>
                <w:szCs w:val="28"/>
                <w:highlight w:val="none"/>
              </w:rPr>
              <w:t>供应链</w:t>
            </w:r>
            <w:r>
              <w:rPr>
                <w:rFonts w:hint="eastAsia" w:ascii="仿宋_GB2312" w:hAnsi="仿宋_GB2312" w:eastAsia="仿宋_GB2312" w:cs="仿宋_GB2312"/>
                <w:color w:val="auto"/>
                <w:sz w:val="28"/>
                <w:szCs w:val="28"/>
                <w:highlight w:val="none"/>
                <w:lang w:eastAsia="zh-CN"/>
              </w:rPr>
              <w:t>安全</w:t>
            </w:r>
            <w:r>
              <w:rPr>
                <w:rFonts w:hint="eastAsia" w:ascii="仿宋_GB2312" w:hAnsi="仿宋_GB2312" w:eastAsia="仿宋_GB2312" w:cs="仿宋_GB2312"/>
                <w:color w:val="auto"/>
                <w:sz w:val="28"/>
                <w:szCs w:val="28"/>
                <w:highlight w:val="none"/>
              </w:rPr>
              <w:t xml:space="preserve">管理体系认证 </w:t>
            </w:r>
          </w:p>
          <w:p>
            <w:pPr>
              <w:pStyle w:val="34"/>
              <w:keepNext w:val="0"/>
              <w:keepLines w:val="0"/>
              <w:pageBreakBefore w:val="0"/>
              <w:numPr>
                <w:ilvl w:val="0"/>
                <w:numId w:val="0"/>
              </w:numPr>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注：</w:t>
            </w: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color w:val="auto"/>
                <w:sz w:val="28"/>
                <w:szCs w:val="28"/>
                <w:highlight w:val="none"/>
              </w:rPr>
              <w:instrText xml:space="preserve"> HYPERLINK "http://cx.cnca.cn/" \o "http://cx.cnca.cn/" </w:instrText>
            </w:r>
            <w:r>
              <w:rPr>
                <w:rFonts w:hint="eastAsia" w:ascii="仿宋_GB2312" w:hAnsi="仿宋_GB2312" w:eastAsia="仿宋_GB2312" w:cs="仿宋_GB2312"/>
                <w:color w:val="auto"/>
                <w:sz w:val="28"/>
                <w:szCs w:val="28"/>
                <w:highlight w:val="none"/>
              </w:rPr>
              <w:fldChar w:fldCharType="separate"/>
            </w:r>
            <w:r>
              <w:rPr>
                <w:rStyle w:val="31"/>
                <w:rFonts w:hint="eastAsia" w:ascii="仿宋_GB2312" w:hAnsi="仿宋_GB2312" w:eastAsia="仿宋_GB2312" w:cs="仿宋_GB2312"/>
                <w:color w:val="auto"/>
                <w:sz w:val="28"/>
                <w:szCs w:val="28"/>
                <w:highlight w:val="none"/>
                <w:u w:val="none"/>
              </w:rPr>
              <w:t>须提供相关证书复印件以及“全国认证认可信息公共服务平台”网站（http://cx.cnca.cn/）的查询截图，复印件和截图加盖投标人公章。</w:t>
            </w:r>
            <w:r>
              <w:rPr>
                <w:rStyle w:val="31"/>
                <w:rFonts w:hint="eastAsia" w:ascii="仿宋_GB2312" w:hAnsi="仿宋_GB2312" w:eastAsia="仿宋_GB2312" w:cs="仿宋_GB2312"/>
                <w:color w:val="auto"/>
                <w:sz w:val="28"/>
                <w:szCs w:val="28"/>
                <w:highlight w:val="none"/>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8" w:type="pct"/>
            <w:vAlign w:val="center"/>
          </w:tcPr>
          <w:p>
            <w:pPr>
              <w:keepNext w:val="0"/>
              <w:keepLines w:val="0"/>
              <w:pageBreakBefore w:val="0"/>
              <w:kinsoku/>
              <w:wordWrap/>
              <w:overflowPunct/>
              <w:topLinePunct w:val="0"/>
              <w:autoSpaceDE/>
              <w:autoSpaceDN/>
              <w:bidi w:val="0"/>
              <w:adjustRightInd/>
              <w:spacing w:beforeLines="10" w:afterLines="30" w:line="48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p>
        </w:tc>
        <w:tc>
          <w:tcPr>
            <w:tcW w:w="733" w:type="pct"/>
            <w:vAlign w:val="center"/>
          </w:tcPr>
          <w:p>
            <w:pPr>
              <w:keepNext w:val="0"/>
              <w:keepLines w:val="0"/>
              <w:pageBreakBefore w:val="0"/>
              <w:kinsoku/>
              <w:wordWrap/>
              <w:overflowPunct/>
              <w:topLinePunct w:val="0"/>
              <w:autoSpaceDE/>
              <w:autoSpaceDN/>
              <w:bidi w:val="0"/>
              <w:adjustRightInd/>
              <w:snapToGrid w:val="0"/>
              <w:spacing w:line="48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zh-CN"/>
              </w:rPr>
              <w:t>业绩情况</w:t>
            </w:r>
          </w:p>
        </w:tc>
        <w:tc>
          <w:tcPr>
            <w:tcW w:w="394" w:type="pct"/>
            <w:vAlign w:val="center"/>
          </w:tcPr>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10</w:t>
            </w:r>
            <w:r>
              <w:rPr>
                <w:rFonts w:hint="eastAsia" w:ascii="仿宋_GB2312" w:hAnsi="仿宋_GB2312" w:eastAsia="仿宋_GB2312" w:cs="仿宋_GB2312"/>
                <w:color w:val="auto"/>
                <w:sz w:val="28"/>
                <w:szCs w:val="28"/>
                <w:highlight w:val="none"/>
              </w:rPr>
              <w:t>分</w:t>
            </w:r>
          </w:p>
        </w:tc>
        <w:tc>
          <w:tcPr>
            <w:tcW w:w="3503" w:type="pct"/>
            <w:vAlign w:val="center"/>
          </w:tcPr>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2018年1月1日至今</w:t>
            </w:r>
            <w:r>
              <w:rPr>
                <w:rFonts w:hint="eastAsia" w:ascii="仿宋_GB2312" w:hAnsi="仿宋_GB2312" w:eastAsia="仿宋_GB2312" w:cs="仿宋_GB2312"/>
                <w:color w:val="auto"/>
                <w:sz w:val="28"/>
                <w:szCs w:val="28"/>
                <w:highlight w:val="none"/>
                <w:lang w:eastAsia="zh-CN"/>
              </w:rPr>
              <w:t>，投标人具有</w:t>
            </w:r>
            <w:r>
              <w:rPr>
                <w:rFonts w:hint="eastAsia" w:ascii="仿宋_GB2312" w:hAnsi="仿宋_GB2312" w:eastAsia="仿宋_GB2312" w:cs="仿宋_GB2312"/>
                <w:color w:val="auto"/>
                <w:sz w:val="28"/>
                <w:szCs w:val="28"/>
                <w:highlight w:val="none"/>
              </w:rPr>
              <w:t>食材配送类业绩</w:t>
            </w:r>
            <w:r>
              <w:rPr>
                <w:rFonts w:hint="eastAsia" w:ascii="仿宋_GB2312" w:hAnsi="仿宋_GB2312" w:eastAsia="仿宋_GB2312" w:cs="仿宋_GB2312"/>
                <w:color w:val="auto"/>
                <w:sz w:val="28"/>
                <w:szCs w:val="28"/>
                <w:highlight w:val="none"/>
                <w:lang w:eastAsia="zh-CN"/>
              </w:rPr>
              <w:t>的</w:t>
            </w:r>
            <w:r>
              <w:rPr>
                <w:rFonts w:hint="eastAsia" w:ascii="仿宋_GB2312" w:hAnsi="仿宋_GB2312" w:eastAsia="仿宋_GB2312" w:cs="仿宋_GB2312"/>
                <w:color w:val="auto"/>
                <w:sz w:val="28"/>
                <w:szCs w:val="28"/>
                <w:highlight w:val="none"/>
              </w:rPr>
              <w:t>，每</w:t>
            </w:r>
            <w:r>
              <w:rPr>
                <w:rFonts w:hint="eastAsia" w:ascii="仿宋_GB2312" w:hAnsi="仿宋_GB2312" w:eastAsia="仿宋_GB2312" w:cs="仿宋_GB2312"/>
                <w:color w:val="auto"/>
                <w:sz w:val="28"/>
                <w:szCs w:val="28"/>
                <w:highlight w:val="none"/>
                <w:lang w:eastAsia="zh-CN"/>
              </w:rPr>
              <w:t>提供</w:t>
            </w: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份</w:t>
            </w:r>
            <w:r>
              <w:rPr>
                <w:rFonts w:hint="eastAsia" w:ascii="仿宋_GB2312" w:hAnsi="仿宋_GB2312" w:eastAsia="仿宋_GB2312" w:cs="仿宋_GB2312"/>
                <w:color w:val="auto"/>
                <w:sz w:val="28"/>
                <w:szCs w:val="28"/>
                <w:highlight w:val="none"/>
                <w:lang w:eastAsia="zh-CN"/>
              </w:rPr>
              <w:t>合同</w:t>
            </w:r>
            <w:r>
              <w:rPr>
                <w:rFonts w:hint="eastAsia" w:ascii="仿宋_GB2312" w:hAnsi="仿宋_GB2312" w:eastAsia="仿宋_GB2312" w:cs="仿宋_GB2312"/>
                <w:color w:val="auto"/>
                <w:sz w:val="28"/>
                <w:szCs w:val="28"/>
                <w:highlight w:val="none"/>
              </w:rPr>
              <w:t>得</w:t>
            </w: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分，最高得</w:t>
            </w:r>
            <w:r>
              <w:rPr>
                <w:rFonts w:hint="eastAsia" w:ascii="仿宋_GB2312" w:hAnsi="仿宋_GB2312" w:eastAsia="仿宋_GB2312" w:cs="仿宋_GB2312"/>
                <w:color w:val="auto"/>
                <w:sz w:val="28"/>
                <w:szCs w:val="28"/>
                <w:highlight w:val="none"/>
                <w:lang w:val="en-US" w:eastAsia="zh-CN"/>
              </w:rPr>
              <w:t>10</w:t>
            </w:r>
            <w:r>
              <w:rPr>
                <w:rFonts w:hint="eastAsia" w:ascii="仿宋_GB2312" w:hAnsi="仿宋_GB2312" w:eastAsia="仿宋_GB2312" w:cs="仿宋_GB2312"/>
                <w:color w:val="auto"/>
                <w:sz w:val="28"/>
                <w:szCs w:val="28"/>
                <w:highlight w:val="none"/>
              </w:rPr>
              <w:t xml:space="preserve">分。 </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注：时间</w:t>
            </w:r>
            <w:r>
              <w:rPr>
                <w:rFonts w:hint="eastAsia" w:ascii="仿宋_GB2312" w:hAnsi="仿宋_GB2312" w:eastAsia="仿宋_GB2312" w:cs="仿宋_GB2312"/>
                <w:color w:val="auto"/>
                <w:sz w:val="28"/>
                <w:szCs w:val="28"/>
                <w:highlight w:val="none"/>
              </w:rPr>
              <w:t>以合同签订时间为准</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须</w:t>
            </w:r>
            <w:r>
              <w:rPr>
                <w:rFonts w:hint="eastAsia" w:ascii="仿宋_GB2312" w:hAnsi="仿宋_GB2312" w:eastAsia="仿宋_GB2312" w:cs="仿宋_GB2312"/>
                <w:color w:val="auto"/>
                <w:sz w:val="28"/>
                <w:szCs w:val="28"/>
                <w:highlight w:val="none"/>
                <w:lang w:eastAsia="zh-CN"/>
              </w:rPr>
              <w:t>同时</w:t>
            </w:r>
            <w:r>
              <w:rPr>
                <w:rFonts w:hint="eastAsia" w:ascii="仿宋_GB2312" w:hAnsi="仿宋_GB2312" w:eastAsia="仿宋_GB2312" w:cs="仿宋_GB2312"/>
                <w:color w:val="auto"/>
                <w:sz w:val="28"/>
                <w:szCs w:val="28"/>
                <w:highlight w:val="none"/>
              </w:rPr>
              <w:t>提供中标通知书、合同复印件和合同期内任意1个月发票复印件</w:t>
            </w:r>
            <w:r>
              <w:rPr>
                <w:rFonts w:hint="eastAsia" w:ascii="仿宋_GB2312" w:hAnsi="仿宋_GB2312" w:eastAsia="仿宋_GB2312" w:cs="仿宋_GB2312"/>
                <w:color w:val="auto"/>
                <w:sz w:val="28"/>
                <w:szCs w:val="28"/>
                <w:highlight w:val="none"/>
                <w:lang w:eastAsia="zh-CN"/>
              </w:rPr>
              <w:t>并</w:t>
            </w:r>
            <w:r>
              <w:rPr>
                <w:rFonts w:hint="eastAsia" w:ascii="仿宋_GB2312" w:hAnsi="仿宋_GB2312" w:eastAsia="仿宋_GB2312" w:cs="仿宋_GB2312"/>
                <w:color w:val="auto"/>
                <w:sz w:val="28"/>
                <w:szCs w:val="28"/>
                <w:highlight w:val="none"/>
              </w:rPr>
              <w:t>加盖投标人公章。同</w:t>
            </w:r>
            <w:r>
              <w:rPr>
                <w:rFonts w:hint="eastAsia" w:ascii="仿宋_GB2312" w:hAnsi="仿宋_GB2312" w:eastAsia="仿宋_GB2312" w:cs="仿宋_GB2312"/>
                <w:color w:val="auto"/>
                <w:sz w:val="28"/>
                <w:szCs w:val="28"/>
                <w:highlight w:val="none"/>
                <w:lang w:eastAsia="zh-CN"/>
              </w:rPr>
              <w:t>一甲方的视为同一</w:t>
            </w:r>
            <w:r>
              <w:rPr>
                <w:rFonts w:hint="eastAsia" w:ascii="仿宋_GB2312" w:hAnsi="仿宋_GB2312" w:eastAsia="仿宋_GB2312" w:cs="仿宋_GB2312"/>
                <w:color w:val="auto"/>
                <w:sz w:val="28"/>
                <w:szCs w:val="28"/>
                <w:highlight w:val="none"/>
              </w:rPr>
              <w:t>业绩</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不重复得分</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5" w:hRule="atLeast"/>
          <w:jc w:val="center"/>
        </w:trPr>
        <w:tc>
          <w:tcPr>
            <w:tcW w:w="368" w:type="pct"/>
            <w:vAlign w:val="center"/>
          </w:tcPr>
          <w:p>
            <w:pPr>
              <w:keepNext w:val="0"/>
              <w:keepLines w:val="0"/>
              <w:pageBreakBefore w:val="0"/>
              <w:kinsoku/>
              <w:wordWrap/>
              <w:overflowPunct/>
              <w:topLinePunct w:val="0"/>
              <w:autoSpaceDE/>
              <w:autoSpaceDN/>
              <w:bidi w:val="0"/>
              <w:adjustRightInd/>
              <w:spacing w:beforeLines="10" w:afterLines="30" w:line="480" w:lineRule="exact"/>
              <w:jc w:val="center"/>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w:t>
            </w:r>
          </w:p>
        </w:tc>
        <w:tc>
          <w:tcPr>
            <w:tcW w:w="733" w:type="pct"/>
            <w:vAlign w:val="center"/>
          </w:tcPr>
          <w:p>
            <w:pPr>
              <w:keepNext w:val="0"/>
              <w:keepLines w:val="0"/>
              <w:pageBreakBefore w:val="0"/>
              <w:kinsoku/>
              <w:wordWrap/>
              <w:overflowPunct/>
              <w:topLinePunct w:val="0"/>
              <w:autoSpaceDE/>
              <w:autoSpaceDN/>
              <w:bidi w:val="0"/>
              <w:adjustRightInd/>
              <w:snapToGrid w:val="0"/>
              <w:spacing w:line="480" w:lineRule="exact"/>
              <w:jc w:val="center"/>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rPr>
              <w:t>项目人员配备</w:t>
            </w:r>
          </w:p>
        </w:tc>
        <w:tc>
          <w:tcPr>
            <w:tcW w:w="394" w:type="pct"/>
            <w:vAlign w:val="center"/>
          </w:tcPr>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6分</w:t>
            </w:r>
          </w:p>
        </w:tc>
        <w:tc>
          <w:tcPr>
            <w:tcW w:w="3503" w:type="pct"/>
            <w:vAlign w:val="center"/>
          </w:tcPr>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根据拟投入本项目的人员的情况进行评分：</w:t>
            </w:r>
          </w:p>
          <w:p>
            <w:pPr>
              <w:pStyle w:val="20"/>
              <w:numPr>
                <w:ilvl w:val="0"/>
                <w:numId w:val="5"/>
              </w:numPr>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具有高级营养师得2分；</w:t>
            </w:r>
          </w:p>
          <w:p>
            <w:pPr>
              <w:numPr>
                <w:ilvl w:val="0"/>
                <w:numId w:val="5"/>
              </w:numPr>
              <w:ind w:left="0" w:leftChars="0" w:firstLine="0" w:firstLineChars="0"/>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具有食品检验工得1分：</w:t>
            </w:r>
          </w:p>
          <w:p>
            <w:pPr>
              <w:pStyle w:val="20"/>
              <w:numPr>
                <w:ilvl w:val="0"/>
                <w:numId w:val="5"/>
              </w:numPr>
              <w:ind w:left="0" w:leftChars="0" w:firstLine="0" w:firstLineChars="0"/>
              <w:rPr>
                <w:rFonts w:hint="default"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具有食品检验师得1分；</w:t>
            </w:r>
          </w:p>
          <w:p>
            <w:pPr>
              <w:rPr>
                <w:rFonts w:hint="default"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4.具有食品高级安全员得2分。</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rPr>
              <w:t>注：</w:t>
            </w:r>
            <w:r>
              <w:rPr>
                <w:rFonts w:hint="eastAsia" w:ascii="仿宋_GB2312" w:hAnsi="仿宋_GB2312" w:eastAsia="仿宋_GB2312" w:cs="仿宋_GB2312"/>
                <w:color w:val="auto"/>
                <w:sz w:val="28"/>
                <w:szCs w:val="28"/>
                <w:highlight w:val="none"/>
                <w:lang w:eastAsia="zh-CN"/>
              </w:rPr>
              <w:t>同一人不同证可重复得分，</w:t>
            </w:r>
            <w:r>
              <w:rPr>
                <w:rFonts w:hint="eastAsia" w:ascii="仿宋_GB2312" w:hAnsi="仿宋_GB2312" w:eastAsia="仿宋_GB2312" w:cs="仿宋_GB2312"/>
                <w:color w:val="auto"/>
                <w:sz w:val="28"/>
                <w:szCs w:val="28"/>
                <w:highlight w:val="none"/>
              </w:rPr>
              <w:t>需提供相关证书及</w:t>
            </w:r>
            <w:r>
              <w:rPr>
                <w:rFonts w:hint="eastAsia" w:ascii="仿宋_GB2312" w:hAnsi="仿宋_GB2312" w:eastAsia="仿宋_GB2312" w:cs="仿宋_GB2312"/>
                <w:color w:val="auto"/>
                <w:sz w:val="28"/>
                <w:szCs w:val="28"/>
                <w:highlight w:val="none"/>
                <w:lang w:eastAsia="zh-CN"/>
              </w:rPr>
              <w:t>开标</w:t>
            </w:r>
            <w:r>
              <w:rPr>
                <w:rFonts w:hint="eastAsia" w:ascii="仿宋_GB2312" w:hAnsi="仿宋_GB2312" w:eastAsia="仿宋_GB2312" w:cs="仿宋_GB2312"/>
                <w:color w:val="auto"/>
                <w:sz w:val="28"/>
                <w:szCs w:val="28"/>
                <w:highlight w:val="none"/>
              </w:rPr>
              <w:t>前三个月内缴纳社保的证明材料复印件并加盖公章，未提供或资料不全不得分</w:t>
            </w:r>
            <w:r>
              <w:rPr>
                <w:rFonts w:hint="eastAsia" w:ascii="仿宋_GB2312" w:hAnsi="仿宋_GB2312" w:eastAsia="仿宋_GB2312" w:cs="仿宋_GB2312"/>
                <w:color w:val="auto"/>
                <w:sz w:val="28"/>
                <w:szCs w:val="28"/>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368" w:type="pct"/>
            <w:vAlign w:val="center"/>
          </w:tcPr>
          <w:p>
            <w:pPr>
              <w:keepNext w:val="0"/>
              <w:keepLines w:val="0"/>
              <w:pageBreakBefore w:val="0"/>
              <w:kinsoku/>
              <w:wordWrap/>
              <w:overflowPunct/>
              <w:topLinePunct w:val="0"/>
              <w:autoSpaceDE/>
              <w:autoSpaceDN/>
              <w:bidi w:val="0"/>
              <w:adjustRightInd/>
              <w:spacing w:beforeLines="10" w:afterLines="30" w:line="480" w:lineRule="exact"/>
              <w:jc w:val="center"/>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4</w:t>
            </w:r>
          </w:p>
        </w:tc>
        <w:tc>
          <w:tcPr>
            <w:tcW w:w="733" w:type="pct"/>
            <w:vAlign w:val="center"/>
          </w:tcPr>
          <w:p>
            <w:pPr>
              <w:keepNext w:val="0"/>
              <w:keepLines w:val="0"/>
              <w:pageBreakBefore w:val="0"/>
              <w:widowControl/>
              <w:kinsoku/>
              <w:wordWrap/>
              <w:overflowPunct/>
              <w:topLinePunct w:val="0"/>
              <w:autoSpaceDE/>
              <w:autoSpaceDN/>
              <w:bidi w:val="0"/>
              <w:adjustRightInd/>
              <w:spacing w:line="480" w:lineRule="exact"/>
              <w:jc w:val="center"/>
              <w:textAlignment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食品安全保障</w:t>
            </w:r>
          </w:p>
          <w:p>
            <w:pPr>
              <w:keepNext w:val="0"/>
              <w:keepLines w:val="0"/>
              <w:pageBreakBefore w:val="0"/>
              <w:kinsoku/>
              <w:wordWrap/>
              <w:overflowPunct/>
              <w:topLinePunct w:val="0"/>
              <w:autoSpaceDE/>
              <w:autoSpaceDN/>
              <w:bidi w:val="0"/>
              <w:adjustRightInd/>
              <w:snapToGrid w:val="0"/>
              <w:spacing w:line="480" w:lineRule="exact"/>
              <w:jc w:val="center"/>
              <w:rPr>
                <w:rFonts w:hint="eastAsia" w:ascii="仿宋_GB2312" w:hAnsi="仿宋_GB2312" w:eastAsia="仿宋_GB2312" w:cs="仿宋_GB2312"/>
                <w:color w:val="auto"/>
                <w:sz w:val="28"/>
                <w:szCs w:val="28"/>
                <w:highlight w:val="none"/>
                <w:lang w:val="zh-CN"/>
              </w:rPr>
            </w:pPr>
          </w:p>
        </w:tc>
        <w:tc>
          <w:tcPr>
            <w:tcW w:w="394" w:type="pct"/>
            <w:vAlign w:val="center"/>
          </w:tcPr>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分</w:t>
            </w:r>
          </w:p>
        </w:tc>
        <w:tc>
          <w:tcPr>
            <w:tcW w:w="3503" w:type="pct"/>
            <w:vAlign w:val="center"/>
          </w:tcPr>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strike w:val="0"/>
                <w:color w:val="auto"/>
                <w:sz w:val="28"/>
                <w:szCs w:val="28"/>
                <w:highlight w:val="none"/>
              </w:rPr>
            </w:pPr>
            <w:r>
              <w:rPr>
                <w:rFonts w:hint="eastAsia" w:ascii="仿宋_GB2312" w:hAnsi="仿宋_GB2312" w:eastAsia="仿宋_GB2312" w:cs="仿宋_GB2312"/>
                <w:strike w:val="0"/>
                <w:color w:val="auto"/>
                <w:sz w:val="28"/>
                <w:szCs w:val="28"/>
                <w:highlight w:val="none"/>
              </w:rPr>
              <w:t>投标人需承诺，如在本项目中标，需</w:t>
            </w:r>
            <w:r>
              <w:rPr>
                <w:rFonts w:hint="eastAsia" w:ascii="仿宋_GB2312" w:hAnsi="仿宋_GB2312" w:eastAsia="仿宋_GB2312" w:cs="仿宋_GB2312"/>
                <w:strike w:val="0"/>
                <w:color w:val="auto"/>
                <w:sz w:val="28"/>
                <w:szCs w:val="28"/>
                <w:highlight w:val="none"/>
                <w:lang w:eastAsia="zh-CN"/>
              </w:rPr>
              <w:t>为本项目</w:t>
            </w:r>
            <w:r>
              <w:rPr>
                <w:rFonts w:hint="eastAsia" w:ascii="仿宋_GB2312" w:hAnsi="仿宋_GB2312" w:eastAsia="仿宋_GB2312" w:cs="仿宋_GB2312"/>
                <w:strike w:val="0"/>
                <w:color w:val="auto"/>
                <w:sz w:val="28"/>
                <w:szCs w:val="28"/>
                <w:highlight w:val="none"/>
              </w:rPr>
              <w:t>购买的食品安全责任保险或公众责任保险：</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strike w:val="0"/>
                <w:color w:val="auto"/>
                <w:sz w:val="28"/>
                <w:szCs w:val="28"/>
                <w:highlight w:val="none"/>
              </w:rPr>
            </w:pPr>
            <w:r>
              <w:rPr>
                <w:rFonts w:hint="eastAsia" w:ascii="仿宋_GB2312" w:hAnsi="仿宋_GB2312" w:eastAsia="仿宋_GB2312" w:cs="仿宋_GB2312"/>
                <w:strike w:val="0"/>
                <w:color w:val="auto"/>
                <w:sz w:val="28"/>
                <w:szCs w:val="28"/>
                <w:highlight w:val="none"/>
              </w:rPr>
              <w:t>①保额≥500万，得</w:t>
            </w:r>
            <w:r>
              <w:rPr>
                <w:rFonts w:hint="eastAsia" w:ascii="仿宋_GB2312" w:hAnsi="仿宋_GB2312" w:eastAsia="仿宋_GB2312" w:cs="仿宋_GB2312"/>
                <w:strike w:val="0"/>
                <w:color w:val="auto"/>
                <w:sz w:val="28"/>
                <w:szCs w:val="28"/>
                <w:highlight w:val="none"/>
                <w:lang w:val="en-US" w:eastAsia="zh-CN"/>
              </w:rPr>
              <w:t>3</w:t>
            </w:r>
            <w:r>
              <w:rPr>
                <w:rFonts w:hint="eastAsia" w:ascii="仿宋_GB2312" w:hAnsi="仿宋_GB2312" w:eastAsia="仿宋_GB2312" w:cs="仿宋_GB2312"/>
                <w:strike w:val="0"/>
                <w:color w:val="auto"/>
                <w:sz w:val="28"/>
                <w:szCs w:val="28"/>
                <w:highlight w:val="none"/>
              </w:rPr>
              <w:t>分；</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strike w:val="0"/>
                <w:color w:val="auto"/>
                <w:sz w:val="28"/>
                <w:szCs w:val="28"/>
                <w:highlight w:val="none"/>
              </w:rPr>
            </w:pPr>
            <w:r>
              <w:rPr>
                <w:rFonts w:hint="eastAsia" w:ascii="仿宋_GB2312" w:hAnsi="仿宋_GB2312" w:eastAsia="仿宋_GB2312" w:cs="仿宋_GB2312"/>
                <w:strike w:val="0"/>
                <w:color w:val="auto"/>
                <w:sz w:val="28"/>
                <w:szCs w:val="28"/>
                <w:highlight w:val="none"/>
              </w:rPr>
              <w:t>②500万元&gt;保额≥</w:t>
            </w:r>
            <w:r>
              <w:rPr>
                <w:rFonts w:hint="eastAsia" w:ascii="仿宋_GB2312" w:hAnsi="仿宋_GB2312" w:eastAsia="仿宋_GB2312" w:cs="仿宋_GB2312"/>
                <w:strike w:val="0"/>
                <w:color w:val="auto"/>
                <w:sz w:val="28"/>
                <w:szCs w:val="28"/>
                <w:highlight w:val="none"/>
                <w:lang w:val="en-US" w:eastAsia="zh-CN"/>
              </w:rPr>
              <w:t>200</w:t>
            </w:r>
            <w:r>
              <w:rPr>
                <w:rFonts w:hint="eastAsia" w:ascii="仿宋_GB2312" w:hAnsi="仿宋_GB2312" w:eastAsia="仿宋_GB2312" w:cs="仿宋_GB2312"/>
                <w:strike w:val="0"/>
                <w:color w:val="auto"/>
                <w:sz w:val="28"/>
                <w:szCs w:val="28"/>
                <w:highlight w:val="none"/>
              </w:rPr>
              <w:t>万元，得</w:t>
            </w:r>
            <w:r>
              <w:rPr>
                <w:rFonts w:hint="eastAsia" w:ascii="仿宋_GB2312" w:hAnsi="仿宋_GB2312" w:eastAsia="仿宋_GB2312" w:cs="仿宋_GB2312"/>
                <w:strike w:val="0"/>
                <w:color w:val="auto"/>
                <w:sz w:val="28"/>
                <w:szCs w:val="28"/>
                <w:highlight w:val="none"/>
                <w:lang w:val="en-US" w:eastAsia="zh-CN"/>
              </w:rPr>
              <w:t>2</w:t>
            </w:r>
            <w:r>
              <w:rPr>
                <w:rFonts w:hint="eastAsia" w:ascii="仿宋_GB2312" w:hAnsi="仿宋_GB2312" w:eastAsia="仿宋_GB2312" w:cs="仿宋_GB2312"/>
                <w:strike w:val="0"/>
                <w:color w:val="auto"/>
                <w:sz w:val="28"/>
                <w:szCs w:val="28"/>
                <w:highlight w:val="none"/>
              </w:rPr>
              <w:t>分；</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strike w:val="0"/>
                <w:color w:val="auto"/>
                <w:sz w:val="28"/>
                <w:szCs w:val="28"/>
                <w:highlight w:val="none"/>
              </w:rPr>
            </w:pPr>
            <w:r>
              <w:rPr>
                <w:rFonts w:hint="eastAsia" w:ascii="仿宋_GB2312" w:hAnsi="仿宋_GB2312" w:eastAsia="仿宋_GB2312" w:cs="仿宋_GB2312"/>
                <w:strike w:val="0"/>
                <w:color w:val="auto"/>
                <w:sz w:val="28"/>
                <w:szCs w:val="28"/>
                <w:highlight w:val="none"/>
              </w:rPr>
              <w:t>③</w:t>
            </w:r>
            <w:r>
              <w:rPr>
                <w:rFonts w:hint="eastAsia" w:ascii="仿宋_GB2312" w:hAnsi="仿宋_GB2312" w:eastAsia="仿宋_GB2312" w:cs="仿宋_GB2312"/>
                <w:strike w:val="0"/>
                <w:color w:val="auto"/>
                <w:sz w:val="28"/>
                <w:szCs w:val="28"/>
                <w:highlight w:val="none"/>
                <w:lang w:val="en-US" w:eastAsia="zh-CN"/>
              </w:rPr>
              <w:t>100</w:t>
            </w:r>
            <w:r>
              <w:rPr>
                <w:rFonts w:hint="eastAsia" w:ascii="仿宋_GB2312" w:hAnsi="仿宋_GB2312" w:eastAsia="仿宋_GB2312" w:cs="仿宋_GB2312"/>
                <w:strike w:val="0"/>
                <w:color w:val="auto"/>
                <w:sz w:val="28"/>
                <w:szCs w:val="28"/>
                <w:highlight w:val="none"/>
              </w:rPr>
              <w:t>万元&gt;保额≥</w:t>
            </w:r>
            <w:r>
              <w:rPr>
                <w:rFonts w:hint="eastAsia" w:ascii="仿宋_GB2312" w:hAnsi="仿宋_GB2312" w:eastAsia="仿宋_GB2312" w:cs="仿宋_GB2312"/>
                <w:strike w:val="0"/>
                <w:color w:val="auto"/>
                <w:sz w:val="28"/>
                <w:szCs w:val="28"/>
                <w:highlight w:val="none"/>
                <w:lang w:eastAsia="zh-CN"/>
              </w:rPr>
              <w:t>2</w:t>
            </w:r>
            <w:r>
              <w:rPr>
                <w:rFonts w:hint="eastAsia" w:ascii="仿宋_GB2312" w:hAnsi="仿宋_GB2312" w:eastAsia="仿宋_GB2312" w:cs="仿宋_GB2312"/>
                <w:strike w:val="0"/>
                <w:color w:val="auto"/>
                <w:sz w:val="28"/>
                <w:szCs w:val="28"/>
                <w:highlight w:val="none"/>
                <w:lang w:val="en-US" w:eastAsia="zh-CN"/>
              </w:rPr>
              <w:t>00</w:t>
            </w:r>
            <w:r>
              <w:rPr>
                <w:rFonts w:hint="eastAsia" w:ascii="仿宋_GB2312" w:hAnsi="仿宋_GB2312" w:eastAsia="仿宋_GB2312" w:cs="仿宋_GB2312"/>
                <w:strike w:val="0"/>
                <w:color w:val="auto"/>
                <w:sz w:val="28"/>
                <w:szCs w:val="28"/>
                <w:highlight w:val="none"/>
              </w:rPr>
              <w:t>万元，得</w:t>
            </w:r>
            <w:r>
              <w:rPr>
                <w:rFonts w:hint="eastAsia" w:ascii="仿宋_GB2312" w:hAnsi="仿宋_GB2312" w:eastAsia="仿宋_GB2312" w:cs="仿宋_GB2312"/>
                <w:strike w:val="0"/>
                <w:color w:val="auto"/>
                <w:sz w:val="28"/>
                <w:szCs w:val="28"/>
                <w:highlight w:val="none"/>
                <w:lang w:eastAsia="zh-CN"/>
              </w:rPr>
              <w:t>1</w:t>
            </w:r>
            <w:r>
              <w:rPr>
                <w:rFonts w:hint="eastAsia" w:ascii="仿宋_GB2312" w:hAnsi="仿宋_GB2312" w:eastAsia="仿宋_GB2312" w:cs="仿宋_GB2312"/>
                <w:strike w:val="0"/>
                <w:color w:val="auto"/>
                <w:sz w:val="28"/>
                <w:szCs w:val="28"/>
                <w:highlight w:val="none"/>
              </w:rPr>
              <w:t>分；</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strike w:val="0"/>
                <w:color w:val="auto"/>
                <w:sz w:val="28"/>
                <w:szCs w:val="28"/>
                <w:highlight w:val="none"/>
              </w:rPr>
            </w:pPr>
            <w:r>
              <w:rPr>
                <w:rFonts w:hint="eastAsia" w:ascii="仿宋_GB2312" w:hAnsi="仿宋_GB2312" w:eastAsia="仿宋_GB2312" w:cs="仿宋_GB2312"/>
                <w:strike w:val="0"/>
                <w:color w:val="auto"/>
                <w:sz w:val="28"/>
                <w:szCs w:val="28"/>
                <w:highlight w:val="none"/>
              </w:rPr>
              <w:t>未提供或其它不得分。</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strike/>
                <w:color w:val="auto"/>
                <w:sz w:val="28"/>
                <w:szCs w:val="28"/>
                <w:highlight w:val="none"/>
              </w:rPr>
            </w:pPr>
            <w:r>
              <w:rPr>
                <w:rFonts w:hint="eastAsia" w:ascii="仿宋_GB2312" w:hAnsi="仿宋_GB2312" w:eastAsia="仿宋_GB2312" w:cs="仿宋_GB2312"/>
                <w:strike w:val="0"/>
                <w:color w:val="auto"/>
                <w:sz w:val="28"/>
                <w:szCs w:val="28"/>
                <w:highlight w:val="none"/>
                <w:lang w:eastAsia="zh-CN"/>
              </w:rPr>
              <w:t>注：</w:t>
            </w:r>
            <w:r>
              <w:rPr>
                <w:rFonts w:hint="eastAsia" w:ascii="仿宋_GB2312" w:hAnsi="仿宋_GB2312" w:eastAsia="仿宋_GB2312" w:cs="仿宋_GB2312"/>
                <w:strike w:val="0"/>
                <w:color w:val="auto"/>
                <w:sz w:val="28"/>
                <w:szCs w:val="28"/>
                <w:highlight w:val="none"/>
              </w:rPr>
              <w:t>须提供购买承诺函并加盖公章，未提供证明材料不得分，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368" w:type="pct"/>
            <w:vAlign w:val="center"/>
          </w:tcPr>
          <w:p>
            <w:pPr>
              <w:keepNext w:val="0"/>
              <w:keepLines w:val="0"/>
              <w:pageBreakBefore w:val="0"/>
              <w:kinsoku/>
              <w:wordWrap/>
              <w:overflowPunct/>
              <w:topLinePunct w:val="0"/>
              <w:autoSpaceDE/>
              <w:autoSpaceDN/>
              <w:bidi w:val="0"/>
              <w:adjustRightInd/>
              <w:spacing w:beforeLines="10" w:afterLines="30" w:line="480" w:lineRule="exact"/>
              <w:jc w:val="center"/>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5</w:t>
            </w:r>
          </w:p>
        </w:tc>
        <w:tc>
          <w:tcPr>
            <w:tcW w:w="733" w:type="pct"/>
            <w:vAlign w:val="center"/>
          </w:tcPr>
          <w:p>
            <w:pPr>
              <w:keepNext w:val="0"/>
              <w:keepLines w:val="0"/>
              <w:pageBreakBefore w:val="0"/>
              <w:kinsoku/>
              <w:wordWrap/>
              <w:overflowPunct/>
              <w:topLinePunct w:val="0"/>
              <w:autoSpaceDE/>
              <w:autoSpaceDN/>
              <w:bidi w:val="0"/>
              <w:adjustRightInd/>
              <w:snapToGrid w:val="0"/>
              <w:spacing w:line="480" w:lineRule="exact"/>
              <w:jc w:val="center"/>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kern w:val="2"/>
                <w:sz w:val="28"/>
                <w:szCs w:val="28"/>
                <w:highlight w:val="none"/>
                <w:lang w:val="en-US" w:eastAsia="zh-CN" w:bidi="ar-SA"/>
              </w:rPr>
              <w:t>服务便利性</w:t>
            </w:r>
          </w:p>
        </w:tc>
        <w:tc>
          <w:tcPr>
            <w:tcW w:w="394" w:type="pct"/>
            <w:vAlign w:val="center"/>
          </w:tcPr>
          <w:p>
            <w:pPr>
              <w:keepNext w:val="0"/>
              <w:keepLines w:val="0"/>
              <w:pageBreakBefore w:val="0"/>
              <w:kinsoku/>
              <w:wordWrap/>
              <w:overflowPunct/>
              <w:topLinePunct w:val="0"/>
              <w:autoSpaceDE/>
              <w:autoSpaceDN/>
              <w:bidi w:val="0"/>
              <w:adjustRightInd/>
              <w:spacing w:line="480" w:lineRule="exact"/>
              <w:jc w:val="center"/>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5分</w:t>
            </w:r>
          </w:p>
        </w:tc>
        <w:tc>
          <w:tcPr>
            <w:tcW w:w="3503" w:type="pct"/>
            <w:vAlign w:val="center"/>
          </w:tcPr>
          <w:p>
            <w:pPr>
              <w:pStyle w:val="2"/>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1、投标人承诺在接到采购人</w:t>
            </w:r>
            <w:r>
              <w:rPr>
                <w:rFonts w:hint="eastAsia" w:ascii="仿宋_GB2312" w:hAnsi="仿宋_GB2312" w:eastAsia="仿宋_GB2312" w:cs="仿宋_GB2312"/>
                <w:color w:val="auto"/>
                <w:sz w:val="28"/>
                <w:szCs w:val="28"/>
                <w:highlight w:val="none"/>
                <w:lang w:eastAsia="zh-CN"/>
              </w:rPr>
              <w:t>配送</w:t>
            </w:r>
            <w:r>
              <w:rPr>
                <w:rFonts w:hint="eastAsia" w:ascii="仿宋_GB2312" w:hAnsi="仿宋_GB2312" w:eastAsia="仿宋_GB2312" w:cs="仿宋_GB2312"/>
                <w:color w:val="auto"/>
                <w:sz w:val="28"/>
                <w:szCs w:val="28"/>
                <w:highlight w:val="none"/>
              </w:rPr>
              <w:t>通知后</w:t>
            </w:r>
            <w:r>
              <w:rPr>
                <w:rFonts w:hint="eastAsia" w:ascii="仿宋_GB2312" w:hAnsi="仿宋_GB2312" w:eastAsia="仿宋_GB2312" w:cs="仿宋_GB2312"/>
                <w:color w:val="auto"/>
                <w:sz w:val="28"/>
                <w:szCs w:val="28"/>
                <w:highlight w:val="none"/>
                <w:lang w:val="en-US" w:eastAsia="zh-CN"/>
              </w:rPr>
              <w:t>0.5</w:t>
            </w:r>
            <w:r>
              <w:rPr>
                <w:rFonts w:hint="eastAsia" w:ascii="仿宋_GB2312" w:hAnsi="仿宋_GB2312" w:eastAsia="仿宋_GB2312" w:cs="仿宋_GB2312"/>
                <w:color w:val="auto"/>
                <w:sz w:val="28"/>
                <w:szCs w:val="28"/>
                <w:highlight w:val="none"/>
              </w:rPr>
              <w:t>小时内到</w:t>
            </w:r>
            <w:r>
              <w:rPr>
                <w:rFonts w:hint="eastAsia" w:ascii="仿宋_GB2312" w:hAnsi="仿宋_GB2312" w:eastAsia="仿宋_GB2312" w:cs="仿宋_GB2312"/>
                <w:color w:val="auto"/>
                <w:sz w:val="28"/>
                <w:szCs w:val="28"/>
                <w:highlight w:val="none"/>
                <w:lang w:eastAsia="zh-CN"/>
              </w:rPr>
              <w:t>配送到</w:t>
            </w:r>
            <w:r>
              <w:rPr>
                <w:rFonts w:hint="eastAsia" w:ascii="仿宋_GB2312" w:hAnsi="仿宋_GB2312" w:eastAsia="仿宋_GB2312" w:cs="仿宋_GB2312"/>
                <w:color w:val="auto"/>
                <w:sz w:val="28"/>
                <w:szCs w:val="28"/>
                <w:highlight w:val="none"/>
              </w:rPr>
              <w:t>采购人指定地点，得</w:t>
            </w:r>
            <w:r>
              <w:rPr>
                <w:rFonts w:hint="eastAsia" w:ascii="仿宋_GB2312" w:hAnsi="仿宋_GB2312" w:eastAsia="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rPr>
              <w:t>分；</w:t>
            </w:r>
          </w:p>
          <w:p>
            <w:pPr>
              <w:pStyle w:val="2"/>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2、投标人承诺在接到采购人</w:t>
            </w:r>
            <w:r>
              <w:rPr>
                <w:rFonts w:hint="eastAsia" w:ascii="仿宋_GB2312" w:hAnsi="仿宋_GB2312" w:eastAsia="仿宋_GB2312" w:cs="仿宋_GB2312"/>
                <w:color w:val="auto"/>
                <w:sz w:val="28"/>
                <w:szCs w:val="28"/>
                <w:highlight w:val="none"/>
                <w:lang w:eastAsia="zh-CN"/>
              </w:rPr>
              <w:t>配送</w:t>
            </w:r>
            <w:r>
              <w:rPr>
                <w:rFonts w:hint="eastAsia" w:ascii="仿宋_GB2312" w:hAnsi="仿宋_GB2312" w:eastAsia="仿宋_GB2312" w:cs="仿宋_GB2312"/>
                <w:color w:val="auto"/>
                <w:sz w:val="28"/>
                <w:szCs w:val="28"/>
                <w:highlight w:val="none"/>
              </w:rPr>
              <w:t>通知后</w:t>
            </w: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小时内</w:t>
            </w:r>
            <w:r>
              <w:rPr>
                <w:rFonts w:hint="eastAsia" w:ascii="仿宋_GB2312" w:hAnsi="仿宋_GB2312" w:eastAsia="仿宋_GB2312" w:cs="仿宋_GB2312"/>
                <w:color w:val="auto"/>
                <w:sz w:val="28"/>
                <w:szCs w:val="28"/>
                <w:highlight w:val="none"/>
                <w:lang w:eastAsia="zh-CN"/>
              </w:rPr>
              <w:t>配送</w:t>
            </w:r>
            <w:r>
              <w:rPr>
                <w:rFonts w:hint="eastAsia" w:ascii="仿宋_GB2312" w:hAnsi="仿宋_GB2312" w:eastAsia="仿宋_GB2312" w:cs="仿宋_GB2312"/>
                <w:color w:val="auto"/>
                <w:sz w:val="28"/>
                <w:szCs w:val="28"/>
                <w:highlight w:val="none"/>
              </w:rPr>
              <w:t>到采购人指定地点，得3分；</w:t>
            </w:r>
          </w:p>
          <w:p>
            <w:pPr>
              <w:pStyle w:val="2"/>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3、投标人承诺在接到采购人</w:t>
            </w:r>
            <w:r>
              <w:rPr>
                <w:rFonts w:hint="eastAsia" w:ascii="仿宋_GB2312" w:hAnsi="仿宋_GB2312" w:eastAsia="仿宋_GB2312" w:cs="仿宋_GB2312"/>
                <w:color w:val="auto"/>
                <w:sz w:val="28"/>
                <w:szCs w:val="28"/>
                <w:highlight w:val="none"/>
                <w:lang w:eastAsia="zh-CN"/>
              </w:rPr>
              <w:t>配送</w:t>
            </w:r>
            <w:r>
              <w:rPr>
                <w:rFonts w:hint="eastAsia" w:ascii="仿宋_GB2312" w:hAnsi="仿宋_GB2312" w:eastAsia="仿宋_GB2312" w:cs="仿宋_GB2312"/>
                <w:color w:val="auto"/>
                <w:sz w:val="28"/>
                <w:szCs w:val="28"/>
                <w:highlight w:val="none"/>
              </w:rPr>
              <w:t>通知后</w:t>
            </w:r>
            <w:r>
              <w:rPr>
                <w:rFonts w:hint="eastAsia" w:ascii="仿宋_GB2312" w:hAnsi="仿宋_GB2312" w:eastAsia="仿宋_GB2312" w:cs="仿宋_GB2312"/>
                <w:color w:val="auto"/>
                <w:sz w:val="28"/>
                <w:szCs w:val="28"/>
                <w:highlight w:val="none"/>
                <w:lang w:val="en-US" w:eastAsia="zh-CN"/>
              </w:rPr>
              <w:t>1.5</w:t>
            </w:r>
            <w:r>
              <w:rPr>
                <w:rFonts w:hint="eastAsia" w:ascii="仿宋_GB2312" w:hAnsi="仿宋_GB2312" w:eastAsia="仿宋_GB2312" w:cs="仿宋_GB2312"/>
                <w:color w:val="auto"/>
                <w:sz w:val="28"/>
                <w:szCs w:val="28"/>
                <w:highlight w:val="none"/>
              </w:rPr>
              <w:t>小时内（含）</w:t>
            </w:r>
            <w:r>
              <w:rPr>
                <w:rFonts w:hint="eastAsia" w:ascii="仿宋_GB2312" w:hAnsi="仿宋_GB2312" w:eastAsia="仿宋_GB2312" w:cs="仿宋_GB2312"/>
                <w:color w:val="auto"/>
                <w:sz w:val="28"/>
                <w:szCs w:val="28"/>
                <w:highlight w:val="none"/>
                <w:lang w:eastAsia="zh-CN"/>
              </w:rPr>
              <w:t>配送</w:t>
            </w:r>
            <w:r>
              <w:rPr>
                <w:rFonts w:hint="eastAsia" w:ascii="仿宋_GB2312" w:hAnsi="仿宋_GB2312" w:eastAsia="仿宋_GB2312" w:cs="仿宋_GB2312"/>
                <w:color w:val="auto"/>
                <w:sz w:val="28"/>
                <w:szCs w:val="28"/>
                <w:highlight w:val="none"/>
              </w:rPr>
              <w:t>到采购人指定地点，得1分；</w:t>
            </w:r>
          </w:p>
          <w:p>
            <w:pPr>
              <w:pStyle w:val="2"/>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其他情况不得分。</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strike w:val="0"/>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注：</w:t>
            </w:r>
            <w:r>
              <w:rPr>
                <w:rFonts w:hint="eastAsia" w:ascii="仿宋_GB2312" w:hAnsi="仿宋_GB2312" w:eastAsia="仿宋_GB2312" w:cs="仿宋_GB2312"/>
                <w:color w:val="auto"/>
                <w:sz w:val="28"/>
                <w:szCs w:val="28"/>
                <w:highlight w:val="none"/>
              </w:rPr>
              <w:t>投标人需提供单独服务承诺书，并加盖投标人公章，未提供单独服务承诺书，本项不得分。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368" w:type="pct"/>
            <w:vAlign w:val="center"/>
          </w:tcPr>
          <w:p>
            <w:pPr>
              <w:keepNext w:val="0"/>
              <w:keepLines w:val="0"/>
              <w:pageBreakBefore w:val="0"/>
              <w:kinsoku/>
              <w:wordWrap/>
              <w:overflowPunct/>
              <w:topLinePunct w:val="0"/>
              <w:autoSpaceDE/>
              <w:autoSpaceDN/>
              <w:bidi w:val="0"/>
              <w:adjustRightInd/>
              <w:spacing w:beforeLines="10" w:afterLines="30" w:line="480" w:lineRule="exact"/>
              <w:jc w:val="center"/>
              <w:rPr>
                <w:rFonts w:hint="eastAsia" w:ascii="仿宋_GB2312" w:hAnsi="仿宋_GB2312" w:eastAsia="仿宋_GB2312" w:cs="仿宋_GB2312"/>
                <w:color w:val="auto"/>
                <w:sz w:val="28"/>
                <w:szCs w:val="28"/>
                <w:highlight w:val="none"/>
                <w:lang w:val="en-US" w:eastAsia="zh-CN"/>
              </w:rPr>
            </w:pPr>
          </w:p>
        </w:tc>
        <w:tc>
          <w:tcPr>
            <w:tcW w:w="733" w:type="pct"/>
            <w:vAlign w:val="center"/>
          </w:tcPr>
          <w:p>
            <w:pPr>
              <w:keepNext w:val="0"/>
              <w:keepLines w:val="0"/>
              <w:pageBreakBefore w:val="0"/>
              <w:kinsoku/>
              <w:wordWrap/>
              <w:overflowPunct/>
              <w:topLinePunct w:val="0"/>
              <w:autoSpaceDE/>
              <w:autoSpaceDN/>
              <w:bidi w:val="0"/>
              <w:adjustRightInd/>
              <w:snapToGrid w:val="0"/>
              <w:spacing w:line="480" w:lineRule="exact"/>
              <w:jc w:val="center"/>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rPr>
              <w:t>食品安全监控能力</w:t>
            </w:r>
          </w:p>
        </w:tc>
        <w:tc>
          <w:tcPr>
            <w:tcW w:w="394" w:type="pct"/>
            <w:vAlign w:val="center"/>
          </w:tcPr>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w:t>
            </w:r>
          </w:p>
        </w:tc>
        <w:tc>
          <w:tcPr>
            <w:tcW w:w="3503" w:type="pct"/>
            <w:vAlign w:val="center"/>
          </w:tcPr>
          <w:p>
            <w:pPr>
              <w:pStyle w:val="2"/>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根据投标人具有以下与食品检测相关的仪器设备进行评分：</w:t>
            </w:r>
          </w:p>
          <w:p>
            <w:pPr>
              <w:pStyle w:val="2"/>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①药残留检测仪、②肉类综合检测仪</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每提供一项得</w:t>
            </w:r>
            <w:r>
              <w:rPr>
                <w:rFonts w:hint="eastAsia" w:ascii="仿宋_GB2312" w:hAnsi="仿宋_GB2312" w:eastAsia="仿宋_GB2312" w:cs="仿宋_GB2312"/>
                <w:color w:val="auto"/>
                <w:sz w:val="28"/>
                <w:szCs w:val="28"/>
                <w:highlight w:val="none"/>
                <w:lang w:val="en-US" w:eastAsia="zh-CN"/>
              </w:rPr>
              <w:t>1.5</w:t>
            </w:r>
            <w:r>
              <w:rPr>
                <w:rFonts w:hint="eastAsia" w:ascii="仿宋_GB2312" w:hAnsi="仿宋_GB2312" w:eastAsia="仿宋_GB2312" w:cs="仿宋_GB2312"/>
                <w:color w:val="auto"/>
                <w:sz w:val="28"/>
                <w:szCs w:val="28"/>
                <w:highlight w:val="none"/>
              </w:rPr>
              <w:t>分，最高得</w:t>
            </w: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分。</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lang w:eastAsia="zh-CN"/>
              </w:rPr>
              <w:t>注：自有设备</w:t>
            </w:r>
            <w:r>
              <w:rPr>
                <w:rFonts w:hint="eastAsia" w:ascii="仿宋_GB2312" w:hAnsi="仿宋_GB2312" w:eastAsia="仿宋_GB2312" w:cs="仿宋_GB2312"/>
                <w:color w:val="auto"/>
                <w:sz w:val="28"/>
                <w:szCs w:val="28"/>
                <w:highlight w:val="none"/>
              </w:rPr>
              <w:t>需提供相应设备</w:t>
            </w:r>
            <w:r>
              <w:rPr>
                <w:rFonts w:hint="eastAsia" w:ascii="仿宋_GB2312" w:hAnsi="仿宋_GB2312" w:eastAsia="仿宋_GB2312" w:cs="仿宋_GB2312"/>
                <w:color w:val="auto"/>
                <w:sz w:val="28"/>
                <w:szCs w:val="28"/>
                <w:highlight w:val="none"/>
                <w:lang w:eastAsia="zh-CN"/>
              </w:rPr>
              <w:t>清晰照片</w:t>
            </w:r>
            <w:r>
              <w:rPr>
                <w:rFonts w:hint="eastAsia" w:ascii="仿宋_GB2312" w:hAnsi="仿宋_GB2312" w:eastAsia="仿宋_GB2312" w:cs="仿宋_GB2312"/>
                <w:color w:val="auto"/>
                <w:sz w:val="28"/>
                <w:szCs w:val="28"/>
                <w:highlight w:val="none"/>
              </w:rPr>
              <w:t>及发票复印件（以投标人名义购买）；租赁设备提供租赁合同以及相应设备</w:t>
            </w:r>
            <w:r>
              <w:rPr>
                <w:rFonts w:hint="eastAsia" w:ascii="仿宋_GB2312" w:hAnsi="仿宋_GB2312" w:eastAsia="仿宋_GB2312" w:cs="仿宋_GB2312"/>
                <w:color w:val="auto"/>
                <w:sz w:val="28"/>
                <w:szCs w:val="28"/>
                <w:highlight w:val="none"/>
                <w:lang w:eastAsia="zh-CN"/>
              </w:rPr>
              <w:t>清晰照片。</w:t>
            </w:r>
            <w:r>
              <w:rPr>
                <w:rFonts w:hint="eastAsia" w:ascii="仿宋_GB2312" w:hAnsi="仿宋_GB2312" w:eastAsia="仿宋_GB2312" w:cs="仿宋_GB2312"/>
                <w:color w:val="auto"/>
                <w:sz w:val="28"/>
                <w:szCs w:val="28"/>
                <w:highlight w:val="none"/>
              </w:rPr>
              <w:t xml:space="preserve">未提供的不得分。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5" w:hRule="atLeast"/>
          <w:jc w:val="center"/>
        </w:trPr>
        <w:tc>
          <w:tcPr>
            <w:tcW w:w="368" w:type="pct"/>
            <w:vAlign w:val="center"/>
          </w:tcPr>
          <w:p>
            <w:pPr>
              <w:keepNext w:val="0"/>
              <w:keepLines w:val="0"/>
              <w:pageBreakBefore w:val="0"/>
              <w:kinsoku/>
              <w:wordWrap/>
              <w:overflowPunct/>
              <w:topLinePunct w:val="0"/>
              <w:autoSpaceDE/>
              <w:autoSpaceDN/>
              <w:bidi w:val="0"/>
              <w:adjustRightInd/>
              <w:spacing w:beforeLines="10" w:afterLines="30" w:line="480" w:lineRule="exact"/>
              <w:jc w:val="center"/>
              <w:rPr>
                <w:rFonts w:hint="eastAsia" w:ascii="仿宋_GB2312" w:hAnsi="仿宋_GB2312" w:eastAsia="仿宋_GB2312" w:cs="仿宋_GB2312"/>
                <w:color w:val="auto"/>
                <w:sz w:val="28"/>
                <w:szCs w:val="28"/>
                <w:highlight w:val="none"/>
                <w:lang w:val="en-US" w:eastAsia="zh-CN"/>
              </w:rPr>
            </w:pPr>
          </w:p>
        </w:tc>
        <w:tc>
          <w:tcPr>
            <w:tcW w:w="733" w:type="pct"/>
            <w:vAlign w:val="center"/>
          </w:tcPr>
          <w:p>
            <w:pPr>
              <w:keepNext w:val="0"/>
              <w:keepLines w:val="0"/>
              <w:pageBreakBefore w:val="0"/>
              <w:widowControl/>
              <w:kinsoku/>
              <w:wordWrap/>
              <w:overflowPunct/>
              <w:topLinePunct w:val="0"/>
              <w:autoSpaceDE/>
              <w:autoSpaceDN/>
              <w:bidi w:val="0"/>
              <w:adjustRightInd/>
              <w:spacing w:line="480" w:lineRule="exact"/>
              <w:jc w:val="center"/>
              <w:textAlignment w:val="center"/>
              <w:rPr>
                <w:rFonts w:hint="eastAsia" w:ascii="仿宋_GB2312" w:hAnsi="仿宋_GB2312" w:eastAsia="仿宋_GB2312" w:cs="仿宋_GB2312"/>
                <w:color w:val="auto"/>
                <w:kern w:val="0"/>
                <w:sz w:val="28"/>
                <w:szCs w:val="28"/>
                <w:highlight w:val="none"/>
                <w:lang w:val="en-US" w:eastAsia="zh-CN"/>
              </w:rPr>
            </w:pPr>
            <w:r>
              <w:rPr>
                <w:rFonts w:hint="eastAsia" w:ascii="仿宋_GB2312" w:hAnsi="仿宋_GB2312" w:eastAsia="仿宋_GB2312" w:cs="仿宋_GB2312"/>
                <w:color w:val="auto"/>
                <w:kern w:val="0"/>
                <w:sz w:val="28"/>
                <w:szCs w:val="28"/>
                <w:highlight w:val="none"/>
              </w:rPr>
              <w:t>拟投入配送车辆情况</w:t>
            </w:r>
          </w:p>
        </w:tc>
        <w:tc>
          <w:tcPr>
            <w:tcW w:w="394" w:type="pct"/>
            <w:vAlign w:val="center"/>
          </w:tcPr>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6</w:t>
            </w:r>
          </w:p>
        </w:tc>
        <w:tc>
          <w:tcPr>
            <w:tcW w:w="3503" w:type="pct"/>
            <w:vAlign w:val="center"/>
          </w:tcPr>
          <w:p>
            <w:pPr>
              <w:pStyle w:val="2"/>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根据投标人拟投入本项目的配送车辆</w:t>
            </w:r>
            <w:r>
              <w:rPr>
                <w:rFonts w:hint="eastAsia" w:ascii="仿宋_GB2312" w:hAnsi="仿宋_GB2312" w:eastAsia="仿宋_GB2312" w:cs="仿宋_GB2312"/>
                <w:color w:val="auto"/>
                <w:sz w:val="28"/>
                <w:szCs w:val="28"/>
                <w:highlight w:val="none"/>
                <w:lang w:eastAsia="zh-CN"/>
              </w:rPr>
              <w:t>情况</w:t>
            </w:r>
            <w:r>
              <w:rPr>
                <w:rFonts w:hint="eastAsia" w:ascii="仿宋_GB2312" w:hAnsi="仿宋_GB2312" w:eastAsia="仿宋_GB2312" w:cs="仿宋_GB2312"/>
                <w:color w:val="auto"/>
                <w:sz w:val="28"/>
                <w:szCs w:val="28"/>
                <w:highlight w:val="none"/>
              </w:rPr>
              <w:t xml:space="preserve">进行评分： </w:t>
            </w:r>
          </w:p>
          <w:p>
            <w:pPr>
              <w:pStyle w:val="2"/>
              <w:keepNext w:val="0"/>
              <w:keepLines w:val="0"/>
              <w:pageBreakBefore w:val="0"/>
              <w:kinsoku/>
              <w:wordWrap/>
              <w:overflowPunct/>
              <w:topLinePunct w:val="0"/>
              <w:autoSpaceDE/>
              <w:autoSpaceDN/>
              <w:bidi w:val="0"/>
              <w:adjustRightInd/>
              <w:spacing w:line="480" w:lineRule="exact"/>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eastAsia="zh-CN"/>
              </w:rPr>
              <w:t>在满足用户需求的情况下</w:t>
            </w:r>
            <w:r>
              <w:rPr>
                <w:rFonts w:hint="eastAsia" w:ascii="仿宋_GB2312" w:hAnsi="仿宋_GB2312" w:eastAsia="仿宋_GB2312" w:cs="仿宋_GB2312"/>
                <w:color w:val="auto"/>
                <w:sz w:val="28"/>
                <w:szCs w:val="28"/>
                <w:highlight w:val="none"/>
                <w:lang w:val="en-US" w:eastAsia="zh-CN"/>
              </w:rPr>
              <w:t>，每增加1辆得3分，本项最多6分。</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eastAsia="zh-CN"/>
              </w:rPr>
              <w:t>注：</w:t>
            </w:r>
            <w:r>
              <w:rPr>
                <w:rFonts w:hint="eastAsia" w:ascii="仿宋_GB2312" w:hAnsi="仿宋_GB2312" w:eastAsia="仿宋_GB2312" w:cs="仿宋_GB2312"/>
                <w:color w:val="auto"/>
                <w:sz w:val="28"/>
                <w:szCs w:val="28"/>
                <w:highlight w:val="none"/>
              </w:rPr>
              <w:t>自有车辆须提供车辆行驶证（车辆所有人为投标人或其法人），租赁车辆须提供车辆租赁合同及车辆行驶证，复印件加盖投标人公章，否则不得分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368" w:type="pct"/>
            <w:vAlign w:val="center"/>
          </w:tcPr>
          <w:p>
            <w:pPr>
              <w:keepNext w:val="0"/>
              <w:keepLines w:val="0"/>
              <w:pageBreakBefore w:val="0"/>
              <w:kinsoku/>
              <w:wordWrap/>
              <w:overflowPunct/>
              <w:topLinePunct w:val="0"/>
              <w:autoSpaceDE/>
              <w:autoSpaceDN/>
              <w:bidi w:val="0"/>
              <w:adjustRightInd/>
              <w:spacing w:beforeLines="10" w:afterLines="30" w:line="480" w:lineRule="exact"/>
              <w:jc w:val="center"/>
              <w:rPr>
                <w:rFonts w:hint="eastAsia" w:ascii="仿宋_GB2312" w:hAnsi="仿宋_GB2312" w:eastAsia="仿宋_GB2312" w:cs="仿宋_GB2312"/>
                <w:color w:val="auto"/>
                <w:sz w:val="28"/>
                <w:szCs w:val="28"/>
                <w:highlight w:val="none"/>
                <w:lang w:val="en-US" w:eastAsia="zh-CN"/>
              </w:rPr>
            </w:pPr>
          </w:p>
        </w:tc>
        <w:tc>
          <w:tcPr>
            <w:tcW w:w="733" w:type="pct"/>
            <w:vAlign w:val="center"/>
          </w:tcPr>
          <w:p>
            <w:pPr>
              <w:keepNext w:val="0"/>
              <w:keepLines w:val="0"/>
              <w:pageBreakBefore w:val="0"/>
              <w:widowControl/>
              <w:kinsoku/>
              <w:wordWrap/>
              <w:overflowPunct/>
              <w:topLinePunct w:val="0"/>
              <w:autoSpaceDE/>
              <w:autoSpaceDN/>
              <w:bidi w:val="0"/>
              <w:adjustRightInd/>
              <w:spacing w:line="480" w:lineRule="exact"/>
              <w:jc w:val="center"/>
              <w:textAlignment w:val="center"/>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配送管理</w:t>
            </w:r>
          </w:p>
        </w:tc>
        <w:tc>
          <w:tcPr>
            <w:tcW w:w="394" w:type="pct"/>
            <w:vAlign w:val="center"/>
          </w:tcPr>
          <w:p>
            <w:pPr>
              <w:keepNext w:val="0"/>
              <w:keepLines w:val="0"/>
              <w:pageBreakBefore w:val="0"/>
              <w:kinsoku/>
              <w:wordWrap/>
              <w:overflowPunct/>
              <w:topLinePunct w:val="0"/>
              <w:autoSpaceDE/>
              <w:autoSpaceDN/>
              <w:bidi w:val="0"/>
              <w:adjustRightInd/>
              <w:spacing w:line="480" w:lineRule="exact"/>
              <w:jc w:val="center"/>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5</w:t>
            </w:r>
          </w:p>
        </w:tc>
        <w:tc>
          <w:tcPr>
            <w:tcW w:w="3503" w:type="pct"/>
            <w:vAlign w:val="center"/>
          </w:tcPr>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供应商使用自主研发的食材配送管理系统，得5分；使用第三方管理系统，得2分；没有使用配送管理系统不得分。</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注：自主研发系统的需提供软件截图及软件著作权证书加盖公章。使用第三方管理系统的需提供采购或租用系统合同及软件截图加盖公章。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5000" w:type="pct"/>
            <w:gridSpan w:val="4"/>
            <w:vAlign w:val="center"/>
          </w:tcPr>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技术评分（</w:t>
            </w:r>
            <w:r>
              <w:rPr>
                <w:rFonts w:hint="eastAsia" w:ascii="仿宋_GB2312" w:hAnsi="仿宋_GB2312" w:eastAsia="仿宋_GB2312" w:cs="仿宋_GB2312"/>
                <w:color w:val="auto"/>
                <w:sz w:val="28"/>
                <w:szCs w:val="28"/>
                <w:highlight w:val="none"/>
                <w:lang w:val="en-US" w:eastAsia="zh-CN"/>
              </w:rPr>
              <w:t>40</w:t>
            </w:r>
            <w:r>
              <w:rPr>
                <w:rFonts w:hint="eastAsia" w:ascii="仿宋_GB2312" w:hAnsi="仿宋_GB2312" w:eastAsia="仿宋_GB2312" w:cs="仿宋_GB2312"/>
                <w:color w:val="auto"/>
                <w:sz w:val="28"/>
                <w:szCs w:val="28"/>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0" w:hRule="atLeast"/>
          <w:jc w:val="center"/>
        </w:trPr>
        <w:tc>
          <w:tcPr>
            <w:tcW w:w="368" w:type="pct"/>
            <w:vAlign w:val="center"/>
          </w:tcPr>
          <w:p>
            <w:pPr>
              <w:keepNext w:val="0"/>
              <w:keepLines w:val="0"/>
              <w:pageBreakBefore w:val="0"/>
              <w:kinsoku/>
              <w:wordWrap/>
              <w:overflowPunct/>
              <w:topLinePunct w:val="0"/>
              <w:autoSpaceDE/>
              <w:autoSpaceDN/>
              <w:bidi w:val="0"/>
              <w:adjustRightInd/>
              <w:spacing w:beforeLines="10" w:afterLines="30" w:line="48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p>
        </w:tc>
        <w:tc>
          <w:tcPr>
            <w:tcW w:w="733" w:type="pct"/>
            <w:vAlign w:val="center"/>
          </w:tcPr>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应急保障措施</w:t>
            </w:r>
          </w:p>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sz w:val="28"/>
                <w:szCs w:val="28"/>
                <w:highlight w:val="none"/>
              </w:rPr>
            </w:pPr>
          </w:p>
        </w:tc>
        <w:tc>
          <w:tcPr>
            <w:tcW w:w="394" w:type="pct"/>
            <w:vAlign w:val="center"/>
          </w:tcPr>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10</w:t>
            </w:r>
            <w:r>
              <w:rPr>
                <w:rFonts w:hint="eastAsia" w:ascii="仿宋_GB2312" w:hAnsi="仿宋_GB2312" w:eastAsia="仿宋_GB2312" w:cs="仿宋_GB2312"/>
                <w:color w:val="auto"/>
                <w:sz w:val="28"/>
                <w:szCs w:val="28"/>
                <w:highlight w:val="none"/>
              </w:rPr>
              <w:t>分</w:t>
            </w:r>
          </w:p>
        </w:tc>
        <w:tc>
          <w:tcPr>
            <w:tcW w:w="3503" w:type="pct"/>
            <w:vAlign w:val="center"/>
          </w:tcPr>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根据各投标人针对重大或突发事件制定的应急保障方案进行评审：</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b/>
                <w:bCs/>
                <w:color w:val="auto"/>
                <w:sz w:val="28"/>
                <w:szCs w:val="28"/>
                <w:highlight w:val="none"/>
                <w:lang w:eastAsia="zh-CN"/>
              </w:rPr>
              <w:t>优：</w:t>
            </w:r>
            <w:r>
              <w:rPr>
                <w:rFonts w:hint="eastAsia" w:ascii="仿宋_GB2312" w:hAnsi="仿宋_GB2312" w:eastAsia="仿宋_GB2312" w:cs="仿宋_GB2312"/>
                <w:color w:val="auto"/>
                <w:sz w:val="28"/>
                <w:szCs w:val="28"/>
                <w:highlight w:val="none"/>
                <w:lang w:eastAsia="zh-CN"/>
              </w:rPr>
              <w:t>对突发事件有预判性，突发事件的处理措施和应急预案完整详细、针对性强，可操作性强的，得</w:t>
            </w:r>
            <w:r>
              <w:rPr>
                <w:rFonts w:hint="eastAsia" w:ascii="仿宋_GB2312" w:hAnsi="仿宋_GB2312" w:eastAsia="仿宋_GB2312" w:cs="仿宋_GB2312"/>
                <w:color w:val="auto"/>
                <w:sz w:val="28"/>
                <w:szCs w:val="28"/>
                <w:highlight w:val="none"/>
                <w:lang w:val="en-US" w:eastAsia="zh-CN"/>
              </w:rPr>
              <w:t>10</w:t>
            </w:r>
            <w:r>
              <w:rPr>
                <w:rFonts w:hint="eastAsia" w:ascii="仿宋_GB2312" w:hAnsi="仿宋_GB2312" w:eastAsia="仿宋_GB2312" w:cs="仿宋_GB2312"/>
                <w:color w:val="auto"/>
                <w:sz w:val="28"/>
                <w:szCs w:val="28"/>
                <w:highlight w:val="none"/>
                <w:lang w:eastAsia="zh-CN"/>
              </w:rPr>
              <w:t>分；</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b/>
                <w:bCs/>
                <w:color w:val="auto"/>
                <w:sz w:val="28"/>
                <w:szCs w:val="28"/>
                <w:highlight w:val="none"/>
                <w:lang w:eastAsia="zh-CN"/>
              </w:rPr>
              <w:t>良：</w:t>
            </w:r>
            <w:r>
              <w:rPr>
                <w:rFonts w:hint="eastAsia" w:ascii="仿宋_GB2312" w:hAnsi="仿宋_GB2312" w:eastAsia="仿宋_GB2312" w:cs="仿宋_GB2312"/>
                <w:color w:val="auto"/>
                <w:sz w:val="28"/>
                <w:szCs w:val="28"/>
                <w:highlight w:val="none"/>
                <w:lang w:eastAsia="zh-CN"/>
              </w:rPr>
              <w:t>对突发事件有预判性，但突发事件的处理措施和应急预案一般，基本合理的，得</w:t>
            </w:r>
            <w:r>
              <w:rPr>
                <w:rFonts w:hint="eastAsia" w:ascii="仿宋_GB2312" w:hAnsi="仿宋_GB2312" w:eastAsia="仿宋_GB2312" w:cs="仿宋_GB2312"/>
                <w:color w:val="auto"/>
                <w:sz w:val="28"/>
                <w:szCs w:val="28"/>
                <w:highlight w:val="none"/>
                <w:lang w:val="en-US" w:eastAsia="zh-CN"/>
              </w:rPr>
              <w:t>6</w:t>
            </w:r>
            <w:r>
              <w:rPr>
                <w:rFonts w:hint="eastAsia" w:ascii="仿宋_GB2312" w:hAnsi="仿宋_GB2312" w:eastAsia="仿宋_GB2312" w:cs="仿宋_GB2312"/>
                <w:color w:val="auto"/>
                <w:sz w:val="28"/>
                <w:szCs w:val="28"/>
                <w:highlight w:val="none"/>
                <w:lang w:eastAsia="zh-CN"/>
              </w:rPr>
              <w:t>分；</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b/>
                <w:bCs/>
                <w:color w:val="auto"/>
                <w:sz w:val="28"/>
                <w:szCs w:val="28"/>
                <w:highlight w:val="none"/>
                <w:lang w:eastAsia="zh-CN"/>
              </w:rPr>
              <w:t>差：</w:t>
            </w:r>
            <w:r>
              <w:rPr>
                <w:rFonts w:hint="eastAsia" w:ascii="仿宋_GB2312" w:hAnsi="仿宋_GB2312" w:eastAsia="仿宋_GB2312" w:cs="仿宋_GB2312"/>
                <w:color w:val="auto"/>
                <w:sz w:val="28"/>
                <w:szCs w:val="28"/>
                <w:highlight w:val="none"/>
                <w:lang w:eastAsia="zh-CN"/>
              </w:rPr>
              <w:t>对突发事件无预判性，突发事件的处理措施和应急预案不满足用户需求的，得</w:t>
            </w: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lang w:eastAsia="zh-CN"/>
              </w:rPr>
              <w:t>分；</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无提供对应方案不得分。注：未提供重大或突发事件应急保障方案，得0分。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3" w:hRule="atLeast"/>
          <w:jc w:val="center"/>
        </w:trPr>
        <w:tc>
          <w:tcPr>
            <w:tcW w:w="368" w:type="pct"/>
            <w:vAlign w:val="center"/>
          </w:tcPr>
          <w:p>
            <w:pPr>
              <w:keepNext w:val="0"/>
              <w:keepLines w:val="0"/>
              <w:pageBreakBefore w:val="0"/>
              <w:kinsoku/>
              <w:wordWrap/>
              <w:overflowPunct/>
              <w:topLinePunct w:val="0"/>
              <w:autoSpaceDE/>
              <w:autoSpaceDN/>
              <w:bidi w:val="0"/>
              <w:adjustRightInd/>
              <w:spacing w:beforeLines="10" w:afterLines="30" w:line="48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w:t>
            </w:r>
          </w:p>
        </w:tc>
        <w:tc>
          <w:tcPr>
            <w:tcW w:w="733" w:type="pct"/>
            <w:vAlign w:val="center"/>
          </w:tcPr>
          <w:p>
            <w:pPr>
              <w:keepNext w:val="0"/>
              <w:keepLines w:val="0"/>
              <w:pageBreakBefore w:val="0"/>
              <w:kinsoku/>
              <w:wordWrap/>
              <w:overflowPunct/>
              <w:topLinePunct w:val="0"/>
              <w:autoSpaceDE/>
              <w:autoSpaceDN/>
              <w:bidi w:val="0"/>
              <w:adjustRightInd/>
              <w:spacing w:line="480" w:lineRule="exact"/>
              <w:ind w:left="105" w:leftChars="50"/>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配送服务实施方案</w:t>
            </w:r>
          </w:p>
        </w:tc>
        <w:tc>
          <w:tcPr>
            <w:tcW w:w="394" w:type="pct"/>
            <w:vAlign w:val="center"/>
          </w:tcPr>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10</w:t>
            </w:r>
            <w:r>
              <w:rPr>
                <w:rFonts w:hint="eastAsia" w:ascii="仿宋_GB2312" w:hAnsi="仿宋_GB2312" w:eastAsia="仿宋_GB2312" w:cs="仿宋_GB2312"/>
                <w:color w:val="auto"/>
                <w:sz w:val="28"/>
                <w:szCs w:val="28"/>
                <w:highlight w:val="none"/>
              </w:rPr>
              <w:t>分</w:t>
            </w:r>
          </w:p>
        </w:tc>
        <w:tc>
          <w:tcPr>
            <w:tcW w:w="3503" w:type="pct"/>
            <w:vAlign w:val="center"/>
          </w:tcPr>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根据各投标人提供针对本项目配送服务的各方面方案，（包括但不限于实施组织计划、总体工作流程、货源组织、配送</w:t>
            </w:r>
            <w:r>
              <w:rPr>
                <w:rFonts w:hint="eastAsia" w:ascii="仿宋_GB2312" w:hAnsi="仿宋_GB2312" w:eastAsia="仿宋_GB2312" w:cs="仿宋_GB2312"/>
                <w:color w:val="auto"/>
                <w:sz w:val="28"/>
                <w:szCs w:val="28"/>
                <w:highlight w:val="none"/>
                <w:lang w:eastAsia="zh-CN"/>
              </w:rPr>
              <w:t>安排）</w:t>
            </w:r>
            <w:r>
              <w:rPr>
                <w:rFonts w:hint="eastAsia" w:ascii="仿宋_GB2312" w:hAnsi="仿宋_GB2312" w:eastAsia="仿宋_GB2312" w:cs="仿宋_GB2312"/>
                <w:color w:val="auto"/>
                <w:sz w:val="28"/>
                <w:szCs w:val="28"/>
                <w:highlight w:val="none"/>
              </w:rPr>
              <w:t xml:space="preserve">进行评分： </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lang w:eastAsia="zh-CN"/>
              </w:rPr>
              <w:t>优：</w:t>
            </w:r>
            <w:r>
              <w:rPr>
                <w:rFonts w:hint="eastAsia" w:ascii="仿宋_GB2312" w:hAnsi="仿宋_GB2312" w:eastAsia="仿宋_GB2312" w:cs="仿宋_GB2312"/>
                <w:color w:val="auto"/>
                <w:sz w:val="28"/>
                <w:szCs w:val="28"/>
                <w:highlight w:val="none"/>
              </w:rPr>
              <w:t>实施方案具体完整、科学合理，配送步骤清晰、操作性高</w:t>
            </w:r>
            <w:r>
              <w:rPr>
                <w:rFonts w:hint="eastAsia" w:ascii="仿宋_GB2312" w:hAnsi="仿宋_GB2312" w:eastAsia="仿宋_GB2312" w:cs="仿宋_GB2312"/>
                <w:color w:val="auto"/>
                <w:sz w:val="28"/>
                <w:szCs w:val="28"/>
                <w:highlight w:val="none"/>
                <w:lang w:eastAsia="zh-CN"/>
              </w:rPr>
              <w:t>，得</w:t>
            </w:r>
            <w:r>
              <w:rPr>
                <w:rFonts w:hint="eastAsia" w:ascii="仿宋_GB2312" w:hAnsi="仿宋_GB2312" w:eastAsia="仿宋_GB2312" w:cs="仿宋_GB2312"/>
                <w:color w:val="auto"/>
                <w:sz w:val="28"/>
                <w:szCs w:val="28"/>
                <w:highlight w:val="none"/>
                <w:lang w:val="en-US" w:eastAsia="zh-CN"/>
              </w:rPr>
              <w:t>10分</w:t>
            </w:r>
            <w:r>
              <w:rPr>
                <w:rFonts w:hint="eastAsia" w:ascii="仿宋_GB2312" w:hAnsi="仿宋_GB2312" w:eastAsia="仿宋_GB2312" w:cs="仿宋_GB2312"/>
                <w:color w:val="auto"/>
                <w:sz w:val="28"/>
                <w:szCs w:val="28"/>
                <w:highlight w:val="none"/>
              </w:rPr>
              <w:t xml:space="preserve">； </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lang w:eastAsia="zh-CN"/>
              </w:rPr>
              <w:t>良：</w:t>
            </w:r>
            <w:r>
              <w:rPr>
                <w:rFonts w:hint="eastAsia" w:ascii="仿宋_GB2312" w:hAnsi="仿宋_GB2312" w:eastAsia="仿宋_GB2312" w:cs="仿宋_GB2312"/>
                <w:color w:val="auto"/>
                <w:sz w:val="28"/>
                <w:szCs w:val="28"/>
                <w:highlight w:val="none"/>
              </w:rPr>
              <w:t>实施方案不完整、基本合理，配送步骤基本清晰、具有可操作性</w:t>
            </w:r>
            <w:r>
              <w:rPr>
                <w:rFonts w:hint="eastAsia" w:ascii="仿宋_GB2312" w:hAnsi="仿宋_GB2312" w:eastAsia="仿宋_GB2312" w:cs="仿宋_GB2312"/>
                <w:color w:val="auto"/>
                <w:sz w:val="28"/>
                <w:szCs w:val="28"/>
                <w:highlight w:val="none"/>
                <w:lang w:eastAsia="zh-CN"/>
              </w:rPr>
              <w:t>，得</w:t>
            </w:r>
            <w:r>
              <w:rPr>
                <w:rFonts w:hint="eastAsia" w:ascii="仿宋_GB2312" w:hAnsi="仿宋_GB2312" w:eastAsia="仿宋_GB2312" w:cs="仿宋_GB2312"/>
                <w:color w:val="auto"/>
                <w:sz w:val="28"/>
                <w:szCs w:val="28"/>
                <w:highlight w:val="none"/>
                <w:lang w:val="en-US" w:eastAsia="zh-CN"/>
              </w:rPr>
              <w:t>6分</w:t>
            </w:r>
            <w:r>
              <w:rPr>
                <w:rFonts w:hint="eastAsia" w:ascii="仿宋_GB2312" w:hAnsi="仿宋_GB2312" w:eastAsia="仿宋_GB2312" w:cs="仿宋_GB2312"/>
                <w:color w:val="auto"/>
                <w:sz w:val="28"/>
                <w:szCs w:val="28"/>
                <w:highlight w:val="none"/>
              </w:rPr>
              <w:t xml:space="preserve">； </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lang w:eastAsia="zh-CN"/>
              </w:rPr>
              <w:t>差：</w:t>
            </w:r>
            <w:r>
              <w:rPr>
                <w:rFonts w:hint="eastAsia" w:ascii="仿宋_GB2312" w:hAnsi="仿宋_GB2312" w:eastAsia="仿宋_GB2312" w:cs="仿宋_GB2312"/>
                <w:color w:val="auto"/>
                <w:sz w:val="28"/>
                <w:szCs w:val="28"/>
                <w:highlight w:val="none"/>
              </w:rPr>
              <w:t>实施方案不完整、不合理，配送步骤不清晰，不具有基本操作性的，得</w:t>
            </w: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 xml:space="preserve">分； </w:t>
            </w:r>
          </w:p>
          <w:p>
            <w:pPr>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注：</w:t>
            </w:r>
            <w:r>
              <w:rPr>
                <w:rFonts w:hint="eastAsia" w:ascii="仿宋_GB2312" w:hAnsi="仿宋_GB2312" w:eastAsia="仿宋_GB2312" w:cs="仿宋_GB2312"/>
                <w:color w:val="auto"/>
                <w:sz w:val="28"/>
                <w:szCs w:val="28"/>
                <w:highlight w:val="none"/>
              </w:rPr>
              <w:t>未提供的不得分。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368" w:type="pct"/>
            <w:vAlign w:val="center"/>
          </w:tcPr>
          <w:p>
            <w:pPr>
              <w:keepNext w:val="0"/>
              <w:keepLines w:val="0"/>
              <w:pageBreakBefore w:val="0"/>
              <w:kinsoku/>
              <w:wordWrap/>
              <w:overflowPunct/>
              <w:topLinePunct w:val="0"/>
              <w:autoSpaceDE/>
              <w:autoSpaceDN/>
              <w:bidi w:val="0"/>
              <w:adjustRightInd/>
              <w:spacing w:beforeLines="10" w:afterLines="30" w:line="48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w:t>
            </w:r>
          </w:p>
        </w:tc>
        <w:tc>
          <w:tcPr>
            <w:tcW w:w="733" w:type="pct"/>
            <w:vAlign w:val="center"/>
          </w:tcPr>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食材生产加工过程质量管理方案</w:t>
            </w:r>
          </w:p>
        </w:tc>
        <w:tc>
          <w:tcPr>
            <w:tcW w:w="394" w:type="pct"/>
            <w:vAlign w:val="center"/>
          </w:tcPr>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10分</w:t>
            </w:r>
          </w:p>
        </w:tc>
        <w:tc>
          <w:tcPr>
            <w:tcW w:w="3503" w:type="pct"/>
            <w:vAlign w:val="center"/>
          </w:tcPr>
          <w:p>
            <w:pPr>
              <w:keepNext w:val="0"/>
              <w:keepLines w:val="0"/>
              <w:pageBreakBefore w:val="0"/>
              <w:widowControl/>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根据投标人提供的食材生产加工质量管理方案进行评分（含配送加工场所卫生、食材采购管理、食品添加剂使用管理、生产过程控制管理、仓储管理、产品检验管理、不安全食品召回管理）进行评分： </w:t>
            </w:r>
          </w:p>
          <w:p>
            <w:pPr>
              <w:keepNext w:val="0"/>
              <w:keepLines w:val="0"/>
              <w:pageBreakBefore w:val="0"/>
              <w:widowControl/>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优：</w:t>
            </w:r>
            <w:r>
              <w:rPr>
                <w:rFonts w:hint="eastAsia" w:ascii="仿宋_GB2312" w:hAnsi="仿宋_GB2312" w:eastAsia="仿宋_GB2312" w:cs="仿宋_GB2312"/>
                <w:color w:val="auto"/>
                <w:sz w:val="28"/>
                <w:szCs w:val="28"/>
                <w:highlight w:val="none"/>
              </w:rPr>
              <w:t xml:space="preserve">方案完整齐全，科学合理，可行性强的得10分； </w:t>
            </w:r>
          </w:p>
          <w:p>
            <w:pPr>
              <w:keepNext w:val="0"/>
              <w:keepLines w:val="0"/>
              <w:pageBreakBefore w:val="0"/>
              <w:widowControl/>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良：</w:t>
            </w:r>
            <w:r>
              <w:rPr>
                <w:rFonts w:hint="eastAsia" w:ascii="仿宋_GB2312" w:hAnsi="仿宋_GB2312" w:eastAsia="仿宋_GB2312" w:cs="仿宋_GB2312"/>
                <w:color w:val="auto"/>
                <w:sz w:val="28"/>
                <w:szCs w:val="28"/>
                <w:highlight w:val="none"/>
              </w:rPr>
              <w:t>方案基本完整，科学合理，可行性一般的得</w:t>
            </w:r>
            <w:r>
              <w:rPr>
                <w:rFonts w:hint="eastAsia" w:ascii="仿宋_GB2312" w:hAnsi="仿宋_GB2312" w:eastAsia="仿宋_GB2312" w:cs="仿宋_GB2312"/>
                <w:color w:val="auto"/>
                <w:sz w:val="28"/>
                <w:szCs w:val="28"/>
                <w:highlight w:val="none"/>
                <w:lang w:val="en-US" w:eastAsia="zh-CN"/>
              </w:rPr>
              <w:t>6</w:t>
            </w:r>
            <w:r>
              <w:rPr>
                <w:rFonts w:hint="eastAsia" w:ascii="仿宋_GB2312" w:hAnsi="仿宋_GB2312" w:eastAsia="仿宋_GB2312" w:cs="仿宋_GB2312"/>
                <w:color w:val="auto"/>
                <w:sz w:val="28"/>
                <w:szCs w:val="28"/>
                <w:highlight w:val="none"/>
              </w:rPr>
              <w:t xml:space="preserve">分； </w:t>
            </w:r>
          </w:p>
          <w:p>
            <w:pPr>
              <w:keepNext w:val="0"/>
              <w:keepLines w:val="0"/>
              <w:pageBreakBefore w:val="0"/>
              <w:widowControl/>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差：</w:t>
            </w:r>
            <w:r>
              <w:rPr>
                <w:rFonts w:hint="eastAsia" w:ascii="仿宋_GB2312" w:hAnsi="仿宋_GB2312" w:eastAsia="仿宋_GB2312" w:cs="仿宋_GB2312"/>
                <w:color w:val="auto"/>
                <w:sz w:val="28"/>
                <w:szCs w:val="28"/>
                <w:highlight w:val="none"/>
              </w:rPr>
              <w:t>方案不完整，不合理，可行性差的得</w:t>
            </w: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 xml:space="preserve">分； </w:t>
            </w:r>
          </w:p>
          <w:p>
            <w:pPr>
              <w:keepNext w:val="0"/>
              <w:keepLines w:val="0"/>
              <w:pageBreakBefore w:val="0"/>
              <w:widowControl/>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未提供的不得分。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1" w:hRule="atLeast"/>
          <w:jc w:val="center"/>
        </w:trPr>
        <w:tc>
          <w:tcPr>
            <w:tcW w:w="368" w:type="pct"/>
            <w:tcBorders>
              <w:bottom w:val="single" w:color="auto" w:sz="4" w:space="0"/>
            </w:tcBorders>
            <w:vAlign w:val="center"/>
          </w:tcPr>
          <w:p>
            <w:pPr>
              <w:keepNext w:val="0"/>
              <w:keepLines w:val="0"/>
              <w:pageBreakBefore w:val="0"/>
              <w:kinsoku/>
              <w:wordWrap/>
              <w:overflowPunct/>
              <w:topLinePunct w:val="0"/>
              <w:autoSpaceDE/>
              <w:autoSpaceDN/>
              <w:bidi w:val="0"/>
              <w:adjustRightInd/>
              <w:spacing w:beforeLines="10" w:afterLines="30" w:line="480" w:lineRule="exact"/>
              <w:jc w:val="center"/>
              <w:rPr>
                <w:rFonts w:hint="eastAsia" w:ascii="仿宋_GB2312" w:hAnsi="仿宋_GB2312" w:eastAsia="仿宋_GB2312" w:cs="仿宋_GB2312"/>
                <w:color w:val="auto"/>
                <w:sz w:val="28"/>
                <w:szCs w:val="28"/>
                <w:highlight w:val="none"/>
              </w:rPr>
            </w:pPr>
          </w:p>
        </w:tc>
        <w:tc>
          <w:tcPr>
            <w:tcW w:w="733" w:type="pct"/>
            <w:tcBorders>
              <w:bottom w:val="single" w:color="auto" w:sz="4" w:space="0"/>
            </w:tcBorders>
            <w:vAlign w:val="center"/>
          </w:tcPr>
          <w:p>
            <w:pPr>
              <w:keepNext w:val="0"/>
              <w:keepLines w:val="0"/>
              <w:pageBreakBefore w:val="0"/>
              <w:kinsoku/>
              <w:wordWrap/>
              <w:overflowPunct/>
              <w:topLinePunct w:val="0"/>
              <w:autoSpaceDE/>
              <w:autoSpaceDN/>
              <w:bidi w:val="0"/>
              <w:adjustRightInd/>
              <w:spacing w:line="480" w:lineRule="exact"/>
              <w:jc w:val="center"/>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项目管理组织架构</w:t>
            </w:r>
          </w:p>
        </w:tc>
        <w:tc>
          <w:tcPr>
            <w:tcW w:w="394" w:type="pct"/>
            <w:tcBorders>
              <w:bottom w:val="single" w:color="auto" w:sz="4" w:space="0"/>
            </w:tcBorders>
            <w:vAlign w:val="center"/>
          </w:tcPr>
          <w:p>
            <w:pPr>
              <w:keepNext w:val="0"/>
              <w:keepLines w:val="0"/>
              <w:pageBreakBefore w:val="0"/>
              <w:kinsoku/>
              <w:wordWrap/>
              <w:overflowPunct/>
              <w:topLinePunct w:val="0"/>
              <w:autoSpaceDE/>
              <w:autoSpaceDN/>
              <w:bidi w:val="0"/>
              <w:adjustRightInd/>
              <w:spacing w:line="480" w:lineRule="exact"/>
              <w:jc w:val="center"/>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10</w:t>
            </w:r>
          </w:p>
        </w:tc>
        <w:tc>
          <w:tcPr>
            <w:tcW w:w="3503" w:type="pct"/>
            <w:tcBorders>
              <w:bottom w:val="single" w:color="auto" w:sz="4" w:space="0"/>
            </w:tcBorders>
            <w:vAlign w:val="center"/>
          </w:tcPr>
          <w:p>
            <w:pPr>
              <w:pStyle w:val="2"/>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根据供应商提供的日常管理及实施组织方案（包括但不限于实施组织结构、配送各岗位设置说明等）进行综合评审：</w:t>
            </w:r>
          </w:p>
          <w:p>
            <w:pPr>
              <w:pStyle w:val="2"/>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优：实施组织结构科学合理，配送各岗位分工清晰明确，得10分；</w:t>
            </w:r>
          </w:p>
          <w:p>
            <w:pPr>
              <w:pStyle w:val="2"/>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良：实施组织结构基本合理，配送各岗位分工基本明确，得5分；</w:t>
            </w:r>
          </w:p>
          <w:p>
            <w:pPr>
              <w:pStyle w:val="2"/>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差：实施组织结构不科学不合理，配送各岗位分工不明确，得1分；</w:t>
            </w:r>
          </w:p>
          <w:p>
            <w:pPr>
              <w:pStyle w:val="2"/>
              <w:keepNext w:val="0"/>
              <w:keepLines w:val="0"/>
              <w:pageBreakBefore w:val="0"/>
              <w:kinsoku/>
              <w:wordWrap/>
              <w:overflowPunct/>
              <w:topLinePunct w:val="0"/>
              <w:autoSpaceDE/>
              <w:autoSpaceDN/>
              <w:bidi w:val="0"/>
              <w:adjustRightInd/>
              <w:spacing w:line="480" w:lineRule="exact"/>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注：未提供方案的不得分。</w:t>
            </w:r>
          </w:p>
        </w:tc>
      </w:tr>
    </w:tbl>
    <w:p>
      <w:pPr>
        <w:pStyle w:val="58"/>
        <w:ind w:left="0" w:leftChars="0" w:firstLine="0" w:firstLineChars="0"/>
        <w:rPr>
          <w:rFonts w:ascii="仿宋" w:hAnsi="仿宋" w:eastAsia="仿宋" w:cs="仿宋"/>
          <w:color w:val="auto"/>
          <w:highlight w:val="none"/>
        </w:rPr>
      </w:pPr>
    </w:p>
    <w:p>
      <w:pPr>
        <w:rPr>
          <w:rFonts w:hint="eastAsia" w:ascii="仿宋" w:hAnsi="仿宋" w:eastAsia="仿宋" w:cs="仿宋"/>
          <w:color w:val="auto"/>
          <w:spacing w:val="20"/>
          <w:sz w:val="28"/>
          <w:szCs w:val="28"/>
          <w:highlight w:val="none"/>
        </w:rPr>
      </w:pPr>
      <w:bookmarkStart w:id="639" w:name="_Toc29836"/>
      <w:bookmarkStart w:id="640" w:name="_Toc821"/>
      <w:bookmarkStart w:id="641" w:name="_Toc29802"/>
      <w:bookmarkStart w:id="642" w:name="_Toc19291"/>
      <w:bookmarkStart w:id="643" w:name="_Toc1998"/>
      <w:bookmarkStart w:id="644" w:name="_Toc16419"/>
      <w:bookmarkStart w:id="645" w:name="_Toc499543103"/>
      <w:bookmarkStart w:id="646" w:name="_Toc3751697"/>
      <w:bookmarkStart w:id="647" w:name="_Toc5271"/>
      <w:bookmarkStart w:id="648" w:name="_Toc5924"/>
      <w:bookmarkStart w:id="649" w:name="_Toc3965"/>
      <w:bookmarkStart w:id="650" w:name="_Toc31790"/>
      <w:bookmarkStart w:id="651" w:name="_Toc18726"/>
      <w:bookmarkStart w:id="652" w:name="_Toc17493"/>
      <w:bookmarkStart w:id="653" w:name="_Toc512289694"/>
      <w:bookmarkStart w:id="654" w:name="_Toc10487"/>
      <w:bookmarkStart w:id="655" w:name="_Toc18195"/>
      <w:bookmarkStart w:id="656" w:name="_Toc417050355"/>
      <w:bookmarkStart w:id="657" w:name="_Toc12603"/>
      <w:bookmarkStart w:id="658" w:name="_Toc24494"/>
      <w:bookmarkStart w:id="659" w:name="_Toc30965"/>
      <w:bookmarkStart w:id="660" w:name="_Toc14033"/>
      <w:r>
        <w:rPr>
          <w:rFonts w:hint="eastAsia" w:ascii="仿宋" w:hAnsi="仿宋" w:eastAsia="仿宋" w:cs="仿宋"/>
          <w:color w:val="auto"/>
          <w:spacing w:val="20"/>
          <w:sz w:val="28"/>
          <w:szCs w:val="28"/>
          <w:highlight w:val="none"/>
        </w:rPr>
        <w:br w:type="page"/>
      </w: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pageBreakBefore w:val="0"/>
        <w:widowControl w:val="0"/>
        <w:kinsoku/>
        <w:wordWrap/>
        <w:overflowPunct/>
        <w:topLinePunct w:val="0"/>
        <w:bidi w:val="0"/>
        <w:snapToGrid/>
        <w:spacing w:before="0" w:after="0" w:line="440" w:lineRule="exact"/>
        <w:ind w:left="239" w:leftChars="114"/>
        <w:textAlignment w:val="auto"/>
        <w:rPr>
          <w:rFonts w:ascii="仿宋" w:hAnsi="仿宋" w:eastAsia="仿宋" w:cs="仿宋"/>
          <w:color w:val="auto"/>
          <w:spacing w:val="20"/>
          <w:sz w:val="28"/>
          <w:szCs w:val="28"/>
          <w:highlight w:val="none"/>
        </w:rPr>
      </w:pPr>
      <w:r>
        <w:rPr>
          <w:rFonts w:hint="eastAsia" w:ascii="仿宋" w:hAnsi="仿宋" w:eastAsia="仿宋" w:cs="仿宋"/>
          <w:color w:val="auto"/>
          <w:spacing w:val="20"/>
          <w:sz w:val="28"/>
          <w:szCs w:val="28"/>
          <w:highlight w:val="none"/>
        </w:rPr>
        <w:t>第五章  用户需求书</w:t>
      </w:r>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p>
    <w:p>
      <w:pPr>
        <w:pageBreakBefore w:val="0"/>
        <w:widowControl w:val="0"/>
        <w:tabs>
          <w:tab w:val="left" w:pos="0"/>
        </w:tabs>
        <w:kinsoku/>
        <w:wordWrap/>
        <w:overflowPunct/>
        <w:topLinePunct w:val="0"/>
        <w:bidi w:val="0"/>
        <w:snapToGrid/>
        <w:spacing w:line="440" w:lineRule="exact"/>
        <w:ind w:firstLine="320" w:firstLineChars="100"/>
        <w:textAlignment w:val="auto"/>
        <w:rPr>
          <w:rFonts w:hint="eastAsia" w:ascii="仿宋_GB2312" w:hAnsi="宋体" w:eastAsia="仿宋_GB2312" w:cs="宋体"/>
          <w:bCs/>
          <w:color w:val="auto"/>
          <w:sz w:val="24"/>
          <w:szCs w:val="30"/>
          <w:highlight w:val="none"/>
          <w:lang w:eastAsia="zh-CN"/>
        </w:rPr>
      </w:pPr>
      <w:r>
        <w:rPr>
          <w:rFonts w:hint="eastAsia" w:ascii="仿宋" w:hAnsi="仿宋" w:eastAsia="仿宋" w:cs="仿宋"/>
          <w:color w:val="auto"/>
          <w:spacing w:val="20"/>
          <w:sz w:val="28"/>
          <w:szCs w:val="28"/>
          <w:highlight w:val="none"/>
        </w:rPr>
        <w:br w:type="page"/>
      </w:r>
      <w:bookmarkStart w:id="661" w:name="_Toc27198"/>
    </w:p>
    <w:p>
      <w:pPr>
        <w:keepNext w:val="0"/>
        <w:keepLines w:val="0"/>
        <w:pageBreakBefore w:val="0"/>
        <w:widowControl w:val="0"/>
        <w:kinsoku/>
        <w:wordWrap/>
        <w:overflowPunct/>
        <w:topLinePunct w:val="0"/>
        <w:bidi w:val="0"/>
        <w:snapToGrid/>
        <w:spacing w:line="440" w:lineRule="exact"/>
        <w:jc w:val="center"/>
        <w:textAlignment w:val="auto"/>
        <w:rPr>
          <w:rFonts w:hint="eastAsia" w:ascii="仿宋_GB2312" w:hAnsi="仿宋_GB2312" w:eastAsia="仿宋_GB2312" w:cs="仿宋_GB2312"/>
          <w:b/>
          <w:color w:val="auto"/>
          <w:spacing w:val="20"/>
          <w:kern w:val="44"/>
          <w:sz w:val="28"/>
          <w:szCs w:val="28"/>
          <w:highlight w:val="none"/>
        </w:rPr>
      </w:pPr>
      <w:r>
        <w:rPr>
          <w:rFonts w:hint="eastAsia" w:ascii="仿宋_GB2312" w:hAnsi="仿宋_GB2312" w:eastAsia="仿宋_GB2312" w:cs="仿宋_GB2312"/>
          <w:b/>
          <w:color w:val="auto"/>
          <w:spacing w:val="20"/>
          <w:kern w:val="44"/>
          <w:sz w:val="28"/>
          <w:szCs w:val="28"/>
          <w:highlight w:val="none"/>
        </w:rPr>
        <w:t>第一部分</w:t>
      </w:r>
      <w:r>
        <w:rPr>
          <w:rFonts w:hint="eastAsia" w:ascii="仿宋_GB2312" w:hAnsi="仿宋_GB2312" w:eastAsia="仿宋_GB2312" w:cs="仿宋_GB2312"/>
          <w:b/>
          <w:color w:val="auto"/>
          <w:spacing w:val="20"/>
          <w:kern w:val="44"/>
          <w:sz w:val="28"/>
          <w:szCs w:val="28"/>
          <w:highlight w:val="none"/>
          <w:lang w:val="en-US" w:eastAsia="zh-CN"/>
        </w:rPr>
        <w:t xml:space="preserve">  </w:t>
      </w:r>
      <w:r>
        <w:rPr>
          <w:rFonts w:hint="eastAsia" w:ascii="仿宋_GB2312" w:hAnsi="仿宋_GB2312" w:eastAsia="仿宋_GB2312" w:cs="仿宋_GB2312"/>
          <w:b/>
          <w:color w:val="auto"/>
          <w:spacing w:val="20"/>
          <w:kern w:val="44"/>
          <w:sz w:val="28"/>
          <w:szCs w:val="28"/>
          <w:highlight w:val="none"/>
        </w:rPr>
        <w:t xml:space="preserve"> 商务需求书</w:t>
      </w:r>
    </w:p>
    <w:tbl>
      <w:tblPr>
        <w:tblStyle w:val="24"/>
        <w:tblW w:w="9144"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836"/>
        <w:gridCol w:w="1496"/>
        <w:gridCol w:w="6812"/>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836"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序号</w:t>
            </w:r>
          </w:p>
        </w:tc>
        <w:tc>
          <w:tcPr>
            <w:tcW w:w="1496"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条款名称</w:t>
            </w:r>
          </w:p>
        </w:tc>
        <w:tc>
          <w:tcPr>
            <w:tcW w:w="6812"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说  明</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836"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p>
        </w:tc>
        <w:tc>
          <w:tcPr>
            <w:tcW w:w="1496"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合同期</w:t>
            </w:r>
          </w:p>
        </w:tc>
        <w:tc>
          <w:tcPr>
            <w:tcW w:w="6812" w:type="dxa"/>
          </w:tcPr>
          <w:p>
            <w:pPr>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一年</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143" w:hRule="atLeast"/>
          <w:jc w:val="center"/>
        </w:trPr>
        <w:tc>
          <w:tcPr>
            <w:tcW w:w="836"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2</w:t>
            </w:r>
          </w:p>
        </w:tc>
        <w:tc>
          <w:tcPr>
            <w:tcW w:w="1496"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仿宋_GB2312" w:hAnsi="仿宋_GB2312" w:eastAsia="仿宋_GB2312" w:cs="仿宋_GB2312"/>
                <w:color w:val="auto"/>
                <w:sz w:val="28"/>
                <w:szCs w:val="28"/>
                <w:highlight w:val="yellow"/>
              </w:rPr>
            </w:pPr>
            <w:r>
              <w:rPr>
                <w:rFonts w:hint="eastAsia" w:ascii="仿宋_GB2312" w:hAnsi="仿宋_GB2312" w:eastAsia="仿宋_GB2312" w:cs="仿宋_GB2312"/>
                <w:color w:val="auto"/>
                <w:sz w:val="28"/>
                <w:szCs w:val="28"/>
                <w:highlight w:val="none"/>
              </w:rPr>
              <w:t>付款</w:t>
            </w:r>
          </w:p>
        </w:tc>
        <w:tc>
          <w:tcPr>
            <w:tcW w:w="6812" w:type="dxa"/>
          </w:tcPr>
          <w:p>
            <w:pPr>
              <w:keepNext w:val="0"/>
              <w:keepLines w:val="0"/>
              <w:pageBreakBefore w:val="0"/>
              <w:widowControl w:val="0"/>
              <w:kinsoku/>
              <w:wordWrap/>
              <w:overflowPunct/>
              <w:topLinePunct w:val="0"/>
              <w:autoSpaceDE w:val="0"/>
              <w:autoSpaceDN w:val="0"/>
              <w:bidi w:val="0"/>
              <w:adjustRightInd w:val="0"/>
              <w:snapToGrid/>
              <w:spacing w:line="440" w:lineRule="exact"/>
              <w:jc w:val="both"/>
              <w:textAlignment w:val="auto"/>
              <w:rPr>
                <w:rFonts w:hint="eastAsia" w:ascii="仿宋_GB2312" w:hAnsi="仿宋_GB2312" w:eastAsia="仿宋_GB2312" w:cs="仿宋_GB2312"/>
                <w:color w:val="auto"/>
                <w:sz w:val="28"/>
                <w:szCs w:val="28"/>
                <w:highlight w:val="yellow"/>
                <w:lang w:eastAsia="zh-CN"/>
              </w:rPr>
            </w:pPr>
            <w:r>
              <w:rPr>
                <w:rFonts w:hint="eastAsia" w:ascii="仿宋_GB2312" w:hAnsi="仿宋_GB2312" w:eastAsia="仿宋_GB2312" w:cs="仿宋_GB2312"/>
                <w:color w:val="auto"/>
                <w:sz w:val="28"/>
                <w:szCs w:val="28"/>
              </w:rPr>
              <w:t>依据</w:t>
            </w:r>
            <w:r>
              <w:rPr>
                <w:rFonts w:hint="eastAsia" w:ascii="仿宋_GB2312" w:hAnsi="仿宋_GB2312" w:eastAsia="仿宋_GB2312" w:cs="仿宋_GB2312"/>
                <w:color w:val="auto"/>
                <w:sz w:val="28"/>
                <w:szCs w:val="28"/>
                <w:lang w:eastAsia="zh-CN"/>
              </w:rPr>
              <w:t>当月所有货品验收完毕的送货单据进行月结，若当月产生相关罚款的，则扣除相应罚款后进行月结。每月费用将于下月月中结算。</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30" w:hRule="atLeast"/>
          <w:jc w:val="center"/>
        </w:trPr>
        <w:tc>
          <w:tcPr>
            <w:tcW w:w="836"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3</w:t>
            </w:r>
          </w:p>
        </w:tc>
        <w:tc>
          <w:tcPr>
            <w:tcW w:w="1496"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服务地点</w:t>
            </w:r>
          </w:p>
        </w:tc>
        <w:tc>
          <w:tcPr>
            <w:tcW w:w="6812"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采购人指定地点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187" w:hRule="atLeast"/>
          <w:jc w:val="center"/>
        </w:trPr>
        <w:tc>
          <w:tcPr>
            <w:tcW w:w="836"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4</w:t>
            </w:r>
          </w:p>
        </w:tc>
        <w:tc>
          <w:tcPr>
            <w:tcW w:w="1496"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报价要求</w:t>
            </w:r>
          </w:p>
        </w:tc>
        <w:tc>
          <w:tcPr>
            <w:tcW w:w="6812" w:type="dxa"/>
            <w:vAlign w:val="center"/>
          </w:tcPr>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、本项目采用下浮率报价。下浮率≧0%</w:t>
            </w:r>
          </w:p>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结算时统一采用以下方式计算费用：</w:t>
            </w:r>
          </w:p>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供货价=（1-下浮率）*基准价</w:t>
            </w:r>
          </w:p>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基准价的确定方式：原则上以东莞市发展和改革局</w:t>
            </w:r>
            <w:r>
              <w:rPr>
                <w:rFonts w:hint="eastAsia" w:ascii="仿宋_GB2312" w:hAnsi="仿宋_GB2312" w:eastAsia="仿宋_GB2312" w:cs="仿宋_GB2312"/>
                <w:color w:val="auto"/>
                <w:sz w:val="28"/>
                <w:szCs w:val="28"/>
                <w:highlight w:val="none"/>
                <w:lang w:eastAsia="zh-CN"/>
              </w:rPr>
              <w:t>官</w:t>
            </w:r>
            <w:r>
              <w:rPr>
                <w:rFonts w:hint="eastAsia" w:ascii="仿宋_GB2312" w:hAnsi="仿宋_GB2312" w:eastAsia="仿宋_GB2312" w:cs="仿宋_GB2312"/>
                <w:color w:val="auto"/>
                <w:sz w:val="28"/>
                <w:szCs w:val="28"/>
                <w:highlight w:val="none"/>
              </w:rPr>
              <w:t>网公布的“东莞市菜篮子价格监测表”数据为</w:t>
            </w:r>
            <w:r>
              <w:rPr>
                <w:rFonts w:hint="eastAsia" w:ascii="仿宋_GB2312" w:hAnsi="仿宋_GB2312" w:eastAsia="仿宋_GB2312" w:cs="仿宋_GB2312"/>
                <w:color w:val="auto"/>
                <w:sz w:val="28"/>
                <w:szCs w:val="28"/>
                <w:highlight w:val="none"/>
                <w:lang w:eastAsia="zh-CN"/>
              </w:rPr>
              <w:t>基准价</w:t>
            </w:r>
            <w:r>
              <w:rPr>
                <w:rFonts w:hint="eastAsia" w:ascii="仿宋_GB2312" w:hAnsi="仿宋_GB2312" w:eastAsia="仿宋_GB2312" w:cs="仿宋_GB2312"/>
                <w:color w:val="auto"/>
                <w:sz w:val="28"/>
                <w:szCs w:val="28"/>
                <w:highlight w:val="none"/>
              </w:rPr>
              <w:t>。若“东莞市菜篮子价格监测表”上无</w:t>
            </w:r>
            <w:r>
              <w:rPr>
                <w:rFonts w:hint="eastAsia" w:ascii="仿宋_GB2312" w:hAnsi="仿宋_GB2312" w:eastAsia="仿宋_GB2312" w:cs="仿宋_GB2312"/>
                <w:color w:val="auto"/>
                <w:sz w:val="28"/>
                <w:szCs w:val="28"/>
                <w:highlight w:val="none"/>
                <w:lang w:eastAsia="zh-CN"/>
              </w:rPr>
              <w:t>公</w:t>
            </w:r>
            <w:r>
              <w:rPr>
                <w:rFonts w:hint="eastAsia" w:ascii="仿宋_GB2312" w:hAnsi="仿宋_GB2312" w:eastAsia="仿宋_GB2312" w:cs="仿宋_GB2312"/>
                <w:color w:val="auto"/>
                <w:sz w:val="28"/>
                <w:szCs w:val="28"/>
                <w:highlight w:val="none"/>
              </w:rPr>
              <w:t>布的产品，则由中标人到周边肉菜市场（ 简沙洲市场、蟹地市场、万江中心农贸市场 ）参考同类产品的价格平均价为基准价。</w:t>
            </w:r>
          </w:p>
          <w:p>
            <w:pPr>
              <w:keepNext w:val="0"/>
              <w:keepLines w:val="0"/>
              <w:pageBreakBefore w:val="0"/>
              <w:widowControl w:val="0"/>
              <w:kinsoku/>
              <w:wordWrap/>
              <w:overflowPunct/>
              <w:topLinePunct w:val="0"/>
              <w:bidi w:val="0"/>
              <w:snapToGrid/>
              <w:spacing w:line="440" w:lineRule="exact"/>
              <w:textAlignment w:val="auto"/>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2、定价周期：每10日更新一次，中标人须每次至少提前2天提交下周期报价清单给采购人审核，该周期的价格在双方签字后生效。</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核定价格后</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若</w:t>
            </w:r>
            <w:r>
              <w:rPr>
                <w:rFonts w:hint="eastAsia" w:ascii="仿宋_GB2312" w:hAnsi="仿宋_GB2312" w:eastAsia="仿宋_GB2312" w:cs="仿宋_GB2312"/>
                <w:color w:val="auto"/>
                <w:sz w:val="28"/>
                <w:szCs w:val="28"/>
                <w:highlight w:val="none"/>
                <w:lang w:eastAsia="zh-CN"/>
              </w:rPr>
              <w:t>在当价格周期内</w:t>
            </w:r>
            <w:r>
              <w:rPr>
                <w:rFonts w:hint="eastAsia" w:ascii="仿宋_GB2312" w:hAnsi="仿宋_GB2312" w:eastAsia="仿宋_GB2312" w:cs="仿宋_GB2312"/>
                <w:color w:val="auto"/>
                <w:sz w:val="28"/>
                <w:szCs w:val="28"/>
                <w:highlight w:val="none"/>
              </w:rPr>
              <w:t>市场出现食材价格升降在20%或以上时，双方均可以书面形式提出价格调整请求（未提出调整请求的部分则以原核定价格执行），双方通过市场调查核实后，按上述定价原则确定价格（双方确认生效后开始以新的价格执行，在此之前的仍以原核定价格执行），并在</w:t>
            </w: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个工作日内</w:t>
            </w:r>
            <w:r>
              <w:rPr>
                <w:rFonts w:hint="eastAsia" w:ascii="仿宋_GB2312" w:hAnsi="仿宋_GB2312" w:eastAsia="仿宋_GB2312" w:cs="仿宋_GB2312"/>
                <w:color w:val="auto"/>
                <w:sz w:val="28"/>
                <w:szCs w:val="28"/>
                <w:highlight w:val="none"/>
                <w:lang w:eastAsia="zh-CN"/>
              </w:rPr>
              <w:t>双方</w:t>
            </w:r>
            <w:r>
              <w:rPr>
                <w:rFonts w:hint="eastAsia" w:ascii="仿宋_GB2312" w:hAnsi="仿宋_GB2312" w:eastAsia="仿宋_GB2312" w:cs="仿宋_GB2312"/>
                <w:color w:val="auto"/>
                <w:sz w:val="28"/>
                <w:szCs w:val="28"/>
                <w:highlight w:val="none"/>
              </w:rPr>
              <w:t>给予函复，若在此期限内不予函复的,则视为同意</w:t>
            </w:r>
            <w:r>
              <w:rPr>
                <w:rFonts w:hint="eastAsia" w:ascii="仿宋_GB2312" w:hAnsi="仿宋_GB2312" w:eastAsia="仿宋_GB2312" w:cs="仿宋_GB2312"/>
                <w:color w:val="auto"/>
                <w:sz w:val="28"/>
                <w:szCs w:val="28"/>
                <w:highlight w:val="none"/>
                <w:lang w:eastAsia="zh-CN"/>
              </w:rPr>
              <w:t>按该</w:t>
            </w:r>
            <w:r>
              <w:rPr>
                <w:rFonts w:hint="eastAsia" w:ascii="仿宋_GB2312" w:hAnsi="仿宋_GB2312" w:eastAsia="仿宋_GB2312" w:cs="仿宋_GB2312"/>
                <w:color w:val="auto"/>
                <w:sz w:val="28"/>
                <w:szCs w:val="28"/>
                <w:highlight w:val="none"/>
              </w:rPr>
              <w:t>新定价格执行</w:t>
            </w:r>
            <w:r>
              <w:rPr>
                <w:rFonts w:hint="eastAsia" w:ascii="仿宋_GB2312" w:hAnsi="仿宋_GB2312" w:eastAsia="仿宋_GB2312" w:cs="仿宋_GB2312"/>
                <w:color w:val="auto"/>
                <w:sz w:val="28"/>
                <w:szCs w:val="28"/>
                <w:highlight w:val="none"/>
                <w:lang w:val="en-US" w:eastAsia="zh-CN"/>
              </w:rPr>
              <w:t>。</w:t>
            </w:r>
            <w:r>
              <w:rPr>
                <w:rFonts w:hint="eastAsia" w:ascii="仿宋_GB2312" w:hAnsi="仿宋_GB2312" w:eastAsia="仿宋_GB2312" w:cs="仿宋_GB2312"/>
                <w:color w:val="auto"/>
                <w:sz w:val="28"/>
                <w:szCs w:val="28"/>
                <w:highlight w:val="none"/>
              </w:rPr>
              <w:t>除此之外，双方约定的供货</w:t>
            </w:r>
            <w:r>
              <w:rPr>
                <w:rFonts w:hint="eastAsia" w:ascii="仿宋_GB2312" w:hAnsi="仿宋_GB2312" w:eastAsia="仿宋_GB2312" w:cs="仿宋_GB2312"/>
                <w:color w:val="auto"/>
                <w:sz w:val="28"/>
                <w:szCs w:val="28"/>
                <w:highlight w:val="none"/>
                <w:lang w:eastAsia="zh-CN"/>
              </w:rPr>
              <w:t>产品</w:t>
            </w:r>
            <w:r>
              <w:rPr>
                <w:rFonts w:hint="eastAsia" w:ascii="仿宋_GB2312" w:hAnsi="仿宋_GB2312" w:eastAsia="仿宋_GB2312" w:cs="仿宋_GB2312"/>
                <w:color w:val="auto"/>
                <w:sz w:val="28"/>
                <w:szCs w:val="28"/>
                <w:highlight w:val="none"/>
              </w:rPr>
              <w:t>价格在有效期内任何一方不得随意更改。</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中标人的供货价应包含交给采购人之前的</w:t>
            </w:r>
            <w:r>
              <w:rPr>
                <w:rFonts w:hint="eastAsia" w:ascii="仿宋_GB2312" w:hAnsi="仿宋_GB2312" w:eastAsia="仿宋_GB2312" w:cs="仿宋_GB2312"/>
                <w:color w:val="auto"/>
                <w:sz w:val="28"/>
                <w:szCs w:val="28"/>
                <w:lang w:eastAsia="zh-CN"/>
              </w:rPr>
              <w:t>配送费用</w:t>
            </w:r>
            <w:r>
              <w:rPr>
                <w:rFonts w:hint="eastAsia" w:ascii="仿宋_GB2312" w:hAnsi="仿宋_GB2312" w:eastAsia="仿宋_GB2312" w:cs="仿宋_GB2312"/>
                <w:color w:val="auto"/>
                <w:sz w:val="28"/>
                <w:szCs w:val="28"/>
              </w:rPr>
              <w:t>，包括购置费、包装费、运输费、储存费、人工费、保险费、各种税费等，并承担送货途中的一切风险。</w:t>
            </w:r>
          </w:p>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auto"/>
                <w:sz w:val="28"/>
                <w:szCs w:val="28"/>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52" w:hRule="atLeast"/>
          <w:jc w:val="center"/>
        </w:trPr>
        <w:tc>
          <w:tcPr>
            <w:tcW w:w="836"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5</w:t>
            </w:r>
          </w:p>
        </w:tc>
        <w:tc>
          <w:tcPr>
            <w:tcW w:w="1496"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合同条款</w:t>
            </w:r>
          </w:p>
        </w:tc>
        <w:tc>
          <w:tcPr>
            <w:tcW w:w="6812" w:type="dxa"/>
            <w:vAlign w:val="center"/>
          </w:tcPr>
          <w:p>
            <w:pPr>
              <w:keepNext w:val="0"/>
              <w:keepLines w:val="0"/>
              <w:pageBreakBefore w:val="0"/>
              <w:widowControl w:val="0"/>
              <w:kinsoku/>
              <w:wordWrap/>
              <w:overflowPunct/>
              <w:topLinePunct w:val="0"/>
              <w:autoSpaceDE w:val="0"/>
              <w:autoSpaceDN w:val="0"/>
              <w:bidi w:val="0"/>
              <w:adjustRightInd w:val="0"/>
              <w:snapToGrid/>
              <w:spacing w:line="44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详见合同文件</w:t>
            </w:r>
          </w:p>
        </w:tc>
      </w:tr>
    </w:tbl>
    <w:p>
      <w:pPr>
        <w:pStyle w:val="83"/>
        <w:numPr>
          <w:ilvl w:val="0"/>
          <w:numId w:val="0"/>
        </w:numPr>
        <w:spacing w:before="240" w:beforeLines="100" w:after="48" w:afterLines="20" w:line="420" w:lineRule="atLeast"/>
        <w:ind w:firstLine="562" w:firstLineChars="200"/>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lang w:eastAsia="zh-CN"/>
        </w:rPr>
        <w:t>一、</w:t>
      </w:r>
      <w:r>
        <w:rPr>
          <w:rFonts w:hint="eastAsia" w:ascii="仿宋_GB2312" w:hAnsi="仿宋_GB2312" w:eastAsia="仿宋_GB2312" w:cs="仿宋_GB2312"/>
          <w:b/>
          <w:color w:val="auto"/>
          <w:sz w:val="28"/>
          <w:szCs w:val="28"/>
        </w:rPr>
        <w:t>项目总体要求</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本项目为万江消防队饭堂食材配送服务项目，为东莞市万江消防队人员（约60人）提供早餐、中餐及晚餐食材</w:t>
      </w:r>
      <w:r>
        <w:rPr>
          <w:rFonts w:hint="eastAsia" w:ascii="仿宋_GB2312" w:hAnsi="仿宋_GB2312" w:eastAsia="仿宋_GB2312" w:cs="仿宋_GB2312"/>
          <w:color w:val="auto"/>
          <w:sz w:val="28"/>
          <w:szCs w:val="28"/>
          <w:lang w:val="en-US" w:eastAsia="zh-CN"/>
        </w:rPr>
        <w:t>,早餐餐标10元，中餐餐标15元，晚餐餐标15元</w:t>
      </w:r>
      <w:r>
        <w:rPr>
          <w:rFonts w:hint="eastAsia" w:ascii="仿宋_GB2312" w:hAnsi="仿宋_GB2312" w:eastAsia="仿宋_GB2312" w:cs="仿宋_GB2312"/>
          <w:color w:val="auto"/>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中标人按照采购人提出的</w:t>
      </w:r>
      <w:r>
        <w:rPr>
          <w:rFonts w:hint="eastAsia" w:ascii="仿宋_GB2312" w:hAnsi="仿宋_GB2312" w:eastAsia="仿宋_GB2312" w:cs="仿宋_GB2312"/>
          <w:color w:val="auto"/>
          <w:sz w:val="28"/>
          <w:szCs w:val="28"/>
          <w:lang w:eastAsia="zh-CN"/>
        </w:rPr>
        <w:t>产</w:t>
      </w:r>
      <w:r>
        <w:rPr>
          <w:rFonts w:hint="eastAsia" w:ascii="仿宋_GB2312" w:hAnsi="仿宋_GB2312" w:eastAsia="仿宋_GB2312" w:cs="仿宋_GB2312"/>
          <w:color w:val="auto"/>
          <w:sz w:val="28"/>
          <w:szCs w:val="28"/>
        </w:rPr>
        <w:t>品订货清单，不论</w:t>
      </w:r>
      <w:r>
        <w:rPr>
          <w:rFonts w:hint="eastAsia" w:ascii="仿宋_GB2312" w:hAnsi="仿宋_GB2312" w:eastAsia="仿宋_GB2312" w:cs="仿宋_GB2312"/>
          <w:color w:val="auto"/>
          <w:sz w:val="28"/>
          <w:szCs w:val="28"/>
          <w:lang w:eastAsia="zh-CN"/>
        </w:rPr>
        <w:t>清单</w:t>
      </w:r>
      <w:r>
        <w:rPr>
          <w:rFonts w:hint="eastAsia" w:ascii="仿宋_GB2312" w:hAnsi="仿宋_GB2312" w:eastAsia="仿宋_GB2312" w:cs="仿宋_GB2312"/>
          <w:color w:val="auto"/>
          <w:sz w:val="28"/>
          <w:szCs w:val="28"/>
        </w:rPr>
        <w:t>数量多少，必须保证在规定的时间（以采购人下的供货通知单为依据）、地点（食堂）送货。</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中标人对采购人提出的临时性服务要求应按时、按质、按量将</w:t>
      </w:r>
      <w:r>
        <w:rPr>
          <w:rFonts w:hint="eastAsia" w:ascii="仿宋_GB2312" w:hAnsi="仿宋_GB2312" w:eastAsia="仿宋_GB2312" w:cs="仿宋_GB2312"/>
          <w:color w:val="auto"/>
          <w:sz w:val="28"/>
          <w:szCs w:val="28"/>
          <w:lang w:eastAsia="zh-CN"/>
        </w:rPr>
        <w:t>产</w:t>
      </w:r>
      <w:r>
        <w:rPr>
          <w:rFonts w:hint="eastAsia" w:ascii="仿宋_GB2312" w:hAnsi="仿宋_GB2312" w:eastAsia="仿宋_GB2312" w:cs="仿宋_GB2312"/>
          <w:color w:val="auto"/>
          <w:sz w:val="28"/>
          <w:szCs w:val="28"/>
        </w:rPr>
        <w:t>品送到指定</w:t>
      </w:r>
      <w:r>
        <w:rPr>
          <w:rFonts w:hint="eastAsia" w:ascii="仿宋_GB2312" w:hAnsi="仿宋_GB2312" w:eastAsia="仿宋_GB2312" w:cs="仿宋_GB2312"/>
          <w:color w:val="auto"/>
          <w:sz w:val="28"/>
          <w:szCs w:val="28"/>
          <w:lang w:eastAsia="zh-CN"/>
        </w:rPr>
        <w:t>的</w:t>
      </w:r>
      <w:r>
        <w:rPr>
          <w:rFonts w:hint="eastAsia" w:ascii="仿宋_GB2312" w:hAnsi="仿宋_GB2312" w:eastAsia="仿宋_GB2312" w:cs="仿宋_GB2312"/>
          <w:color w:val="auto"/>
          <w:sz w:val="28"/>
          <w:szCs w:val="28"/>
        </w:rPr>
        <w:t>地点。</w:t>
      </w:r>
    </w:p>
    <w:p>
      <w:pPr>
        <w:pStyle w:val="83"/>
        <w:keepNext w:val="0"/>
        <w:keepLines w:val="0"/>
        <w:pageBreakBefore w:val="0"/>
        <w:widowControl w:val="0"/>
        <w:numPr>
          <w:ilvl w:val="0"/>
          <w:numId w:val="0"/>
        </w:numPr>
        <w:kinsoku/>
        <w:wordWrap/>
        <w:overflowPunct/>
        <w:topLinePunct w:val="0"/>
        <w:autoSpaceDE/>
        <w:autoSpaceDN/>
        <w:bidi w:val="0"/>
        <w:adjustRightInd/>
        <w:snapToGrid/>
        <w:spacing w:before="240" w:beforeLines="100" w:line="480" w:lineRule="exact"/>
        <w:ind w:leftChars="0" w:firstLine="562" w:firstLineChars="20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lang w:eastAsia="zh-CN"/>
        </w:rPr>
        <w:t>二、</w:t>
      </w:r>
      <w:r>
        <w:rPr>
          <w:rFonts w:hint="eastAsia" w:ascii="仿宋_GB2312" w:hAnsi="仿宋_GB2312" w:eastAsia="仿宋_GB2312" w:cs="仿宋_GB2312"/>
          <w:b/>
          <w:color w:val="auto"/>
          <w:sz w:val="28"/>
          <w:szCs w:val="28"/>
        </w:rPr>
        <w:t>食品安全保障措施</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2" w:firstLineChars="20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lang w:val="en-US" w:eastAsia="zh-CN"/>
        </w:rPr>
        <w:t>1.</w:t>
      </w:r>
      <w:r>
        <w:rPr>
          <w:rFonts w:hint="eastAsia" w:ascii="仿宋_GB2312" w:hAnsi="仿宋_GB2312" w:eastAsia="仿宋_GB2312" w:cs="仿宋_GB2312"/>
          <w:b/>
          <w:color w:val="auto"/>
          <w:sz w:val="28"/>
          <w:szCs w:val="28"/>
        </w:rPr>
        <w:t>★中标人必须遵守国家规定的《食品安全法》、《农产品质量安全法》等法律和行政法规的规定，提供的货品必须符合国家有关卫生标准，保质、保量、保鲜，严禁配送假冒、变质、过期的农副产品。不合格的货品，中标人必须包退包换。</w:t>
      </w:r>
      <w:r>
        <w:rPr>
          <w:rFonts w:hint="eastAsia" w:ascii="仿宋_GB2312" w:hAnsi="仿宋_GB2312" w:eastAsia="仿宋_GB2312" w:cs="仿宋_GB2312"/>
          <w:b/>
          <w:bCs/>
          <w:color w:val="auto"/>
          <w:sz w:val="28"/>
          <w:szCs w:val="28"/>
          <w:highlight w:val="none"/>
          <w:lang w:eastAsia="zh-CN"/>
        </w:rPr>
        <w:t>（</w:t>
      </w:r>
      <w:r>
        <w:rPr>
          <w:rFonts w:hint="eastAsia" w:ascii="仿宋_GB2312" w:hAnsi="仿宋_GB2312" w:eastAsia="仿宋_GB2312" w:cs="仿宋_GB2312"/>
          <w:b/>
          <w:bCs/>
          <w:color w:val="auto"/>
          <w:sz w:val="28"/>
          <w:szCs w:val="28"/>
          <w:highlight w:val="none"/>
        </w:rPr>
        <w:t>提供单独承诺函并加盖投标人公章</w:t>
      </w:r>
      <w:r>
        <w:rPr>
          <w:rFonts w:hint="eastAsia" w:ascii="仿宋_GB2312" w:hAnsi="仿宋_GB2312" w:eastAsia="仿宋_GB2312" w:cs="仿宋_GB2312"/>
          <w:b/>
          <w:bCs/>
          <w:color w:val="auto"/>
          <w:sz w:val="28"/>
          <w:szCs w:val="28"/>
          <w:highlight w:val="none"/>
          <w:lang w:eastAsia="zh-CN"/>
        </w:rPr>
        <w:t>）</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中标人须对采购人购买的食品</w:t>
      </w:r>
      <w:r>
        <w:rPr>
          <w:rFonts w:hint="eastAsia" w:ascii="仿宋_GB2312" w:hAnsi="仿宋_GB2312" w:eastAsia="仿宋_GB2312" w:cs="仿宋_GB2312"/>
          <w:color w:val="auto"/>
          <w:sz w:val="28"/>
          <w:szCs w:val="28"/>
          <w:lang w:eastAsia="zh-CN"/>
        </w:rPr>
        <w:t>进行</w:t>
      </w:r>
      <w:r>
        <w:rPr>
          <w:rFonts w:hint="eastAsia" w:ascii="仿宋_GB2312" w:hAnsi="仿宋_GB2312" w:eastAsia="仿宋_GB2312" w:cs="仿宋_GB2312"/>
          <w:color w:val="auto"/>
          <w:sz w:val="28"/>
          <w:szCs w:val="28"/>
        </w:rPr>
        <w:t>分类</w:t>
      </w:r>
      <w:r>
        <w:rPr>
          <w:rFonts w:hint="eastAsia" w:ascii="仿宋_GB2312" w:hAnsi="仿宋_GB2312" w:eastAsia="仿宋_GB2312" w:cs="仿宋_GB2312"/>
          <w:color w:val="auto"/>
          <w:sz w:val="28"/>
          <w:szCs w:val="28"/>
          <w:lang w:eastAsia="zh-CN"/>
        </w:rPr>
        <w:t>并</w:t>
      </w:r>
      <w:r>
        <w:rPr>
          <w:rFonts w:hint="eastAsia" w:ascii="仿宋_GB2312" w:hAnsi="仿宋_GB2312" w:eastAsia="仿宋_GB2312" w:cs="仿宋_GB2312"/>
          <w:color w:val="auto"/>
          <w:sz w:val="28"/>
          <w:szCs w:val="28"/>
        </w:rPr>
        <w:t>用器具装载，不得混装，运输过程应采取相应的保鲜防护措施。</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color w:val="C00000"/>
          <w:sz w:val="28"/>
          <w:szCs w:val="28"/>
        </w:rPr>
      </w:pP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中标人应充分理解并认真遵循本招标文件的要求，所提供的货物必须是满足招标文件要求。保证供应的货品均为正规生产的新鲜（冰鲜除外）检验合格、无毒、无辐射、无侵权货品，符合国家有关卫生、质量、包装和保质标准，要使用有效期的货品，其剩余有效期不得少于标注有效期的75%。</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b/>
          <w:color w:val="auto"/>
          <w:sz w:val="28"/>
          <w:szCs w:val="28"/>
        </w:rPr>
        <w:t>中标人提供的鲜鱼、肉类保证每日新鲜，提供的猪肉牛肉羊肉须为东莞市定点屠宰厂（场）经检疫和</w:t>
      </w:r>
      <w:r>
        <w:rPr>
          <w:rFonts w:hint="eastAsia" w:ascii="仿宋_GB2312" w:hAnsi="仿宋_GB2312" w:eastAsia="仿宋_GB2312" w:cs="仿宋_GB2312"/>
          <w:b/>
          <w:color w:val="auto"/>
          <w:sz w:val="28"/>
          <w:szCs w:val="28"/>
          <w:lang w:eastAsia="zh-CN"/>
        </w:rPr>
        <w:t>通过</w:t>
      </w:r>
      <w:r>
        <w:rPr>
          <w:rFonts w:hint="eastAsia" w:ascii="仿宋_GB2312" w:hAnsi="仿宋_GB2312" w:eastAsia="仿宋_GB2312" w:cs="仿宋_GB2312"/>
          <w:b/>
          <w:color w:val="auto"/>
          <w:sz w:val="28"/>
          <w:szCs w:val="28"/>
        </w:rPr>
        <w:t>肉品品质检验合格的产品，具有由定点屠宰厂（场）加盖验讫印章并出具《畜产品检验证明》或《动物检疫合格证明》</w:t>
      </w:r>
      <w:r>
        <w:rPr>
          <w:rFonts w:hint="eastAsia" w:ascii="仿宋_GB2312" w:hAnsi="仿宋_GB2312" w:eastAsia="仿宋_GB2312" w:cs="仿宋_GB2312"/>
          <w:b/>
          <w:color w:val="auto"/>
          <w:sz w:val="28"/>
          <w:szCs w:val="28"/>
          <w:lang w:eastAsia="zh-CN"/>
        </w:rPr>
        <w:t>资料</w:t>
      </w:r>
      <w:r>
        <w:rPr>
          <w:rFonts w:hint="eastAsia" w:ascii="仿宋_GB2312" w:hAnsi="仿宋_GB2312" w:eastAsia="仿宋_GB2312" w:cs="仿宋_GB2312"/>
          <w:b/>
          <w:color w:val="auto"/>
          <w:sz w:val="28"/>
          <w:szCs w:val="28"/>
        </w:rPr>
        <w:t>，所有产品并可追索。中标人提供的蔬菜必须保证每日新鲜，</w:t>
      </w:r>
      <w:r>
        <w:rPr>
          <w:rFonts w:hint="eastAsia" w:ascii="仿宋_GB2312" w:hAnsi="仿宋_GB2312" w:eastAsia="仿宋_GB2312" w:cs="仿宋_GB2312"/>
          <w:b/>
          <w:color w:val="auto"/>
          <w:sz w:val="28"/>
          <w:szCs w:val="28"/>
          <w:lang w:eastAsia="zh-CN"/>
        </w:rPr>
        <w:t>获得</w:t>
      </w:r>
      <w:r>
        <w:rPr>
          <w:rFonts w:hint="eastAsia" w:ascii="仿宋_GB2312" w:hAnsi="仿宋_GB2312" w:eastAsia="仿宋_GB2312" w:cs="仿宋_GB2312"/>
          <w:b/>
          <w:color w:val="auto"/>
          <w:sz w:val="28"/>
          <w:szCs w:val="28"/>
        </w:rPr>
        <w:t>无公害认证优先选择，并符合食品卫生安全法要求并出具有效的《农产品检验报告》。采购人</w:t>
      </w:r>
      <w:r>
        <w:rPr>
          <w:rFonts w:hint="eastAsia" w:ascii="仿宋_GB2312" w:hAnsi="仿宋_GB2312" w:eastAsia="仿宋_GB2312" w:cs="仿宋_GB2312"/>
          <w:b/>
          <w:color w:val="auto"/>
          <w:sz w:val="28"/>
          <w:szCs w:val="28"/>
          <w:lang w:eastAsia="zh-CN"/>
        </w:rPr>
        <w:t>不定期</w:t>
      </w:r>
      <w:r>
        <w:rPr>
          <w:rFonts w:hint="eastAsia" w:ascii="仿宋_GB2312" w:hAnsi="仿宋_GB2312" w:eastAsia="仿宋_GB2312" w:cs="仿宋_GB2312"/>
          <w:b/>
          <w:color w:val="auto"/>
          <w:sz w:val="28"/>
          <w:szCs w:val="28"/>
        </w:rPr>
        <w:t>使用“农药测试卡”检验蔬菜农药含量，如含量超标</w:t>
      </w:r>
      <w:r>
        <w:rPr>
          <w:rFonts w:hint="eastAsia" w:ascii="仿宋_GB2312" w:hAnsi="仿宋_GB2312" w:eastAsia="仿宋_GB2312" w:cs="仿宋_GB2312"/>
          <w:b/>
          <w:color w:val="auto"/>
          <w:sz w:val="28"/>
          <w:szCs w:val="28"/>
          <w:lang w:eastAsia="zh-CN"/>
        </w:rPr>
        <w:t>则</w:t>
      </w:r>
      <w:r>
        <w:rPr>
          <w:rFonts w:hint="eastAsia" w:ascii="仿宋_GB2312" w:hAnsi="仿宋_GB2312" w:eastAsia="仿宋_GB2312" w:cs="仿宋_GB2312"/>
          <w:b/>
          <w:color w:val="auto"/>
          <w:sz w:val="28"/>
          <w:szCs w:val="28"/>
        </w:rPr>
        <w:t>要求中标人无条件退货或换货，出现 1 次含量超标情况的，并处以中标人人民币3000元罚款，罚款由当批次的供货结算款内扣除。出现3次以上</w:t>
      </w:r>
      <w:r>
        <w:rPr>
          <w:rFonts w:hint="eastAsia" w:ascii="仿宋_GB2312" w:hAnsi="仿宋_GB2312" w:eastAsia="仿宋_GB2312" w:cs="仿宋_GB2312"/>
          <w:b/>
          <w:color w:val="auto"/>
          <w:sz w:val="28"/>
          <w:szCs w:val="28"/>
          <w:lang w:eastAsia="zh-CN"/>
        </w:rPr>
        <w:t>（不含本数）</w:t>
      </w:r>
      <w:r>
        <w:rPr>
          <w:rFonts w:hint="eastAsia" w:ascii="仿宋_GB2312" w:hAnsi="仿宋_GB2312" w:eastAsia="仿宋_GB2312" w:cs="仿宋_GB2312"/>
          <w:b/>
          <w:color w:val="auto"/>
          <w:sz w:val="28"/>
          <w:szCs w:val="28"/>
        </w:rPr>
        <w:t>含量超标情况的，采购人有权单方终止合同。</w:t>
      </w:r>
      <w:r>
        <w:rPr>
          <w:rFonts w:hint="eastAsia" w:ascii="仿宋_GB2312" w:hAnsi="仿宋_GB2312" w:eastAsia="仿宋_GB2312" w:cs="仿宋_GB2312"/>
          <w:b/>
          <w:bCs/>
          <w:color w:val="auto"/>
          <w:sz w:val="28"/>
          <w:szCs w:val="28"/>
          <w:highlight w:val="none"/>
          <w:lang w:eastAsia="zh-CN"/>
        </w:rPr>
        <w:t>（</w:t>
      </w:r>
      <w:r>
        <w:rPr>
          <w:rFonts w:hint="eastAsia" w:ascii="仿宋_GB2312" w:hAnsi="仿宋_GB2312" w:eastAsia="仿宋_GB2312" w:cs="仿宋_GB2312"/>
          <w:b/>
          <w:bCs/>
          <w:color w:val="auto"/>
          <w:sz w:val="28"/>
          <w:szCs w:val="28"/>
          <w:highlight w:val="none"/>
        </w:rPr>
        <w:t>提供单独承诺函并加盖投标人公章</w:t>
      </w:r>
      <w:r>
        <w:rPr>
          <w:rFonts w:hint="eastAsia" w:ascii="仿宋_GB2312" w:hAnsi="仿宋_GB2312" w:eastAsia="仿宋_GB2312" w:cs="仿宋_GB2312"/>
          <w:b/>
          <w:bCs/>
          <w:color w:val="auto"/>
          <w:sz w:val="28"/>
          <w:szCs w:val="28"/>
          <w:highlight w:val="none"/>
          <w:lang w:eastAsia="zh-CN"/>
        </w:rPr>
        <w:t>）</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5.</w:t>
      </w:r>
      <w:r>
        <w:rPr>
          <w:rFonts w:hint="eastAsia" w:ascii="仿宋_GB2312" w:hAnsi="仿宋_GB2312" w:eastAsia="仿宋_GB2312" w:cs="仿宋_GB2312"/>
          <w:color w:val="auto"/>
          <w:sz w:val="28"/>
          <w:szCs w:val="28"/>
        </w:rPr>
        <w:t>中标人应保证所提供的鲜肉类、生禽、鲜水产、蔬菜种类的多样性和季节性，以保证食材新鲜感。</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6.</w:t>
      </w:r>
      <w:r>
        <w:rPr>
          <w:rFonts w:hint="eastAsia" w:ascii="仿宋_GB2312" w:hAnsi="仿宋_GB2312" w:eastAsia="仿宋_GB2312" w:cs="仿宋_GB2312"/>
          <w:color w:val="auto"/>
          <w:sz w:val="28"/>
          <w:szCs w:val="28"/>
        </w:rPr>
        <w:t>货物包装必须完整清洁（无损、无污、无皱），采购人有权拒收包装不整齐、已拆封的商品。</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7.</w:t>
      </w:r>
      <w:r>
        <w:rPr>
          <w:rFonts w:hint="eastAsia" w:ascii="仿宋_GB2312" w:hAnsi="仿宋_GB2312" w:eastAsia="仿宋_GB2312" w:cs="仿宋_GB2312"/>
          <w:color w:val="auto"/>
          <w:sz w:val="28"/>
          <w:szCs w:val="28"/>
        </w:rPr>
        <w:t>采购人发现商品出现损坏（包括表面损坏），或出现水渍、串味、受潮等导致货物性质改变的，中标人必须无条件退货或更换商品。</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8.</w:t>
      </w:r>
      <w:r>
        <w:rPr>
          <w:rFonts w:hint="eastAsia" w:ascii="仿宋_GB2312" w:hAnsi="仿宋_GB2312" w:eastAsia="仿宋_GB2312" w:cs="仿宋_GB2312"/>
          <w:color w:val="auto"/>
          <w:sz w:val="28"/>
          <w:szCs w:val="28"/>
        </w:rPr>
        <w:t>中标人提供假冒伪劣、过期、变质的、有毒食品的，一经发现，除按采购人要求无条件退货或换货外，还将受到如下处罚：</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中标人提供假冒伪劣、过期、变质食品的，采购人有权要求无条</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件退货或换货，中标人将被处以当次供应食品货款2倍的罚款，罚款</w:t>
      </w:r>
      <w:r>
        <w:rPr>
          <w:rFonts w:hint="eastAsia" w:ascii="仿宋_GB2312" w:hAnsi="仿宋_GB2312" w:eastAsia="仿宋_GB2312" w:cs="仿宋_GB2312"/>
          <w:color w:val="auto"/>
          <w:sz w:val="28"/>
          <w:szCs w:val="28"/>
          <w:lang w:eastAsia="zh-CN"/>
        </w:rPr>
        <w:t>从</w:t>
      </w:r>
      <w:r>
        <w:rPr>
          <w:rFonts w:hint="eastAsia" w:ascii="仿宋_GB2312" w:hAnsi="仿宋_GB2312" w:eastAsia="仿宋_GB2312" w:cs="仿宋_GB2312"/>
          <w:color w:val="auto"/>
          <w:sz w:val="28"/>
          <w:szCs w:val="28"/>
        </w:rPr>
        <w:t>供货结算款内扣除。</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color w:val="C00000"/>
          <w:sz w:val="28"/>
          <w:szCs w:val="28"/>
        </w:rPr>
      </w:pP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中标人若提供有毒食品，造成食品安全事故的，经有关单位鉴定原因后，如确实为中标人提供的食品问题，中标人须负担全数的医药费，采购人将取消该中标人的供货资格，没收其履约保证金，中标人同时承担相应的民事及刑事法律责任及放弃先诉抗辩权。</w:t>
      </w:r>
    </w:p>
    <w:p>
      <w:pPr>
        <w:pStyle w:val="83"/>
        <w:keepNext w:val="0"/>
        <w:keepLines w:val="0"/>
        <w:pageBreakBefore w:val="0"/>
        <w:widowControl w:val="0"/>
        <w:numPr>
          <w:ilvl w:val="0"/>
          <w:numId w:val="0"/>
        </w:numPr>
        <w:kinsoku/>
        <w:wordWrap/>
        <w:overflowPunct/>
        <w:topLinePunct w:val="0"/>
        <w:autoSpaceDE/>
        <w:autoSpaceDN/>
        <w:bidi w:val="0"/>
        <w:adjustRightInd/>
        <w:snapToGrid/>
        <w:spacing w:before="240" w:beforeLines="100" w:line="480" w:lineRule="exact"/>
        <w:ind w:leftChars="0" w:firstLine="562" w:firstLineChars="20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lang w:eastAsia="zh-CN"/>
        </w:rPr>
        <w:t>三、</w:t>
      </w:r>
      <w:r>
        <w:rPr>
          <w:rFonts w:hint="eastAsia" w:ascii="仿宋_GB2312" w:hAnsi="仿宋_GB2312" w:eastAsia="仿宋_GB2312" w:cs="仿宋_GB2312"/>
          <w:b/>
          <w:color w:val="auto"/>
          <w:sz w:val="28"/>
          <w:szCs w:val="28"/>
        </w:rPr>
        <w:t xml:space="preserve">质量和数量要求 </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质量要求：</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蔬果类应保持较好的色泽和新鲜度，符合国家食品卫生标准，不得有黄叶、腐烂、泥沙等现象，蔬果类农药等化学物不得超标，并提供农药残留检测证明（蔬菜利用率不低于95%）。</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冻品、干货类为一级以上的优质品，</w:t>
      </w:r>
      <w:r>
        <w:rPr>
          <w:rFonts w:hint="eastAsia" w:ascii="仿宋_GB2312" w:hAnsi="仿宋_GB2312" w:eastAsia="仿宋_GB2312" w:cs="仿宋_GB2312"/>
          <w:color w:val="auto"/>
          <w:sz w:val="28"/>
          <w:szCs w:val="28"/>
          <w:lang w:eastAsia="zh-CN"/>
        </w:rPr>
        <w:t>产品包装须</w:t>
      </w:r>
      <w:r>
        <w:rPr>
          <w:rFonts w:hint="eastAsia" w:ascii="仿宋_GB2312" w:hAnsi="仿宋_GB2312" w:eastAsia="仿宋_GB2312" w:cs="仿宋_GB2312"/>
          <w:color w:val="auto"/>
          <w:sz w:val="28"/>
          <w:szCs w:val="28"/>
        </w:rPr>
        <w:t>有生产厂家、生产日期和保质期</w:t>
      </w:r>
      <w:r>
        <w:rPr>
          <w:rFonts w:hint="eastAsia" w:ascii="仿宋_GB2312" w:hAnsi="仿宋_GB2312" w:eastAsia="仿宋_GB2312" w:cs="仿宋_GB2312"/>
          <w:color w:val="auto"/>
          <w:sz w:val="28"/>
          <w:szCs w:val="28"/>
          <w:lang w:eastAsia="zh-CN"/>
        </w:rPr>
        <w:t>等货物信息</w:t>
      </w:r>
      <w:r>
        <w:rPr>
          <w:rFonts w:hint="eastAsia" w:ascii="仿宋_GB2312" w:hAnsi="仿宋_GB2312" w:eastAsia="仿宋_GB2312" w:cs="仿宋_GB2312"/>
          <w:color w:val="auto"/>
          <w:sz w:val="28"/>
          <w:szCs w:val="28"/>
        </w:rPr>
        <w:t>。</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鱼类必须鲜活（利用率不低于95%）。</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鲜肉类全部来源于正规肉联厂，保证为当日新鲜肉，并提供政府检疫部门出示的检疫合格证明（鲜肉类利用率不低于98%）。</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5</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对于不符合采购人质量要求的</w:t>
      </w:r>
      <w:r>
        <w:rPr>
          <w:rFonts w:hint="eastAsia" w:ascii="仿宋_GB2312" w:hAnsi="仿宋_GB2312" w:eastAsia="仿宋_GB2312" w:cs="仿宋_GB2312"/>
          <w:color w:val="auto"/>
          <w:sz w:val="28"/>
          <w:szCs w:val="28"/>
          <w:lang w:eastAsia="zh-CN"/>
        </w:rPr>
        <w:t>产品</w:t>
      </w:r>
      <w:r>
        <w:rPr>
          <w:rFonts w:hint="eastAsia" w:ascii="仿宋_GB2312" w:hAnsi="仿宋_GB2312" w:eastAsia="仿宋_GB2312" w:cs="仿宋_GB2312"/>
          <w:color w:val="auto"/>
          <w:sz w:val="28"/>
          <w:szCs w:val="28"/>
        </w:rPr>
        <w:t>可无偿退货或换货，如换货中标人必须在采购人规定的时间内把货送到目的地。</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数量要求：</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应保证斤、两的准确性；</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以采购人的验收数量为准，中标人每次随货携带一式两联的送货清单，经双方验收后须签字确认；</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双方各持一份，全部作为收货与货款结算的凭证。</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color w:val="auto"/>
          <w:sz w:val="28"/>
          <w:szCs w:val="28"/>
        </w:rPr>
      </w:pPr>
    </w:p>
    <w:p>
      <w:pPr>
        <w:keepNext w:val="0"/>
        <w:keepLines w:val="0"/>
        <w:pageBreakBefore w:val="0"/>
        <w:widowControl w:val="0"/>
        <w:numPr>
          <w:ilvl w:val="0"/>
          <w:numId w:val="6"/>
        </w:numPr>
        <w:kinsoku/>
        <w:wordWrap/>
        <w:overflowPunct/>
        <w:topLinePunct w:val="0"/>
        <w:autoSpaceDE/>
        <w:autoSpaceDN/>
        <w:bidi w:val="0"/>
        <w:adjustRightInd/>
        <w:snapToGrid/>
        <w:spacing w:line="480" w:lineRule="exact"/>
        <w:ind w:left="559" w:leftChars="266" w:firstLine="0" w:firstLineChars="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val="0"/>
          <w:color w:val="auto"/>
          <w:sz w:val="28"/>
          <w:szCs w:val="28"/>
        </w:rPr>
        <w:t>定价方式</w:t>
      </w:r>
      <w:r>
        <w:rPr>
          <w:rFonts w:hint="eastAsia" w:ascii="仿宋_GB2312" w:hAnsi="仿宋_GB2312" w:eastAsia="仿宋_GB2312" w:cs="仿宋_GB2312"/>
          <w:b/>
          <w:color w:val="auto"/>
          <w:sz w:val="28"/>
          <w:szCs w:val="28"/>
        </w:rPr>
        <w:br w:type="textWrapping"/>
      </w: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、基准价的确定方式：原则上以东莞市发展和改革局网站公布的“东</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莞市菜篮子价格监测表”数据为参考。若“东莞市菜篮子价格监测表”上无发布的产品，则由中标人到周边肉菜市场（ 简沙洲市场、蟹地市场、万江中心农贸市场 ）参考同类产品的价格平均价为基准价。</w:t>
      </w:r>
    </w:p>
    <w:p>
      <w:pPr>
        <w:keepNext w:val="0"/>
        <w:keepLines w:val="0"/>
        <w:pageBreakBefore w:val="0"/>
        <w:widowControl w:val="0"/>
        <w:kinsoku/>
        <w:wordWrap/>
        <w:overflowPunct/>
        <w:topLinePunct w:val="0"/>
        <w:bidi w:val="0"/>
        <w:snapToGrid/>
        <w:spacing w:line="440" w:lineRule="exact"/>
        <w:ind w:firstLine="560" w:firstLineChars="200"/>
        <w:textAlignment w:val="auto"/>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2、定价周期：每10日更新一次，中标人须每次至少提前2天提交下周期报价清单给采购人审核，该周期的价格在双方签字后生效。</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color w:val="000000"/>
          <w:sz w:val="28"/>
          <w:szCs w:val="28"/>
          <w:lang w:val="en-US" w:eastAsia="zh-CN"/>
        </w:rPr>
        <w:t>3、</w:t>
      </w:r>
      <w:r>
        <w:rPr>
          <w:rFonts w:hint="eastAsia" w:ascii="仿宋_GB2312" w:hAnsi="仿宋_GB2312" w:eastAsia="仿宋_GB2312" w:cs="仿宋_GB2312"/>
          <w:color w:val="auto"/>
          <w:sz w:val="28"/>
          <w:szCs w:val="28"/>
          <w:highlight w:val="none"/>
        </w:rPr>
        <w:t>核定价格后</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若</w:t>
      </w:r>
      <w:r>
        <w:rPr>
          <w:rFonts w:hint="eastAsia" w:ascii="仿宋_GB2312" w:hAnsi="仿宋_GB2312" w:eastAsia="仿宋_GB2312" w:cs="仿宋_GB2312"/>
          <w:color w:val="auto"/>
          <w:sz w:val="28"/>
          <w:szCs w:val="28"/>
          <w:highlight w:val="none"/>
          <w:lang w:eastAsia="zh-CN"/>
        </w:rPr>
        <w:t>在当价格周期内</w:t>
      </w:r>
      <w:r>
        <w:rPr>
          <w:rFonts w:hint="eastAsia" w:ascii="仿宋_GB2312" w:hAnsi="仿宋_GB2312" w:eastAsia="仿宋_GB2312" w:cs="仿宋_GB2312"/>
          <w:color w:val="auto"/>
          <w:sz w:val="28"/>
          <w:szCs w:val="28"/>
          <w:highlight w:val="none"/>
        </w:rPr>
        <w:t>市场出现食材价格升降在20%或以上时，双方均可以书面形式提出价格调整请求（未提出调整请求的部分则以原核定价格执行），双方通过市场调查核实后，按上述定价原则确定价格（双方确认生效后开始以新的价格执行，在此之前的仍以原核定价格执行），并在</w:t>
      </w: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个工作日内</w:t>
      </w:r>
      <w:r>
        <w:rPr>
          <w:rFonts w:hint="eastAsia" w:ascii="仿宋_GB2312" w:hAnsi="仿宋_GB2312" w:eastAsia="仿宋_GB2312" w:cs="仿宋_GB2312"/>
          <w:color w:val="auto"/>
          <w:sz w:val="28"/>
          <w:szCs w:val="28"/>
          <w:highlight w:val="none"/>
          <w:lang w:eastAsia="zh-CN"/>
        </w:rPr>
        <w:t>双方</w:t>
      </w:r>
      <w:r>
        <w:rPr>
          <w:rFonts w:hint="eastAsia" w:ascii="仿宋_GB2312" w:hAnsi="仿宋_GB2312" w:eastAsia="仿宋_GB2312" w:cs="仿宋_GB2312"/>
          <w:color w:val="auto"/>
          <w:sz w:val="28"/>
          <w:szCs w:val="28"/>
          <w:highlight w:val="none"/>
        </w:rPr>
        <w:t>给予函复，若在此期限内不予函复的,则视为同意</w:t>
      </w:r>
      <w:r>
        <w:rPr>
          <w:rFonts w:hint="eastAsia" w:ascii="仿宋_GB2312" w:hAnsi="仿宋_GB2312" w:eastAsia="仿宋_GB2312" w:cs="仿宋_GB2312"/>
          <w:color w:val="auto"/>
          <w:sz w:val="28"/>
          <w:szCs w:val="28"/>
          <w:highlight w:val="none"/>
          <w:lang w:eastAsia="zh-CN"/>
        </w:rPr>
        <w:t>按该</w:t>
      </w:r>
      <w:r>
        <w:rPr>
          <w:rFonts w:hint="eastAsia" w:ascii="仿宋_GB2312" w:hAnsi="仿宋_GB2312" w:eastAsia="仿宋_GB2312" w:cs="仿宋_GB2312"/>
          <w:color w:val="auto"/>
          <w:sz w:val="28"/>
          <w:szCs w:val="28"/>
          <w:highlight w:val="none"/>
        </w:rPr>
        <w:t>新定价格执行</w:t>
      </w:r>
      <w:r>
        <w:rPr>
          <w:rFonts w:hint="eastAsia" w:ascii="仿宋_GB2312" w:hAnsi="仿宋_GB2312" w:eastAsia="仿宋_GB2312" w:cs="仿宋_GB2312"/>
          <w:color w:val="auto"/>
          <w:sz w:val="28"/>
          <w:szCs w:val="28"/>
          <w:highlight w:val="none"/>
          <w:lang w:val="en-US" w:eastAsia="zh-CN"/>
        </w:rPr>
        <w:t>。</w:t>
      </w:r>
      <w:r>
        <w:rPr>
          <w:rFonts w:hint="eastAsia" w:ascii="仿宋_GB2312" w:hAnsi="仿宋_GB2312" w:eastAsia="仿宋_GB2312" w:cs="仿宋_GB2312"/>
          <w:color w:val="auto"/>
          <w:sz w:val="28"/>
          <w:szCs w:val="28"/>
          <w:highlight w:val="none"/>
        </w:rPr>
        <w:t>除此之外，双方约定的供货</w:t>
      </w:r>
      <w:r>
        <w:rPr>
          <w:rFonts w:hint="eastAsia" w:ascii="仿宋_GB2312" w:hAnsi="仿宋_GB2312" w:eastAsia="仿宋_GB2312" w:cs="仿宋_GB2312"/>
          <w:color w:val="auto"/>
          <w:sz w:val="28"/>
          <w:szCs w:val="28"/>
          <w:highlight w:val="none"/>
          <w:lang w:eastAsia="zh-CN"/>
        </w:rPr>
        <w:t>产品</w:t>
      </w:r>
      <w:r>
        <w:rPr>
          <w:rFonts w:hint="eastAsia" w:ascii="仿宋_GB2312" w:hAnsi="仿宋_GB2312" w:eastAsia="仿宋_GB2312" w:cs="仿宋_GB2312"/>
          <w:color w:val="auto"/>
          <w:sz w:val="28"/>
          <w:szCs w:val="28"/>
          <w:highlight w:val="none"/>
        </w:rPr>
        <w:t>价格在有效期内任何一方不得随意更改。</w:t>
      </w:r>
    </w:p>
    <w:p>
      <w:pPr>
        <w:pStyle w:val="83"/>
        <w:keepNext w:val="0"/>
        <w:keepLines w:val="0"/>
        <w:pageBreakBefore w:val="0"/>
        <w:widowControl w:val="0"/>
        <w:numPr>
          <w:ilvl w:val="0"/>
          <w:numId w:val="0"/>
        </w:numPr>
        <w:kinsoku/>
        <w:wordWrap/>
        <w:overflowPunct/>
        <w:topLinePunct w:val="0"/>
        <w:autoSpaceDE/>
        <w:autoSpaceDN/>
        <w:bidi w:val="0"/>
        <w:adjustRightInd/>
        <w:snapToGrid/>
        <w:spacing w:before="240" w:beforeLines="100" w:line="480" w:lineRule="exact"/>
        <w:ind w:leftChars="0" w:firstLine="562" w:firstLineChars="20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lang w:eastAsia="zh-CN"/>
        </w:rPr>
        <w:t>五、</w:t>
      </w:r>
      <w:r>
        <w:rPr>
          <w:rFonts w:hint="eastAsia" w:ascii="仿宋_GB2312" w:hAnsi="仿宋_GB2312" w:eastAsia="仿宋_GB2312" w:cs="仿宋_GB2312"/>
          <w:b/>
          <w:color w:val="auto"/>
          <w:sz w:val="28"/>
          <w:szCs w:val="28"/>
        </w:rPr>
        <w:t>交货及运输</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rPr>
        <w:t>中标人应保证每天早上将所订的</w:t>
      </w:r>
      <w:r>
        <w:rPr>
          <w:rFonts w:hint="eastAsia" w:ascii="仿宋_GB2312" w:hAnsi="仿宋_GB2312" w:eastAsia="仿宋_GB2312" w:cs="仿宋_GB2312"/>
          <w:color w:val="auto"/>
          <w:sz w:val="28"/>
          <w:szCs w:val="28"/>
          <w:lang w:eastAsia="zh-CN"/>
        </w:rPr>
        <w:t>产品</w:t>
      </w:r>
      <w:r>
        <w:rPr>
          <w:rFonts w:hint="eastAsia" w:ascii="仿宋_GB2312" w:hAnsi="仿宋_GB2312" w:eastAsia="仿宋_GB2312" w:cs="仿宋_GB2312"/>
          <w:color w:val="auto"/>
          <w:sz w:val="28"/>
          <w:szCs w:val="28"/>
        </w:rPr>
        <w:t>按照约定时间送至采购人指定地方，运输车辆内外必须清洁干净</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无污渍</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无异味。</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b/>
          <w:color w:val="auto"/>
          <w:sz w:val="28"/>
          <w:szCs w:val="28"/>
        </w:rPr>
        <w:t>如采购人需要临时增加补货</w:t>
      </w:r>
      <w:r>
        <w:rPr>
          <w:rFonts w:hint="eastAsia" w:ascii="仿宋_GB2312" w:hAnsi="仿宋_GB2312" w:eastAsia="仿宋_GB2312" w:cs="仿宋_GB2312"/>
          <w:b/>
          <w:color w:val="auto"/>
          <w:sz w:val="28"/>
          <w:szCs w:val="28"/>
          <w:lang w:eastAsia="zh-CN"/>
        </w:rPr>
        <w:t>，</w:t>
      </w:r>
      <w:r>
        <w:rPr>
          <w:rFonts w:hint="eastAsia" w:ascii="仿宋_GB2312" w:hAnsi="仿宋_GB2312" w:eastAsia="仿宋_GB2312" w:cs="仿宋_GB2312"/>
          <w:b/>
          <w:color w:val="auto"/>
          <w:sz w:val="28"/>
          <w:szCs w:val="28"/>
        </w:rPr>
        <w:t>中标人必须在40分钟内将货物保质保量送到采购人指定地点</w:t>
      </w:r>
      <w:r>
        <w:rPr>
          <w:rFonts w:hint="eastAsia" w:ascii="仿宋_GB2312" w:hAnsi="仿宋_GB2312" w:eastAsia="仿宋_GB2312" w:cs="仿宋_GB2312"/>
          <w:b/>
          <w:color w:val="auto"/>
          <w:sz w:val="28"/>
          <w:szCs w:val="28"/>
          <w:lang w:eastAsia="zh-CN"/>
        </w:rPr>
        <w:t>，若中标人</w:t>
      </w:r>
      <w:r>
        <w:rPr>
          <w:rFonts w:hint="eastAsia" w:ascii="仿宋_GB2312" w:hAnsi="仿宋_GB2312" w:eastAsia="仿宋_GB2312" w:cs="仿宋_GB2312"/>
          <w:b/>
          <w:color w:val="auto"/>
          <w:sz w:val="28"/>
          <w:szCs w:val="28"/>
        </w:rPr>
        <w:t>送错货物累计达三次（含以上）</w:t>
      </w:r>
      <w:r>
        <w:rPr>
          <w:rFonts w:hint="eastAsia" w:ascii="仿宋_GB2312" w:hAnsi="仿宋_GB2312" w:eastAsia="仿宋_GB2312" w:cs="仿宋_GB2312"/>
          <w:b/>
          <w:color w:val="auto"/>
          <w:sz w:val="28"/>
          <w:szCs w:val="28"/>
          <w:lang w:eastAsia="zh-CN"/>
        </w:rPr>
        <w:t>的则</w:t>
      </w:r>
      <w:r>
        <w:rPr>
          <w:rFonts w:hint="eastAsia" w:ascii="仿宋_GB2312" w:hAnsi="仿宋_GB2312" w:eastAsia="仿宋_GB2312" w:cs="仿宋_GB2312"/>
          <w:b/>
          <w:color w:val="auto"/>
          <w:sz w:val="28"/>
          <w:szCs w:val="28"/>
        </w:rPr>
        <w:t>扣罚当次货款的10%，</w:t>
      </w:r>
      <w:r>
        <w:rPr>
          <w:rFonts w:hint="eastAsia" w:ascii="仿宋_GB2312" w:hAnsi="仿宋_GB2312" w:eastAsia="仿宋_GB2312" w:cs="仿宋_GB2312"/>
          <w:b/>
          <w:color w:val="auto"/>
          <w:sz w:val="28"/>
          <w:szCs w:val="28"/>
          <w:lang w:eastAsia="zh-CN"/>
        </w:rPr>
        <w:t>若中标人未按规定时间内送达则</w:t>
      </w:r>
      <w:r>
        <w:rPr>
          <w:rFonts w:hint="eastAsia" w:ascii="仿宋_GB2312" w:hAnsi="仿宋_GB2312" w:eastAsia="仿宋_GB2312" w:cs="仿宋_GB2312"/>
          <w:b/>
          <w:color w:val="auto"/>
          <w:sz w:val="28"/>
          <w:szCs w:val="28"/>
        </w:rPr>
        <w:t>每次扣罚200元，罚款由供货结算款内扣除。中标人提供的货品质量未达到相关标准达三次（含）以上的</w:t>
      </w:r>
      <w:r>
        <w:rPr>
          <w:rFonts w:hint="eastAsia" w:ascii="仿宋_GB2312" w:hAnsi="仿宋_GB2312" w:eastAsia="仿宋_GB2312" w:cs="仿宋_GB2312"/>
          <w:b/>
          <w:color w:val="auto"/>
          <w:sz w:val="28"/>
          <w:szCs w:val="28"/>
          <w:lang w:eastAsia="zh-CN"/>
        </w:rPr>
        <w:t>，</w:t>
      </w:r>
      <w:r>
        <w:rPr>
          <w:rFonts w:hint="eastAsia" w:ascii="仿宋_GB2312" w:hAnsi="仿宋_GB2312" w:eastAsia="仿宋_GB2312" w:cs="仿宋_GB2312"/>
          <w:b/>
          <w:color w:val="auto"/>
          <w:sz w:val="28"/>
          <w:szCs w:val="28"/>
        </w:rPr>
        <w:t>采购人有权单方终止合同。</w:t>
      </w:r>
      <w:r>
        <w:rPr>
          <w:rFonts w:hint="eastAsia" w:ascii="仿宋_GB2312" w:hAnsi="仿宋_GB2312" w:eastAsia="仿宋_GB2312" w:cs="仿宋_GB2312"/>
          <w:b/>
          <w:bCs/>
          <w:color w:val="auto"/>
          <w:sz w:val="28"/>
          <w:szCs w:val="28"/>
          <w:highlight w:val="none"/>
          <w:lang w:eastAsia="zh-CN"/>
        </w:rPr>
        <w:t>（</w:t>
      </w:r>
      <w:r>
        <w:rPr>
          <w:rFonts w:hint="eastAsia" w:ascii="仿宋_GB2312" w:hAnsi="仿宋_GB2312" w:eastAsia="仿宋_GB2312" w:cs="仿宋_GB2312"/>
          <w:b/>
          <w:bCs/>
          <w:color w:val="auto"/>
          <w:sz w:val="28"/>
          <w:szCs w:val="28"/>
          <w:highlight w:val="none"/>
        </w:rPr>
        <w:t>提供单独承诺函并加盖投标人公章</w:t>
      </w:r>
      <w:r>
        <w:rPr>
          <w:rFonts w:hint="eastAsia" w:ascii="仿宋_GB2312" w:hAnsi="仿宋_GB2312" w:eastAsia="仿宋_GB2312" w:cs="仿宋_GB2312"/>
          <w:b/>
          <w:bCs/>
          <w:color w:val="auto"/>
          <w:sz w:val="28"/>
          <w:szCs w:val="28"/>
          <w:highlight w:val="none"/>
          <w:lang w:eastAsia="zh-CN"/>
        </w:rPr>
        <w:t>）</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如遇不可抗力因素而造成配送延误时，中标人应提前通知采购人，并配合采购人共同解决。如确需延迟送货的，中标人应在得知情况的同时告知采购人并征得采购人同意，由于中标人拖沓造成采购人利益受损的，采购人有权要求中标人赔偿，出现</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次</w:t>
      </w:r>
      <w:r>
        <w:rPr>
          <w:rFonts w:hint="eastAsia" w:ascii="仿宋_GB2312" w:hAnsi="仿宋_GB2312" w:eastAsia="仿宋_GB2312" w:cs="仿宋_GB2312"/>
          <w:color w:val="auto"/>
          <w:sz w:val="28"/>
          <w:szCs w:val="28"/>
          <w:lang w:eastAsia="zh-CN"/>
        </w:rPr>
        <w:t>（含本数）</w:t>
      </w:r>
      <w:r>
        <w:rPr>
          <w:rFonts w:hint="eastAsia" w:ascii="仿宋_GB2312" w:hAnsi="仿宋_GB2312" w:eastAsia="仿宋_GB2312" w:cs="仿宋_GB2312"/>
          <w:color w:val="auto"/>
          <w:sz w:val="28"/>
          <w:szCs w:val="28"/>
        </w:rPr>
        <w:t>上述情况的，并处以中标人人民币1000元罚款，罚款由供货结算款内扣除。</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中标人负责货品的仓储，采购人不提供仓库</w:t>
      </w:r>
      <w:r>
        <w:rPr>
          <w:rFonts w:hint="eastAsia" w:ascii="仿宋_GB2312" w:hAnsi="仿宋_GB2312" w:eastAsia="仿宋_GB2312" w:cs="仿宋_GB2312"/>
          <w:color w:val="auto"/>
          <w:sz w:val="28"/>
          <w:szCs w:val="28"/>
          <w:lang w:eastAsia="zh-CN"/>
        </w:rPr>
        <w:t>。</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5.</w:t>
      </w:r>
      <w:r>
        <w:rPr>
          <w:rFonts w:hint="eastAsia" w:ascii="仿宋_GB2312" w:hAnsi="仿宋_GB2312" w:eastAsia="仿宋_GB2312" w:cs="仿宋_GB2312"/>
          <w:color w:val="auto"/>
          <w:sz w:val="28"/>
          <w:szCs w:val="28"/>
        </w:rPr>
        <w:t>必要时应进行免费简单加工。</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6.</w:t>
      </w:r>
      <w:r>
        <w:rPr>
          <w:rFonts w:hint="eastAsia" w:ascii="仿宋_GB2312" w:hAnsi="仿宋_GB2312" w:eastAsia="仿宋_GB2312" w:cs="仿宋_GB2312"/>
          <w:color w:val="auto"/>
          <w:sz w:val="28"/>
          <w:szCs w:val="28"/>
        </w:rPr>
        <w:t>在采购人签收之前，货物的所有权和风险属于中标人，货物发生遗失、损坏由中标人负责。</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7.</w:t>
      </w:r>
      <w:r>
        <w:rPr>
          <w:rFonts w:hint="eastAsia" w:ascii="仿宋_GB2312" w:hAnsi="仿宋_GB2312" w:eastAsia="仿宋_GB2312" w:cs="仿宋_GB2312"/>
          <w:color w:val="auto"/>
          <w:sz w:val="28"/>
          <w:szCs w:val="28"/>
        </w:rPr>
        <w:t>中标人须严格按照各采购人的指令配送商品的数量，不得随意增减数量，否则，采购人有权拒收。</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color w:val="C00000"/>
          <w:sz w:val="28"/>
          <w:szCs w:val="28"/>
        </w:rPr>
      </w:pPr>
      <w:r>
        <w:rPr>
          <w:rFonts w:hint="eastAsia" w:ascii="仿宋_GB2312" w:hAnsi="仿宋_GB2312" w:eastAsia="仿宋_GB2312" w:cs="仿宋_GB2312"/>
          <w:color w:val="auto"/>
          <w:sz w:val="28"/>
          <w:szCs w:val="28"/>
          <w:lang w:val="en-US" w:eastAsia="zh-CN"/>
        </w:rPr>
        <w:t>8.</w:t>
      </w:r>
      <w:r>
        <w:rPr>
          <w:rFonts w:hint="eastAsia" w:ascii="仿宋_GB2312" w:hAnsi="仿宋_GB2312" w:eastAsia="仿宋_GB2312" w:cs="仿宋_GB2312"/>
          <w:color w:val="auto"/>
          <w:sz w:val="28"/>
          <w:szCs w:val="28"/>
        </w:rPr>
        <w:t>除客观不可抗力外，中标人不得更改送货内容。如因市场流通问题确实需要变更供货内容的，中标人应在得知情况的同时告知采购人并事先征得书面</w:t>
      </w:r>
      <w:r>
        <w:rPr>
          <w:rFonts w:hint="eastAsia" w:ascii="仿宋_GB2312" w:hAnsi="仿宋_GB2312" w:eastAsia="仿宋_GB2312" w:cs="仿宋_GB2312"/>
          <w:color w:val="auto"/>
          <w:sz w:val="28"/>
          <w:szCs w:val="28"/>
          <w:lang w:eastAsia="zh-CN"/>
        </w:rPr>
        <w:t>同意</w:t>
      </w:r>
      <w:r>
        <w:rPr>
          <w:rFonts w:hint="eastAsia" w:ascii="仿宋_GB2312" w:hAnsi="仿宋_GB2312" w:eastAsia="仿宋_GB2312" w:cs="仿宋_GB2312"/>
          <w:color w:val="auto"/>
          <w:sz w:val="28"/>
          <w:szCs w:val="28"/>
        </w:rPr>
        <w:t>，并经采购人同意后 方可改变。经发现中标人有私自更改菜单中货品时以违约论处，由此产生的一切损失和费用由中标人承担。出现3次</w:t>
      </w:r>
      <w:r>
        <w:rPr>
          <w:rFonts w:hint="eastAsia" w:ascii="仿宋_GB2312" w:hAnsi="仿宋_GB2312" w:eastAsia="仿宋_GB2312" w:cs="仿宋_GB2312"/>
          <w:color w:val="auto"/>
          <w:sz w:val="28"/>
          <w:szCs w:val="28"/>
          <w:lang w:eastAsia="zh-CN"/>
        </w:rPr>
        <w:t>（含本数）</w:t>
      </w:r>
      <w:r>
        <w:rPr>
          <w:rFonts w:hint="eastAsia" w:ascii="仿宋_GB2312" w:hAnsi="仿宋_GB2312" w:eastAsia="仿宋_GB2312" w:cs="仿宋_GB2312"/>
          <w:color w:val="auto"/>
          <w:sz w:val="28"/>
          <w:szCs w:val="28"/>
        </w:rPr>
        <w:t>上述情况的，并处以人民币1000元罚款，罚款</w:t>
      </w:r>
      <w:r>
        <w:rPr>
          <w:rFonts w:hint="eastAsia" w:ascii="仿宋_GB2312" w:hAnsi="仿宋_GB2312" w:eastAsia="仿宋_GB2312" w:cs="仿宋_GB2312"/>
          <w:color w:val="auto"/>
          <w:sz w:val="28"/>
          <w:szCs w:val="28"/>
          <w:lang w:eastAsia="zh-CN"/>
        </w:rPr>
        <w:t>从</w:t>
      </w:r>
      <w:r>
        <w:rPr>
          <w:rFonts w:hint="eastAsia" w:ascii="仿宋_GB2312" w:hAnsi="仿宋_GB2312" w:eastAsia="仿宋_GB2312" w:cs="仿宋_GB2312"/>
          <w:color w:val="auto"/>
          <w:sz w:val="28"/>
          <w:szCs w:val="28"/>
        </w:rPr>
        <w:t>供货结算款内扣除。</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9.</w:t>
      </w:r>
      <w:r>
        <w:rPr>
          <w:rFonts w:hint="eastAsia" w:ascii="仿宋_GB2312" w:hAnsi="仿宋_GB2312" w:eastAsia="仿宋_GB2312" w:cs="仿宋_GB2312"/>
          <w:color w:val="auto"/>
          <w:sz w:val="28"/>
          <w:szCs w:val="28"/>
        </w:rPr>
        <w:t>采购人发现采购货物不能正常食用的，中标人应无条件退换。中标人未能履行招标文件和合同所定事项，或供应不合格的、假冒伪劣、以次充好的商品，采购人退货后将记录在案，并对中标人予以处罚，除要承担因此产生的一切损失和费用外，情节严重的可取消其供应资格。</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10.</w:t>
      </w:r>
      <w:r>
        <w:rPr>
          <w:rFonts w:hint="eastAsia" w:ascii="仿宋_GB2312" w:hAnsi="仿宋_GB2312" w:eastAsia="仿宋_GB2312" w:cs="仿宋_GB2312"/>
          <w:color w:val="auto"/>
          <w:sz w:val="28"/>
          <w:szCs w:val="28"/>
        </w:rPr>
        <w:t>中标人不能按核定的供货价交付某些商品、不能提供与其承诺相符的服务或中标人存在违反招标文件和合同的行为，并且不予纠正的，</w:t>
      </w:r>
      <w:r>
        <w:rPr>
          <w:rFonts w:hint="eastAsia" w:ascii="仿宋_GB2312" w:hAnsi="仿宋_GB2312" w:eastAsia="仿宋_GB2312" w:cs="仿宋_GB2312"/>
          <w:color w:val="auto"/>
          <w:sz w:val="28"/>
          <w:szCs w:val="28"/>
          <w:lang w:eastAsia="zh-CN"/>
        </w:rPr>
        <w:t>采购人</w:t>
      </w:r>
      <w:r>
        <w:rPr>
          <w:rFonts w:hint="eastAsia" w:ascii="仿宋_GB2312" w:hAnsi="仿宋_GB2312" w:eastAsia="仿宋_GB2312" w:cs="仿宋_GB2312"/>
          <w:color w:val="auto"/>
          <w:sz w:val="28"/>
          <w:szCs w:val="28"/>
        </w:rPr>
        <w:t>将</w:t>
      </w:r>
      <w:r>
        <w:rPr>
          <w:rFonts w:hint="eastAsia" w:ascii="仿宋_GB2312" w:hAnsi="仿宋_GB2312" w:eastAsia="仿宋_GB2312" w:cs="仿宋_GB2312"/>
          <w:color w:val="auto"/>
          <w:sz w:val="28"/>
          <w:szCs w:val="28"/>
          <w:lang w:eastAsia="zh-CN"/>
        </w:rPr>
        <w:t>有权中止合同</w:t>
      </w:r>
      <w:r>
        <w:rPr>
          <w:rFonts w:hint="eastAsia" w:ascii="仿宋_GB2312" w:hAnsi="仿宋_GB2312" w:eastAsia="仿宋_GB2312" w:cs="仿宋_GB2312"/>
          <w:color w:val="auto"/>
          <w:sz w:val="28"/>
          <w:szCs w:val="28"/>
        </w:rPr>
        <w:t>。此项以下违约责任包括但不限于下列各项：</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中标商品在保质期出现损坏的，中标人应承诺提供替换服务，因替换货物产生的费用由中标人负责。</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中标人的送货单必须详细注明商品的品牌、品种、单价、数量、送货单不得涂改。标记不清的，采购人将拒绝签收。结算期末中标人还应提供</w:t>
      </w:r>
      <w:r>
        <w:rPr>
          <w:rFonts w:hint="eastAsia" w:ascii="仿宋_GB2312" w:hAnsi="仿宋_GB2312" w:eastAsia="仿宋_GB2312" w:cs="仿宋_GB2312"/>
          <w:color w:val="auto"/>
          <w:sz w:val="28"/>
          <w:szCs w:val="28"/>
          <w:lang w:eastAsia="zh-CN"/>
        </w:rPr>
        <w:t>所有</w:t>
      </w:r>
      <w:r>
        <w:rPr>
          <w:rFonts w:hint="eastAsia" w:ascii="仿宋_GB2312" w:hAnsi="仿宋_GB2312" w:eastAsia="仿宋_GB2312" w:cs="仿宋_GB2312"/>
          <w:color w:val="auto"/>
          <w:sz w:val="28"/>
          <w:szCs w:val="28"/>
        </w:rPr>
        <w:t>送货清单供采购人</w:t>
      </w:r>
      <w:r>
        <w:rPr>
          <w:rFonts w:hint="eastAsia" w:ascii="仿宋_GB2312" w:hAnsi="仿宋_GB2312" w:eastAsia="仿宋_GB2312" w:cs="仿宋_GB2312"/>
          <w:color w:val="auto"/>
          <w:sz w:val="28"/>
          <w:szCs w:val="28"/>
          <w:lang w:eastAsia="zh-CN"/>
        </w:rPr>
        <w:t>核实</w:t>
      </w:r>
      <w:r>
        <w:rPr>
          <w:rFonts w:hint="eastAsia" w:ascii="仿宋_GB2312" w:hAnsi="仿宋_GB2312" w:eastAsia="仿宋_GB2312" w:cs="仿宋_GB2312"/>
          <w:color w:val="auto"/>
          <w:sz w:val="28"/>
          <w:szCs w:val="28"/>
        </w:rPr>
        <w:t>结算。</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52" w:firstLineChars="200"/>
        <w:textAlignment w:val="auto"/>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lang w:eastAsia="zh-CN"/>
        </w:rPr>
        <w:t>（</w:t>
      </w:r>
      <w:r>
        <w:rPr>
          <w:rFonts w:hint="eastAsia" w:ascii="仿宋_GB2312" w:hAnsi="仿宋_GB2312" w:eastAsia="仿宋_GB2312" w:cs="仿宋_GB2312"/>
          <w:color w:val="auto"/>
          <w:spacing w:val="-2"/>
          <w:sz w:val="28"/>
          <w:szCs w:val="28"/>
          <w:lang w:val="en-US" w:eastAsia="zh-CN"/>
        </w:rPr>
        <w:t>3</w:t>
      </w:r>
      <w:r>
        <w:rPr>
          <w:rFonts w:hint="eastAsia" w:ascii="仿宋_GB2312" w:hAnsi="仿宋_GB2312" w:eastAsia="仿宋_GB2312" w:cs="仿宋_GB2312"/>
          <w:color w:val="auto"/>
          <w:spacing w:val="-2"/>
          <w:sz w:val="28"/>
          <w:szCs w:val="28"/>
          <w:lang w:eastAsia="zh-CN"/>
        </w:rPr>
        <w:t>）</w:t>
      </w:r>
      <w:r>
        <w:rPr>
          <w:rFonts w:hint="eastAsia" w:ascii="仿宋_GB2312" w:hAnsi="仿宋_GB2312" w:eastAsia="仿宋_GB2312" w:cs="仿宋_GB2312"/>
          <w:color w:val="auto"/>
          <w:spacing w:val="-2"/>
          <w:sz w:val="28"/>
          <w:szCs w:val="28"/>
        </w:rPr>
        <w:t>中标人指定的送货专员必须穿着便于辨认的工衣和配戴胸卡，送货专员在采购人单位活动必须严格遵守采购人单位各项规章制度，不得做出有损采购人形象和利益的事情。</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中标人不得泄露采购人的秘密。泄密造成采购人损失的，中标人将承担由此产生的一切损失和法律责任。</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5</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中标人应严格遵守《食品卫生法》和《动物检疫法》等相关规定，一经发现供应以下食品，除全部退货外，将取消中标人的供货资格，中标人并承担由此造成的经济责任和法律责任：</w:t>
      </w:r>
    </w:p>
    <w:p>
      <w:pPr>
        <w:pStyle w:val="83"/>
        <w:keepNext w:val="0"/>
        <w:keepLines w:val="0"/>
        <w:pageBreakBefore w:val="0"/>
        <w:widowControl w:val="0"/>
        <w:numPr>
          <w:ilvl w:val="0"/>
          <w:numId w:val="7"/>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腐败变质、油脂酸败、霉变、生虫、污秽不洁、混有异物或者其他感官性状异常，对人体健康有害的；</w:t>
      </w:r>
    </w:p>
    <w:p>
      <w:pPr>
        <w:pStyle w:val="83"/>
        <w:keepNext w:val="0"/>
        <w:keepLines w:val="0"/>
        <w:pageBreakBefore w:val="0"/>
        <w:widowControl w:val="0"/>
        <w:numPr>
          <w:ilvl w:val="0"/>
          <w:numId w:val="7"/>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含有毒、有害物质或者被有害物质污染，对人体健康有害的；</w:t>
      </w:r>
    </w:p>
    <w:p>
      <w:pPr>
        <w:pStyle w:val="83"/>
        <w:keepNext w:val="0"/>
        <w:keepLines w:val="0"/>
        <w:pageBreakBefore w:val="0"/>
        <w:widowControl w:val="0"/>
        <w:numPr>
          <w:ilvl w:val="0"/>
          <w:numId w:val="7"/>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含有致病性寄生虫、微生物或者微生物含量超过国家限定标准的；</w:t>
      </w:r>
    </w:p>
    <w:p>
      <w:pPr>
        <w:pStyle w:val="83"/>
        <w:keepNext w:val="0"/>
        <w:keepLines w:val="0"/>
        <w:pageBreakBefore w:val="0"/>
        <w:widowControl w:val="0"/>
        <w:numPr>
          <w:ilvl w:val="0"/>
          <w:numId w:val="7"/>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未经动物检疫部门检疫、检验或者检疫、检验不合格的肉类及其制品；</w:t>
      </w:r>
    </w:p>
    <w:p>
      <w:pPr>
        <w:pStyle w:val="83"/>
        <w:keepNext w:val="0"/>
        <w:keepLines w:val="0"/>
        <w:pageBreakBefore w:val="0"/>
        <w:widowControl w:val="0"/>
        <w:numPr>
          <w:ilvl w:val="0"/>
          <w:numId w:val="7"/>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病死、毒死或者死因不明的禽、畜、兽、水产动物等及其制品；</w:t>
      </w:r>
    </w:p>
    <w:p>
      <w:pPr>
        <w:pStyle w:val="83"/>
        <w:keepNext w:val="0"/>
        <w:keepLines w:val="0"/>
        <w:pageBreakBefore w:val="0"/>
        <w:widowControl w:val="0"/>
        <w:numPr>
          <w:ilvl w:val="0"/>
          <w:numId w:val="7"/>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掺假、掺杂、伪造，影响营养、卫生的；</w:t>
      </w:r>
    </w:p>
    <w:p>
      <w:pPr>
        <w:pStyle w:val="83"/>
        <w:keepNext w:val="0"/>
        <w:keepLines w:val="0"/>
        <w:pageBreakBefore w:val="0"/>
        <w:widowControl w:val="0"/>
        <w:numPr>
          <w:ilvl w:val="0"/>
          <w:numId w:val="7"/>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用非食品原料加工的，加入非食品用化学物质或者将非食品当作食品的；</w:t>
      </w:r>
    </w:p>
    <w:p>
      <w:pPr>
        <w:pStyle w:val="83"/>
        <w:keepNext w:val="0"/>
        <w:keepLines w:val="0"/>
        <w:pageBreakBefore w:val="0"/>
        <w:widowControl w:val="0"/>
        <w:numPr>
          <w:ilvl w:val="0"/>
          <w:numId w:val="7"/>
        </w:numPr>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超过保质期限的。</w:t>
      </w:r>
    </w:p>
    <w:p>
      <w:pPr>
        <w:pStyle w:val="83"/>
        <w:numPr>
          <w:ilvl w:val="0"/>
          <w:numId w:val="0"/>
        </w:numPr>
        <w:spacing w:before="240" w:beforeLines="100" w:line="420" w:lineRule="atLeast"/>
        <w:ind w:leftChars="0"/>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lang w:eastAsia="zh-CN"/>
        </w:rPr>
        <w:t>六、</w:t>
      </w:r>
      <w:r>
        <w:rPr>
          <w:rFonts w:hint="eastAsia" w:ascii="仿宋_GB2312" w:hAnsi="仿宋_GB2312" w:eastAsia="仿宋_GB2312" w:cs="仿宋_GB2312"/>
          <w:b/>
          <w:color w:val="auto"/>
          <w:sz w:val="28"/>
          <w:szCs w:val="28"/>
        </w:rPr>
        <w:t>保质期：</w:t>
      </w:r>
      <w:r>
        <w:rPr>
          <w:rFonts w:hint="eastAsia" w:ascii="仿宋_GB2312" w:hAnsi="仿宋_GB2312" w:eastAsia="仿宋_GB2312" w:cs="仿宋_GB2312"/>
          <w:color w:val="auto"/>
          <w:sz w:val="28"/>
          <w:szCs w:val="28"/>
        </w:rPr>
        <w:t>保质期超过15日的货品剩余保质期不得短于保质期的</w:t>
      </w:r>
      <w:r>
        <w:rPr>
          <w:rFonts w:hint="eastAsia" w:ascii="仿宋_GB2312" w:hAnsi="仿宋_GB2312" w:eastAsia="仿宋_GB2312" w:cs="仿宋_GB2312"/>
          <w:color w:val="auto"/>
          <w:sz w:val="28"/>
          <w:szCs w:val="28"/>
          <w:lang w:val="en-US" w:eastAsia="zh-CN"/>
        </w:rPr>
        <w:t>75</w:t>
      </w:r>
      <w:r>
        <w:rPr>
          <w:rFonts w:hint="eastAsia" w:ascii="仿宋_GB2312" w:hAnsi="仿宋_GB2312" w:eastAsia="仿宋_GB2312" w:cs="仿宋_GB2312"/>
          <w:color w:val="auto"/>
          <w:sz w:val="28"/>
          <w:szCs w:val="28"/>
        </w:rPr>
        <w:t>%，保质期</w:t>
      </w:r>
      <w:r>
        <w:rPr>
          <w:rFonts w:hint="eastAsia" w:ascii="仿宋_GB2312" w:hAnsi="仿宋_GB2312" w:eastAsia="仿宋_GB2312" w:cs="仿宋_GB2312"/>
          <w:color w:val="auto"/>
          <w:sz w:val="28"/>
          <w:szCs w:val="28"/>
          <w:lang w:eastAsia="zh-CN"/>
        </w:rPr>
        <w:t>少</w:t>
      </w:r>
      <w:r>
        <w:rPr>
          <w:rFonts w:hint="eastAsia" w:ascii="仿宋_GB2312" w:hAnsi="仿宋_GB2312" w:eastAsia="仿宋_GB2312" w:cs="仿宋_GB2312"/>
          <w:color w:val="auto"/>
          <w:sz w:val="28"/>
          <w:szCs w:val="28"/>
        </w:rPr>
        <w:t>于15日的货品必须为送货当日屠宰或制作的货品。</w:t>
      </w:r>
    </w:p>
    <w:p>
      <w:pPr>
        <w:pStyle w:val="83"/>
        <w:numPr>
          <w:ilvl w:val="0"/>
          <w:numId w:val="8"/>
        </w:numPr>
        <w:tabs>
          <w:tab w:val="left" w:pos="426"/>
        </w:tabs>
        <w:spacing w:before="240" w:beforeLines="100" w:line="360" w:lineRule="auto"/>
        <w:ind w:firstLineChars="0"/>
        <w:rPr>
          <w:rFonts w:hint="eastAsia" w:ascii="宋体" w:hAnsi="宋体"/>
          <w:b/>
          <w:color w:val="auto"/>
          <w:sz w:val="22"/>
        </w:rPr>
      </w:pPr>
      <w:r>
        <w:rPr>
          <w:rFonts w:hint="eastAsia" w:ascii="宋体" w:hAnsi="宋体"/>
          <w:b/>
          <w:color w:val="auto"/>
          <w:sz w:val="22"/>
        </w:rPr>
        <w:t>基本采购清单参考如下</w:t>
      </w:r>
    </w:p>
    <w:p>
      <w:pPr>
        <w:pStyle w:val="83"/>
        <w:numPr>
          <w:ilvl w:val="0"/>
          <w:numId w:val="9"/>
        </w:numPr>
        <w:spacing w:line="360" w:lineRule="auto"/>
        <w:ind w:firstLineChars="0"/>
        <w:rPr>
          <w:rFonts w:hint="eastAsia" w:ascii="宋体" w:hAnsi="宋体"/>
          <w:color w:val="auto"/>
          <w:sz w:val="22"/>
        </w:rPr>
      </w:pPr>
      <w:r>
        <w:rPr>
          <w:rFonts w:hint="eastAsia" w:ascii="宋体" w:hAnsi="宋体"/>
          <w:color w:val="auto"/>
          <w:sz w:val="22"/>
        </w:rPr>
        <w:t>蔬菜瓜果、豆制品等采购</w:t>
      </w:r>
    </w:p>
    <w:tbl>
      <w:tblPr>
        <w:tblStyle w:val="24"/>
        <w:tblW w:w="8845" w:type="dxa"/>
        <w:tblInd w:w="0" w:type="dxa"/>
        <w:tblLayout w:type="fixed"/>
        <w:tblCellMar>
          <w:top w:w="15" w:type="dxa"/>
          <w:left w:w="15" w:type="dxa"/>
          <w:bottom w:w="15" w:type="dxa"/>
          <w:right w:w="15" w:type="dxa"/>
        </w:tblCellMar>
      </w:tblPr>
      <w:tblGrid>
        <w:gridCol w:w="836"/>
        <w:gridCol w:w="3759"/>
        <w:gridCol w:w="4250"/>
      </w:tblGrid>
      <w:tr>
        <w:tblPrEx>
          <w:tblCellMar>
            <w:top w:w="15" w:type="dxa"/>
            <w:left w:w="15" w:type="dxa"/>
            <w:bottom w:w="15" w:type="dxa"/>
            <w:right w:w="15" w:type="dxa"/>
          </w:tblCellMar>
        </w:tblPrEx>
        <w:trPr>
          <w:trHeight w:val="335"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序号</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类别</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品名</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1</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京包菜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2</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水白菜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3</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大白菜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4</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菜心</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5</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上海青</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6</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小白菜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7</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生菜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8</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通菜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9</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西洋菜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10</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苋菜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11</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红菜苔</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12</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白菜苔</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13</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菠菜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14</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韭菜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15</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油麦菜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16</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长白菜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17</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大白葱</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18</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淮山</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19</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粉葛</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20</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粉莲藕</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21</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大蒜米</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22</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生葱</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23</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生姜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24</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蒜苗</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25</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香菇</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26</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去根香菇</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27</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金针菇</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28</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鲜平菇</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29</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地瓜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30</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冬瓜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31</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木瓜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32</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佛手瓜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33</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苦瓜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34</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老南瓜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35</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蒲瓜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36</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茄子</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37</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青瓜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38</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小瓜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39</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丝瓜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40</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优质豆角</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41</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去叶金银玉米棒</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42</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去叶甜玉米棒</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43</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鲜玉米粒</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44</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马蹄肉</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45</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大香芋</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46</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小香芋</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47</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娃娃菜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48</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白萝卜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49</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红萝卜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50</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白洋葱</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51</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西红柿</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52</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扁豆</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53</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红尖椒</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54</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花菜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55</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红薯</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56</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红洋葱</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57</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红中椒</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58</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黄豆芽</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59</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尖椒</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60</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西芹</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61</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韭黄</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62</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绿豆芽</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63</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奶白菜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64</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青笋</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65</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青圆椒</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66</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青笋</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67</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青圆椒</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68</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土豆</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69</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蒜苔</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70</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水瓜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71</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香菜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72</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香芹</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73</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小米椒</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74</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去头指天椒</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75</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鲜茶树菇</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76</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灯笼椒</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77</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去皮莴笋</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78</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去皮小芋仔</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79</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蔬菜瓜果类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娃娃菜</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80</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豆制品类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白干</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81</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豆制品类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大油豆腐</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82</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豆制品类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卤水香干</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83</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豆制品类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魔芋</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84</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豆制品类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千张</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85</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豆制品类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水豆腐</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86</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豆制品类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五香干</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87</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豆制品类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千叶豆腐</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88</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豆制品类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老豆腐</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89</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咸菜类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好海带结</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90</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咸菜类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好海带丝</w:t>
            </w:r>
          </w:p>
        </w:tc>
      </w:tr>
      <w:tr>
        <w:tblPrEx>
          <w:tblCellMar>
            <w:top w:w="15" w:type="dxa"/>
            <w:left w:w="15" w:type="dxa"/>
            <w:bottom w:w="15" w:type="dxa"/>
            <w:right w:w="15" w:type="dxa"/>
          </w:tblCellMar>
        </w:tblPrEx>
        <w:trPr>
          <w:trHeight w:val="540" w:hRule="atLeast"/>
        </w:trPr>
        <w:tc>
          <w:tcPr>
            <w:tcW w:w="8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91</w:t>
            </w:r>
          </w:p>
        </w:tc>
        <w:tc>
          <w:tcPr>
            <w:tcW w:w="3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咸菜类</w:t>
            </w:r>
          </w:p>
        </w:tc>
        <w:tc>
          <w:tcPr>
            <w:tcW w:w="42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酸豆角</w:t>
            </w:r>
          </w:p>
        </w:tc>
      </w:tr>
    </w:tbl>
    <w:p>
      <w:pPr>
        <w:pStyle w:val="83"/>
        <w:spacing w:line="360" w:lineRule="auto"/>
        <w:ind w:firstLine="0" w:firstLineChars="0"/>
        <w:rPr>
          <w:rFonts w:hint="eastAsia" w:ascii="宋体" w:hAnsi="宋体"/>
          <w:color w:val="auto"/>
          <w:sz w:val="22"/>
        </w:rPr>
      </w:pPr>
    </w:p>
    <w:p>
      <w:pPr>
        <w:pStyle w:val="83"/>
        <w:numPr>
          <w:ilvl w:val="0"/>
          <w:numId w:val="9"/>
        </w:numPr>
        <w:spacing w:line="360" w:lineRule="auto"/>
        <w:ind w:firstLineChars="0"/>
        <w:rPr>
          <w:rFonts w:hint="eastAsia" w:ascii="宋体" w:hAnsi="宋体"/>
          <w:color w:val="auto"/>
          <w:sz w:val="22"/>
        </w:rPr>
      </w:pPr>
      <w:r>
        <w:rPr>
          <w:rFonts w:hint="eastAsia" w:ascii="宋体" w:hAnsi="宋体"/>
          <w:color w:val="auto"/>
          <w:sz w:val="22"/>
        </w:rPr>
        <w:t>肉类、冻品等采购</w:t>
      </w:r>
    </w:p>
    <w:tbl>
      <w:tblPr>
        <w:tblStyle w:val="24"/>
        <w:tblW w:w="0" w:type="auto"/>
        <w:jc w:val="center"/>
        <w:tblLayout w:type="fixed"/>
        <w:tblCellMar>
          <w:top w:w="15" w:type="dxa"/>
          <w:left w:w="15" w:type="dxa"/>
          <w:bottom w:w="15" w:type="dxa"/>
          <w:right w:w="15" w:type="dxa"/>
        </w:tblCellMar>
      </w:tblPr>
      <w:tblGrid>
        <w:gridCol w:w="862"/>
        <w:gridCol w:w="3478"/>
        <w:gridCol w:w="4048"/>
      </w:tblGrid>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序号</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类别</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品名</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1</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蛋类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松花皮蛋</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2</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蛋类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咸鸭蛋</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3</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蛋类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鸭蛋</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4</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蛋类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鸡蛋</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5</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水产类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福寿鱼（小、活）</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6</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水产类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福寿鱼（中、活）</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7</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水产类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福寿鱼（大、活）</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8</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水产类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福寿鱼（大、杀好）</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9</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水产类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鲩鱼（大、活）</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10</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水产类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鲩鱼（大、杀好）</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11</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水产类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鲫鱼（大、活）</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12</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水产类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鲶鱼（大、活）</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13</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水产类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鲫鱼（大、杀好）</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14</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水产类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白鲢鱼</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15</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水产类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大头鱼</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16</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水产类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大头鱼头</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17</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水产类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鲤鱼</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18</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水产类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泥鳅</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19</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水产类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塘虱鱼</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20</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水产类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小麻虾</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21</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水产类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中麻虾</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22</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水产类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罗氏虾</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23</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水产类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花蟹</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24</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鲜肉、禽类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猪脚</w:t>
            </w:r>
          </w:p>
        </w:tc>
      </w:tr>
      <w:tr>
        <w:tblPrEx>
          <w:tblCellMar>
            <w:top w:w="15" w:type="dxa"/>
            <w:left w:w="15" w:type="dxa"/>
            <w:bottom w:w="15" w:type="dxa"/>
            <w:right w:w="15" w:type="dxa"/>
          </w:tblCellMar>
        </w:tblPrEx>
        <w:trPr>
          <w:trHeight w:val="547"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25</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鲜肉、禽类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猪手</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26</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鲜肉、禽类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前上肉</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27</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鲜肉、禽类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后上肉</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28</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鲜肉、禽类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大骨</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29</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鲜肉、禽类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龙骨</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30</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鲜肉、禽类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粉肠</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31</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鲜肉、禽类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前瘦肉</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32</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鲜肉、禽类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后瘦肉</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33</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鲜肉、禽类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精五花肉</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34</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鲜肉、禽类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猪肚</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35</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鲜肉、禽类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猪肝</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36</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鲜肉、禽类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排骨</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37</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鲜肉、禽类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猪腰</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38</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鲜肉、禽类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猪耳朵</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39</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鲜肉、禽类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光鸡</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40</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鲜肉、禽类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光鸭</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41</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鲜肉、禽类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乌鸡</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42</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鲜肉、禽类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三黄鸡</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43</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鲜肉、禽类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猪红</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44</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腊味、卤肉类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广东腊肉</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45</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腊味、卤肉类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湖南腊肉</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46</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腊味、卤肉类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腊肠</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47</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腊味、卤肉类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腊全鸭</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48</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腊味、卤肉类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烤鸭</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49</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腊味、卤肉类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烧鹅</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50</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冻品类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鸡全翅</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51</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冻品类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鸡中翅</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52</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冻品类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鸡腿</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53</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冻品类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大秋刀鱼</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54</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冻品类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牛肉丸</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55</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冻品类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肉丸</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56</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冻品类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鸡翅根</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57</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冻品类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冻猪肚</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58</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冻品类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大带鱼</w:t>
            </w:r>
          </w:p>
        </w:tc>
      </w:tr>
      <w:tr>
        <w:tblPrEx>
          <w:tblCellMar>
            <w:top w:w="15" w:type="dxa"/>
            <w:left w:w="15" w:type="dxa"/>
            <w:bottom w:w="15" w:type="dxa"/>
            <w:right w:w="15" w:type="dxa"/>
          </w:tblCellMar>
        </w:tblPrEx>
        <w:trPr>
          <w:trHeight w:val="540" w:hRule="atLeast"/>
          <w:jc w:val="center"/>
        </w:trPr>
        <w:tc>
          <w:tcPr>
            <w:tcW w:w="8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59</w:t>
            </w:r>
          </w:p>
        </w:tc>
        <w:tc>
          <w:tcPr>
            <w:tcW w:w="34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冻品类</w:t>
            </w:r>
          </w:p>
        </w:tc>
        <w:tc>
          <w:tcPr>
            <w:tcW w:w="40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火腿</w:t>
            </w:r>
          </w:p>
        </w:tc>
      </w:tr>
    </w:tbl>
    <w:p>
      <w:pPr>
        <w:keepNext w:val="0"/>
        <w:keepLines w:val="0"/>
        <w:pageBreakBefore w:val="0"/>
        <w:widowControl w:val="0"/>
        <w:kinsoku/>
        <w:wordWrap/>
        <w:overflowPunct/>
        <w:topLinePunct w:val="0"/>
        <w:bidi w:val="0"/>
        <w:snapToGrid/>
        <w:spacing w:line="480" w:lineRule="exact"/>
        <w:ind w:firstLine="683" w:firstLineChars="244"/>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注：1、所有产品的实际采购</w:t>
      </w:r>
      <w:r>
        <w:rPr>
          <w:rFonts w:hint="eastAsia" w:ascii="仿宋_GB2312" w:hAnsi="仿宋_GB2312" w:eastAsia="仿宋_GB2312" w:cs="仿宋_GB2312"/>
          <w:color w:val="auto"/>
          <w:sz w:val="28"/>
          <w:szCs w:val="28"/>
          <w:highlight w:val="none"/>
          <w:lang w:eastAsia="zh-CN"/>
        </w:rPr>
        <w:t>数</w:t>
      </w:r>
      <w:r>
        <w:rPr>
          <w:rFonts w:hint="eastAsia" w:ascii="仿宋_GB2312" w:hAnsi="仿宋_GB2312" w:eastAsia="仿宋_GB2312" w:cs="仿宋_GB2312"/>
          <w:color w:val="auto"/>
          <w:sz w:val="28"/>
          <w:szCs w:val="28"/>
          <w:highlight w:val="none"/>
        </w:rPr>
        <w:t>量以采购人实际需要为准，所有产品均分若干次供货，送货数量及时间由采购人按需通知，投标人则须按采购人指定时间将产品送至指定地点。</w:t>
      </w:r>
    </w:p>
    <w:p>
      <w:pPr>
        <w:keepNext w:val="0"/>
        <w:keepLines w:val="0"/>
        <w:pageBreakBefore w:val="0"/>
        <w:widowControl w:val="0"/>
        <w:kinsoku/>
        <w:wordWrap/>
        <w:overflowPunct/>
        <w:topLinePunct w:val="0"/>
        <w:bidi w:val="0"/>
        <w:snapToGrid/>
        <w:spacing w:line="480" w:lineRule="exact"/>
        <w:ind w:firstLine="683" w:firstLineChars="244"/>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2、上述清单内的</w:t>
      </w:r>
      <w:r>
        <w:rPr>
          <w:rFonts w:hint="eastAsia" w:ascii="仿宋_GB2312" w:hAnsi="仿宋_GB2312" w:eastAsia="仿宋_GB2312" w:cs="仿宋_GB2312"/>
          <w:color w:val="auto"/>
          <w:sz w:val="28"/>
          <w:szCs w:val="28"/>
          <w:highlight w:val="none"/>
          <w:lang w:eastAsia="zh-CN"/>
        </w:rPr>
        <w:t>货物仅是部分需求，并不是采购人的全部需求</w:t>
      </w:r>
      <w:r>
        <w:rPr>
          <w:rFonts w:hint="eastAsia" w:ascii="仿宋_GB2312" w:hAnsi="仿宋_GB2312" w:eastAsia="仿宋_GB2312" w:cs="仿宋_GB2312"/>
          <w:color w:val="auto"/>
          <w:sz w:val="28"/>
          <w:szCs w:val="28"/>
          <w:highlight w:val="none"/>
        </w:rPr>
        <w:t>，</w:t>
      </w:r>
      <w:r>
        <w:rPr>
          <w:rFonts w:hint="eastAsia" w:ascii="仿宋_GB2312" w:hAnsi="仿宋_GB2312" w:eastAsia="仿宋_GB2312" w:cs="仿宋_GB2312"/>
          <w:color w:val="auto"/>
          <w:sz w:val="28"/>
          <w:szCs w:val="28"/>
          <w:highlight w:val="none"/>
          <w:lang w:eastAsia="zh-CN"/>
        </w:rPr>
        <w:t>具体的以采购人要求为准</w:t>
      </w:r>
      <w:r>
        <w:rPr>
          <w:rFonts w:hint="eastAsia" w:ascii="仿宋_GB2312" w:hAnsi="仿宋_GB2312" w:eastAsia="仿宋_GB2312" w:cs="仿宋_GB2312"/>
          <w:color w:val="auto"/>
          <w:sz w:val="28"/>
          <w:szCs w:val="28"/>
          <w:highlight w:val="none"/>
        </w:rPr>
        <w:t>。</w:t>
      </w:r>
    </w:p>
    <w:p>
      <w:pPr>
        <w:keepNext w:val="0"/>
        <w:keepLines w:val="0"/>
        <w:pageBreakBefore w:val="0"/>
        <w:widowControl w:val="0"/>
        <w:kinsoku/>
        <w:wordWrap/>
        <w:overflowPunct/>
        <w:topLinePunct w:val="0"/>
        <w:autoSpaceDE w:val="0"/>
        <w:autoSpaceDN w:val="0"/>
        <w:bidi w:val="0"/>
        <w:adjustRightInd w:val="0"/>
        <w:snapToGrid/>
        <w:spacing w:line="480" w:lineRule="exact"/>
        <w:ind w:firstLine="562" w:firstLineChars="200"/>
        <w:textAlignment w:val="auto"/>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lang w:eastAsia="zh-CN"/>
        </w:rPr>
        <w:t>七</w:t>
      </w:r>
      <w:r>
        <w:rPr>
          <w:rFonts w:hint="eastAsia" w:ascii="仿宋_GB2312" w:hAnsi="仿宋_GB2312" w:eastAsia="仿宋_GB2312" w:cs="仿宋_GB2312"/>
          <w:b/>
          <w:bCs/>
          <w:color w:val="auto"/>
          <w:sz w:val="28"/>
          <w:szCs w:val="28"/>
          <w:highlight w:val="none"/>
        </w:rPr>
        <w:t>、其他事项</w:t>
      </w:r>
    </w:p>
    <w:p>
      <w:pPr>
        <w:keepNext w:val="0"/>
        <w:keepLines w:val="0"/>
        <w:pageBreakBefore w:val="0"/>
        <w:widowControl w:val="0"/>
        <w:kinsoku/>
        <w:wordWrap/>
        <w:overflowPunct/>
        <w:topLinePunct w:val="0"/>
        <w:bidi w:val="0"/>
        <w:snapToGrid/>
        <w:spacing w:line="480" w:lineRule="exact"/>
        <w:ind w:firstLine="686" w:firstLineChars="244"/>
        <w:textAlignment w:val="auto"/>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rPr>
        <w:t>★1.为贯彻落实党中央、国务院和广东省委、省政府关于打赢脱贫攻坚战的有关决策部署，在本项目服务期内，</w:t>
      </w:r>
      <w:r>
        <w:rPr>
          <w:rFonts w:hint="eastAsia" w:ascii="仿宋_GB2312" w:hAnsi="仿宋_GB2312" w:eastAsia="仿宋_GB2312" w:cs="仿宋_GB2312"/>
          <w:b/>
          <w:bCs/>
          <w:color w:val="auto"/>
          <w:sz w:val="28"/>
          <w:szCs w:val="28"/>
          <w:highlight w:val="none"/>
          <w:lang w:eastAsia="zh-CN"/>
        </w:rPr>
        <w:t>采购人</w:t>
      </w:r>
      <w:r>
        <w:rPr>
          <w:rFonts w:hint="eastAsia" w:ascii="仿宋_GB2312" w:hAnsi="仿宋_GB2312" w:eastAsia="仿宋_GB2312" w:cs="仿宋_GB2312"/>
          <w:b/>
          <w:bCs/>
          <w:color w:val="auto"/>
          <w:sz w:val="28"/>
          <w:szCs w:val="28"/>
          <w:highlight w:val="none"/>
        </w:rPr>
        <w:t>通过“国家贫困地区农副产品网络销售平台”或“广东省政府采购扶贫馆平台”等政府部门认可的平台采购部分既定预留份额（由</w:t>
      </w:r>
      <w:r>
        <w:rPr>
          <w:rFonts w:hint="eastAsia" w:ascii="仿宋_GB2312" w:hAnsi="仿宋_GB2312" w:eastAsia="仿宋_GB2312" w:cs="仿宋_GB2312"/>
          <w:b/>
          <w:bCs/>
          <w:color w:val="auto"/>
          <w:sz w:val="28"/>
          <w:szCs w:val="28"/>
          <w:highlight w:val="none"/>
          <w:lang w:eastAsia="zh-CN"/>
        </w:rPr>
        <w:t>采购人</w:t>
      </w:r>
      <w:r>
        <w:rPr>
          <w:rFonts w:hint="eastAsia" w:ascii="仿宋_GB2312" w:hAnsi="仿宋_GB2312" w:eastAsia="仿宋_GB2312" w:cs="仿宋_GB2312"/>
          <w:b/>
          <w:bCs/>
          <w:color w:val="auto"/>
          <w:sz w:val="28"/>
          <w:szCs w:val="28"/>
          <w:highlight w:val="none"/>
        </w:rPr>
        <w:t>支付）的食堂食材，中标人不得提出异议。</w:t>
      </w:r>
      <w:r>
        <w:rPr>
          <w:rFonts w:hint="eastAsia" w:ascii="仿宋_GB2312" w:hAnsi="仿宋_GB2312" w:eastAsia="仿宋_GB2312" w:cs="仿宋_GB2312"/>
          <w:b/>
          <w:bCs/>
          <w:color w:val="auto"/>
          <w:sz w:val="28"/>
          <w:szCs w:val="28"/>
          <w:highlight w:val="none"/>
          <w:lang w:eastAsia="zh-CN"/>
        </w:rPr>
        <w:t>（</w:t>
      </w:r>
      <w:r>
        <w:rPr>
          <w:rFonts w:hint="eastAsia" w:ascii="仿宋_GB2312" w:hAnsi="仿宋_GB2312" w:eastAsia="仿宋_GB2312" w:cs="仿宋_GB2312"/>
          <w:b/>
          <w:bCs/>
          <w:color w:val="auto"/>
          <w:sz w:val="28"/>
          <w:szCs w:val="28"/>
          <w:highlight w:val="none"/>
        </w:rPr>
        <w:t>提供单独承诺函并加盖投标人公章</w:t>
      </w:r>
      <w:r>
        <w:rPr>
          <w:rFonts w:hint="eastAsia" w:ascii="仿宋_GB2312" w:hAnsi="仿宋_GB2312" w:eastAsia="仿宋_GB2312" w:cs="仿宋_GB2312"/>
          <w:b/>
          <w:bCs/>
          <w:color w:val="auto"/>
          <w:sz w:val="28"/>
          <w:szCs w:val="28"/>
          <w:highlight w:val="none"/>
          <w:lang w:eastAsia="zh-CN"/>
        </w:rPr>
        <w:t>）</w:t>
      </w:r>
    </w:p>
    <w:p>
      <w:pPr>
        <w:keepNext w:val="0"/>
        <w:keepLines w:val="0"/>
        <w:pageBreakBefore w:val="0"/>
        <w:widowControl w:val="0"/>
        <w:kinsoku/>
        <w:wordWrap/>
        <w:overflowPunct/>
        <w:topLinePunct w:val="0"/>
        <w:bidi w:val="0"/>
        <w:snapToGrid/>
        <w:spacing w:line="480" w:lineRule="exact"/>
        <w:ind w:firstLine="562" w:firstLineChars="200"/>
        <w:textAlignment w:val="auto"/>
        <w:rPr>
          <w:rFonts w:hint="default" w:ascii="仿宋_GB2312" w:hAnsi="仿宋_GB2312" w:eastAsia="仿宋_GB2312" w:cs="仿宋_GB2312"/>
          <w:b/>
          <w:bCs/>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2、</w:t>
      </w:r>
      <w:r>
        <w:rPr>
          <w:rFonts w:hint="eastAsia" w:ascii="仿宋_GB2312" w:hAnsi="仿宋_GB2312" w:eastAsia="仿宋_GB2312" w:cs="仿宋_GB2312"/>
          <w:b/>
          <w:bCs/>
          <w:color w:val="000000" w:themeColor="text1"/>
          <w:sz w:val="28"/>
          <w:szCs w:val="28"/>
          <w:highlight w:val="none"/>
          <w:lang w:eastAsia="zh-CN"/>
          <w14:textFill>
            <w14:solidFill>
              <w14:schemeClr w14:val="tx1"/>
            </w14:solidFill>
          </w14:textFill>
        </w:rPr>
        <w:t>供应商应提供不少于</w:t>
      </w:r>
      <w:r>
        <w:rPr>
          <w:rFonts w:hint="eastAsia" w:ascii="仿宋_GB2312" w:hAnsi="仿宋_GB2312" w:eastAsia="仿宋_GB2312" w:cs="仿宋_GB2312"/>
          <w:b/>
          <w:bCs/>
          <w:color w:val="000000" w:themeColor="text1"/>
          <w:sz w:val="28"/>
          <w:szCs w:val="28"/>
          <w:highlight w:val="none"/>
          <w:lang w:val="en-US" w:eastAsia="zh-CN"/>
          <w14:textFill>
            <w14:solidFill>
              <w14:schemeClr w14:val="tx1"/>
            </w14:solidFill>
          </w14:textFill>
        </w:rPr>
        <w:t>3辆常温配送车。</w:t>
      </w:r>
    </w:p>
    <w:p>
      <w:pPr>
        <w:keepNext w:val="0"/>
        <w:keepLines w:val="0"/>
        <w:pageBreakBefore w:val="0"/>
        <w:kinsoku/>
        <w:wordWrap/>
        <w:overflowPunct/>
        <w:topLinePunct w:val="0"/>
        <w:autoSpaceDE/>
        <w:autoSpaceDN/>
        <w:bidi w:val="0"/>
        <w:adjustRightInd/>
        <w:spacing w:line="480" w:lineRule="exact"/>
        <w:jc w:val="left"/>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 xml:space="preserve">    3、</w:t>
      </w:r>
      <w:r>
        <w:rPr>
          <w:rFonts w:hint="eastAsia" w:ascii="仿宋_GB2312" w:hAnsi="仿宋_GB2312" w:eastAsia="仿宋_GB2312" w:cs="仿宋_GB2312"/>
          <w:color w:val="auto"/>
          <w:sz w:val="28"/>
          <w:szCs w:val="28"/>
          <w:highlight w:val="none"/>
        </w:rPr>
        <w:t>投标人需针对本项目自行制定</w:t>
      </w:r>
      <w:r>
        <w:rPr>
          <w:rFonts w:hint="eastAsia" w:ascii="仿宋_GB2312" w:hAnsi="仿宋_GB2312" w:eastAsia="仿宋_GB2312" w:cs="仿宋_GB2312"/>
          <w:color w:val="auto"/>
          <w:sz w:val="28"/>
          <w:szCs w:val="28"/>
          <w:highlight w:val="none"/>
          <w:lang w:eastAsia="zh-CN"/>
        </w:rPr>
        <w:t>项目管理组织架构方案（包括但不限于实施组织结构、配送各岗位设置说明）、配送服务实施方案（包括但不限于实施组织计划、总体工作流程、货源组织、配送各环节仓储、加工、分拣、配送及验收和配送服务常用单据）、食材生产加工过程质量管理方案（</w:t>
      </w:r>
      <w:r>
        <w:rPr>
          <w:rFonts w:hint="eastAsia" w:ascii="仿宋_GB2312" w:hAnsi="仿宋_GB2312" w:eastAsia="仿宋_GB2312" w:cs="仿宋_GB2312"/>
          <w:color w:val="auto"/>
          <w:sz w:val="28"/>
          <w:szCs w:val="28"/>
          <w:highlight w:val="none"/>
        </w:rPr>
        <w:t>配送加工场所卫生、食材采购管理、食品添加剂使用管理、生产过程控制管理、仓储管理、产品检验管理</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应急保障措施</w:t>
      </w:r>
      <w:r>
        <w:rPr>
          <w:rFonts w:hint="eastAsia" w:ascii="仿宋_GB2312" w:hAnsi="仿宋_GB2312" w:eastAsia="仿宋_GB2312" w:cs="仿宋_GB2312"/>
          <w:color w:val="auto"/>
          <w:sz w:val="28"/>
          <w:szCs w:val="28"/>
          <w:highlight w:val="none"/>
          <w:lang w:eastAsia="zh-CN"/>
        </w:rPr>
        <w:t>。</w:t>
      </w:r>
    </w:p>
    <w:p>
      <w:pPr>
        <w:pStyle w:val="22"/>
        <w:rPr>
          <w:rFonts w:hint="default" w:eastAsia="仿宋_GB2312"/>
          <w:lang w:val="en-US" w:eastAsia="zh-CN"/>
        </w:rPr>
      </w:pPr>
    </w:p>
    <w:p>
      <w:pPr>
        <w:keepNext w:val="0"/>
        <w:keepLines w:val="0"/>
        <w:pageBreakBefore w:val="0"/>
        <w:widowControl w:val="0"/>
        <w:kinsoku/>
        <w:wordWrap/>
        <w:overflowPunct/>
        <w:topLinePunct w:val="0"/>
        <w:autoSpaceDE w:val="0"/>
        <w:autoSpaceDN w:val="0"/>
        <w:bidi w:val="0"/>
        <w:adjustRightInd w:val="0"/>
        <w:snapToGrid/>
        <w:spacing w:line="480" w:lineRule="exact"/>
        <w:jc w:val="both"/>
        <w:textAlignment w:val="auto"/>
        <w:rPr>
          <w:rFonts w:hint="eastAsia" w:ascii="仿宋_GB2312" w:hAnsi="仿宋_GB2312" w:eastAsia="仿宋_GB2312" w:cs="仿宋_GB2312"/>
          <w:color w:val="auto"/>
          <w:sz w:val="28"/>
          <w:szCs w:val="28"/>
          <w:highlight w:val="none"/>
        </w:rPr>
      </w:pPr>
    </w:p>
    <w:p>
      <w:pPr>
        <w:autoSpaceDE w:val="0"/>
        <w:autoSpaceDN w:val="0"/>
        <w:adjustRightInd w:val="0"/>
        <w:spacing w:line="420" w:lineRule="exact"/>
        <w:jc w:val="center"/>
        <w:rPr>
          <w:rFonts w:hint="eastAsia" w:asciiTheme="minorEastAsia" w:hAnsiTheme="minorEastAsia" w:eastAsiaTheme="minorEastAsia" w:cstheme="minorEastAsia"/>
          <w:color w:val="auto"/>
          <w:sz w:val="24"/>
          <w:highlight w:val="none"/>
        </w:rPr>
      </w:pPr>
    </w:p>
    <w:p>
      <w:pPr>
        <w:autoSpaceDE w:val="0"/>
        <w:autoSpaceDN w:val="0"/>
        <w:adjustRightInd w:val="0"/>
        <w:spacing w:line="420" w:lineRule="exact"/>
        <w:jc w:val="both"/>
        <w:rPr>
          <w:rFonts w:hint="eastAsia" w:asciiTheme="minorEastAsia" w:hAnsiTheme="minorEastAsia" w:eastAsiaTheme="minorEastAsia" w:cstheme="minorEastAsia"/>
          <w:color w:val="auto"/>
          <w:sz w:val="24"/>
          <w:highlight w:val="none"/>
        </w:rPr>
      </w:pPr>
    </w:p>
    <w:p>
      <w:pPr>
        <w:rPr>
          <w:rFonts w:ascii="仿宋" w:hAnsi="仿宋" w:eastAsia="仿宋" w:cs="仿宋"/>
          <w:color w:val="auto"/>
          <w:spacing w:val="20"/>
          <w:sz w:val="28"/>
          <w:szCs w:val="28"/>
          <w:highlight w:val="none"/>
        </w:rPr>
      </w:pPr>
      <w:r>
        <w:rPr>
          <w:rFonts w:hint="eastAsia" w:ascii="仿宋" w:hAnsi="仿宋" w:eastAsia="仿宋" w:cs="仿宋"/>
          <w:color w:val="auto"/>
          <w:spacing w:val="20"/>
          <w:sz w:val="28"/>
          <w:szCs w:val="28"/>
          <w:highlight w:val="none"/>
        </w:rPr>
        <w:br w:type="page"/>
      </w: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hint="eastAsia" w:ascii="仿宋" w:hAnsi="仿宋" w:eastAsia="仿宋" w:cs="仿宋"/>
          <w:color w:val="auto"/>
          <w:spacing w:val="20"/>
          <w:sz w:val="28"/>
          <w:szCs w:val="28"/>
          <w:highlight w:val="none"/>
        </w:rPr>
      </w:pPr>
    </w:p>
    <w:p>
      <w:pPr>
        <w:pStyle w:val="3"/>
        <w:spacing w:before="0" w:after="0" w:line="400" w:lineRule="exact"/>
        <w:ind w:left="239" w:leftChars="114"/>
        <w:rPr>
          <w:rFonts w:ascii="仿宋" w:hAnsi="仿宋" w:eastAsia="仿宋" w:cs="仿宋"/>
          <w:color w:val="auto"/>
          <w:spacing w:val="20"/>
          <w:sz w:val="28"/>
          <w:szCs w:val="28"/>
          <w:highlight w:val="none"/>
        </w:rPr>
      </w:pPr>
      <w:r>
        <w:rPr>
          <w:rFonts w:hint="eastAsia" w:ascii="仿宋" w:hAnsi="仿宋" w:eastAsia="仿宋" w:cs="仿宋"/>
          <w:color w:val="auto"/>
          <w:spacing w:val="20"/>
          <w:sz w:val="28"/>
          <w:szCs w:val="28"/>
          <w:highlight w:val="none"/>
        </w:rPr>
        <w:t>第六章  合同书格式</w:t>
      </w:r>
      <w:bookmarkEnd w:id="618"/>
      <w:bookmarkEnd w:id="619"/>
      <w:bookmarkEnd w:id="620"/>
      <w:bookmarkEnd w:id="621"/>
      <w:bookmarkEnd w:id="622"/>
      <w:bookmarkEnd w:id="623"/>
      <w:bookmarkEnd w:id="624"/>
      <w:bookmarkEnd w:id="661"/>
    </w:p>
    <w:p>
      <w:pPr>
        <w:jc w:val="center"/>
        <w:rPr>
          <w:rFonts w:ascii="仿宋" w:hAnsi="仿宋" w:eastAsia="仿宋" w:cs="仿宋"/>
          <w:color w:val="auto"/>
          <w:sz w:val="22"/>
          <w:highlight w:val="none"/>
        </w:rPr>
      </w:pPr>
      <w:r>
        <w:rPr>
          <w:rFonts w:hint="eastAsia" w:ascii="仿宋" w:hAnsi="仿宋" w:eastAsia="仿宋" w:cs="仿宋"/>
          <w:color w:val="auto"/>
          <w:highlight w:val="none"/>
        </w:rPr>
        <w:br w:type="page"/>
      </w:r>
    </w:p>
    <w:p>
      <w:pPr>
        <w:spacing w:beforeLines="350" w:afterLines="150" w:line="360" w:lineRule="auto"/>
        <w:jc w:val="center"/>
        <w:rPr>
          <w:rFonts w:ascii="仿宋" w:hAnsi="仿宋" w:eastAsia="仿宋" w:cs="仿宋"/>
          <w:b/>
          <w:bCs/>
          <w:color w:val="auto"/>
          <w:spacing w:val="60"/>
          <w:sz w:val="24"/>
          <w:szCs w:val="24"/>
          <w:highlight w:val="none"/>
        </w:rPr>
      </w:pPr>
      <w:r>
        <w:rPr>
          <w:rFonts w:hint="eastAsia" w:ascii="仿宋" w:hAnsi="仿宋" w:eastAsia="仿宋" w:cs="仿宋"/>
          <w:b/>
          <w:bCs/>
          <w:color w:val="auto"/>
          <w:spacing w:val="60"/>
          <w:sz w:val="24"/>
          <w:szCs w:val="24"/>
          <w:highlight w:val="none"/>
        </w:rPr>
        <w:t>合同文件</w:t>
      </w:r>
    </w:p>
    <w:p>
      <w:pPr>
        <w:spacing w:line="360" w:lineRule="auto"/>
        <w:rPr>
          <w:rFonts w:ascii="仿宋" w:hAnsi="仿宋" w:eastAsia="仿宋" w:cs="仿宋"/>
          <w:b/>
          <w:bCs/>
          <w:color w:val="auto"/>
          <w:sz w:val="24"/>
          <w:szCs w:val="24"/>
          <w:highlight w:val="none"/>
        </w:rPr>
      </w:pPr>
    </w:p>
    <w:p>
      <w:pPr>
        <w:spacing w:line="360" w:lineRule="auto"/>
        <w:rPr>
          <w:rFonts w:ascii="仿宋" w:hAnsi="仿宋" w:eastAsia="仿宋" w:cs="仿宋"/>
          <w:b/>
          <w:bCs/>
          <w:color w:val="auto"/>
          <w:sz w:val="24"/>
          <w:szCs w:val="24"/>
          <w:highlight w:val="none"/>
        </w:rPr>
      </w:pPr>
    </w:p>
    <w:p>
      <w:pPr>
        <w:spacing w:line="360" w:lineRule="auto"/>
        <w:rPr>
          <w:rFonts w:ascii="仿宋" w:hAnsi="仿宋" w:eastAsia="仿宋" w:cs="仿宋"/>
          <w:b/>
          <w:bCs/>
          <w:color w:val="auto"/>
          <w:sz w:val="24"/>
          <w:szCs w:val="24"/>
          <w:highlight w:val="none"/>
        </w:rPr>
      </w:pPr>
    </w:p>
    <w:p>
      <w:pPr>
        <w:adjustRightInd w:val="0"/>
        <w:snapToGrid w:val="0"/>
        <w:spacing w:line="360" w:lineRule="auto"/>
        <w:ind w:left="1516" w:leftChars="638" w:hanging="176" w:hangingChars="73"/>
        <w:rPr>
          <w:rFonts w:ascii="仿宋" w:hAnsi="仿宋" w:eastAsia="仿宋" w:cs="仿宋"/>
          <w:b/>
          <w:color w:val="auto"/>
          <w:sz w:val="24"/>
          <w:szCs w:val="24"/>
          <w:highlight w:val="none"/>
        </w:rPr>
      </w:pPr>
    </w:p>
    <w:p>
      <w:pPr>
        <w:adjustRightInd w:val="0"/>
        <w:snapToGrid w:val="0"/>
        <w:spacing w:line="360" w:lineRule="auto"/>
        <w:ind w:left="1405" w:leftChars="270" w:hanging="838" w:hangingChars="348"/>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项目名称：</w:t>
      </w:r>
    </w:p>
    <w:p>
      <w:pPr>
        <w:adjustRightInd w:val="0"/>
        <w:snapToGrid w:val="0"/>
        <w:spacing w:line="360" w:lineRule="auto"/>
        <w:ind w:left="1405" w:leftChars="270" w:hanging="838" w:hangingChars="348"/>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合同编号：</w:t>
      </w:r>
    </w:p>
    <w:p>
      <w:pPr>
        <w:adjustRightInd w:val="0"/>
        <w:snapToGrid w:val="0"/>
        <w:spacing w:line="360" w:lineRule="auto"/>
        <w:ind w:left="1405" w:leftChars="270" w:hanging="838" w:hangingChars="348"/>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签约地点：</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仿宋" w:hAnsi="仿宋" w:eastAsia="仿宋" w:cs="仿宋"/>
          <w:b/>
          <w:color w:val="auto"/>
          <w:sz w:val="24"/>
          <w:szCs w:val="24"/>
          <w:highlight w:val="none"/>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仿宋" w:hAnsi="仿宋" w:eastAsia="仿宋" w:cs="仿宋"/>
          <w:b/>
          <w:color w:val="auto"/>
          <w:sz w:val="24"/>
          <w:szCs w:val="24"/>
          <w:highlight w:val="none"/>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签订日期：年月日</w:t>
      </w:r>
    </w:p>
    <w:p>
      <w:pPr>
        <w:spacing w:line="360" w:lineRule="auto"/>
        <w:rPr>
          <w:rFonts w:ascii="仿宋" w:hAnsi="仿宋" w:eastAsia="仿宋" w:cs="仿宋"/>
          <w:b/>
          <w:bCs/>
          <w:color w:val="auto"/>
          <w:sz w:val="24"/>
          <w:szCs w:val="24"/>
          <w:highlight w:val="none"/>
        </w:rPr>
      </w:pPr>
    </w:p>
    <w:p>
      <w:pPr>
        <w:spacing w:line="360" w:lineRule="auto"/>
        <w:rPr>
          <w:rFonts w:ascii="仿宋" w:hAnsi="仿宋" w:eastAsia="仿宋" w:cs="仿宋"/>
          <w:b/>
          <w:bCs/>
          <w:color w:val="auto"/>
          <w:sz w:val="24"/>
          <w:szCs w:val="24"/>
          <w:highlight w:val="none"/>
        </w:rPr>
      </w:pPr>
    </w:p>
    <w:p>
      <w:pPr>
        <w:spacing w:line="360" w:lineRule="auto"/>
        <w:rPr>
          <w:rFonts w:ascii="仿宋" w:hAnsi="仿宋" w:eastAsia="仿宋" w:cs="仿宋"/>
          <w:b/>
          <w:bCs/>
          <w:color w:val="auto"/>
          <w:sz w:val="24"/>
          <w:szCs w:val="24"/>
          <w:highlight w:val="none"/>
        </w:rPr>
      </w:pPr>
    </w:p>
    <w:p>
      <w:pPr>
        <w:spacing w:line="360" w:lineRule="auto"/>
        <w:rPr>
          <w:rFonts w:ascii="仿宋" w:hAnsi="仿宋" w:eastAsia="仿宋" w:cs="仿宋"/>
          <w:b/>
          <w:bCs/>
          <w:color w:val="auto"/>
          <w:sz w:val="24"/>
          <w:szCs w:val="24"/>
          <w:highlight w:val="none"/>
        </w:rPr>
      </w:pPr>
    </w:p>
    <w:p>
      <w:pPr>
        <w:spacing w:line="360" w:lineRule="auto"/>
        <w:rPr>
          <w:rFonts w:ascii="仿宋" w:hAnsi="仿宋" w:eastAsia="仿宋" w:cs="仿宋"/>
          <w:b/>
          <w:bCs/>
          <w:color w:val="auto"/>
          <w:sz w:val="24"/>
          <w:szCs w:val="24"/>
          <w:highlight w:val="none"/>
        </w:rPr>
      </w:pPr>
    </w:p>
    <w:p>
      <w:pPr>
        <w:tabs>
          <w:tab w:val="left" w:pos="720"/>
        </w:tabs>
        <w:spacing w:line="360" w:lineRule="auto"/>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br w:type="page"/>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甲方：</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乙方： </w:t>
      </w:r>
      <w:r>
        <w:rPr>
          <w:rFonts w:hint="eastAsia" w:ascii="仿宋_GB2312" w:hAnsi="仿宋_GB2312" w:eastAsia="仿宋_GB2312" w:cs="仿宋_GB2312"/>
          <w:color w:val="auto"/>
          <w:sz w:val="28"/>
          <w:szCs w:val="28"/>
          <w:u w:val="single"/>
        </w:rPr>
        <w:t xml:space="preserve">                         </w:t>
      </w:r>
    </w:p>
    <w:p>
      <w:pPr>
        <w:pStyle w:val="83"/>
        <w:keepNext w:val="0"/>
        <w:keepLines w:val="0"/>
        <w:pageBreakBefore w:val="0"/>
        <w:widowControl w:val="0"/>
        <w:numPr>
          <w:ilvl w:val="0"/>
          <w:numId w:val="10"/>
        </w:numPr>
        <w:kinsoku/>
        <w:wordWrap/>
        <w:overflowPunct/>
        <w:topLinePunct w:val="0"/>
        <w:autoSpaceDE/>
        <w:autoSpaceDN/>
        <w:bidi w:val="0"/>
        <w:adjustRightInd/>
        <w:snapToGrid/>
        <w:spacing w:before="240" w:beforeLines="100" w:line="480" w:lineRule="exact"/>
        <w:ind w:firstLineChars="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合同项目</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1、项目名称：                              ；</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2、采购编号：                   。</w:t>
      </w:r>
    </w:p>
    <w:p>
      <w:pPr>
        <w:pStyle w:val="83"/>
        <w:keepNext w:val="0"/>
        <w:keepLines w:val="0"/>
        <w:pageBreakBefore w:val="0"/>
        <w:widowControl w:val="0"/>
        <w:numPr>
          <w:ilvl w:val="0"/>
          <w:numId w:val="10"/>
        </w:numPr>
        <w:kinsoku/>
        <w:wordWrap/>
        <w:overflowPunct/>
        <w:topLinePunct w:val="0"/>
        <w:autoSpaceDE/>
        <w:autoSpaceDN/>
        <w:bidi w:val="0"/>
        <w:adjustRightInd/>
        <w:snapToGrid/>
        <w:spacing w:before="240" w:beforeLines="100" w:line="480" w:lineRule="exact"/>
        <w:ind w:firstLineChars="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合同组成</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1、合同文件组成内容包括：本合同书 、中标通知书、投标文件（含澄清内容）、招标文件（含招标文件澄清通知）等</w:t>
      </w:r>
    </w:p>
    <w:p>
      <w:pPr>
        <w:pStyle w:val="83"/>
        <w:keepNext w:val="0"/>
        <w:keepLines w:val="0"/>
        <w:pageBreakBefore w:val="0"/>
        <w:widowControl w:val="0"/>
        <w:numPr>
          <w:ilvl w:val="0"/>
          <w:numId w:val="10"/>
        </w:numPr>
        <w:kinsoku/>
        <w:wordWrap/>
        <w:overflowPunct/>
        <w:topLinePunct w:val="0"/>
        <w:autoSpaceDE/>
        <w:autoSpaceDN/>
        <w:bidi w:val="0"/>
        <w:adjustRightInd/>
        <w:snapToGrid/>
        <w:spacing w:before="240" w:beforeLines="100" w:line="480" w:lineRule="exact"/>
        <w:ind w:firstLineChars="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货物名称、品牌、型号、规格、制造商、数量及交货时间</w:t>
      </w:r>
    </w:p>
    <w:tbl>
      <w:tblPr>
        <w:tblStyle w:val="2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97"/>
        <w:gridCol w:w="1290"/>
        <w:gridCol w:w="1261"/>
        <w:gridCol w:w="900"/>
        <w:gridCol w:w="720"/>
        <w:gridCol w:w="697"/>
        <w:gridCol w:w="698"/>
        <w:gridCol w:w="697"/>
        <w:gridCol w:w="1040"/>
        <w:gridCol w:w="83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0" w:hRule="atLeast"/>
          <w:jc w:val="center"/>
        </w:trPr>
        <w:tc>
          <w:tcPr>
            <w:tcW w:w="79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序号</w:t>
            </w:r>
          </w:p>
        </w:tc>
        <w:tc>
          <w:tcPr>
            <w:tcW w:w="129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货物名称</w:t>
            </w:r>
          </w:p>
        </w:tc>
        <w:tc>
          <w:tcPr>
            <w:tcW w:w="1261"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型号规格</w:t>
            </w:r>
          </w:p>
        </w:tc>
        <w:tc>
          <w:tcPr>
            <w:tcW w:w="90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制造商</w:t>
            </w:r>
          </w:p>
        </w:tc>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w:t>
            </w:r>
          </w:p>
        </w:tc>
        <w:tc>
          <w:tcPr>
            <w:tcW w:w="69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数量</w:t>
            </w:r>
          </w:p>
        </w:tc>
        <w:tc>
          <w:tcPr>
            <w:tcW w:w="698"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单价</w:t>
            </w:r>
          </w:p>
        </w:tc>
        <w:tc>
          <w:tcPr>
            <w:tcW w:w="69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金额</w:t>
            </w:r>
          </w:p>
        </w:tc>
        <w:tc>
          <w:tcPr>
            <w:tcW w:w="104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交货期</w:t>
            </w:r>
          </w:p>
        </w:tc>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5" w:hRule="atLeast"/>
          <w:jc w:val="center"/>
        </w:trPr>
        <w:tc>
          <w:tcPr>
            <w:tcW w:w="79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129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1261"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90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69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698"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69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104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5" w:hRule="atLeast"/>
          <w:jc w:val="center"/>
        </w:trPr>
        <w:tc>
          <w:tcPr>
            <w:tcW w:w="79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129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1261"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90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69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698"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69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104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5" w:hRule="atLeast"/>
          <w:jc w:val="center"/>
        </w:trPr>
        <w:tc>
          <w:tcPr>
            <w:tcW w:w="79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129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1261"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90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69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698"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69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104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79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129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1261"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90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69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698"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69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104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5" w:hRule="atLeast"/>
          <w:jc w:val="center"/>
        </w:trPr>
        <w:tc>
          <w:tcPr>
            <w:tcW w:w="79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129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1261"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90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69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698"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69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104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5" w:hRule="atLeast"/>
          <w:jc w:val="center"/>
        </w:trPr>
        <w:tc>
          <w:tcPr>
            <w:tcW w:w="79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129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1261"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90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72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69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698"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69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104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7" w:hRule="atLeast"/>
          <w:jc w:val="center"/>
        </w:trPr>
        <w:tc>
          <w:tcPr>
            <w:tcW w:w="79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5566" w:type="dxa"/>
            <w:gridSpan w:val="6"/>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金额合计</w:t>
            </w:r>
          </w:p>
        </w:tc>
        <w:tc>
          <w:tcPr>
            <w:tcW w:w="697"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1040"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c>
          <w:tcPr>
            <w:tcW w:w="831" w:type="dxa"/>
            <w:noWrap w:val="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_GB2312" w:eastAsia="仿宋_GB2312" w:cs="仿宋_GB2312"/>
                <w:color w:val="auto"/>
                <w:sz w:val="28"/>
                <w:szCs w:val="28"/>
              </w:rPr>
            </w:pPr>
          </w:p>
        </w:tc>
      </w:tr>
    </w:tbl>
    <w:p>
      <w:pPr>
        <w:pStyle w:val="83"/>
        <w:keepNext w:val="0"/>
        <w:keepLines w:val="0"/>
        <w:pageBreakBefore w:val="0"/>
        <w:widowControl w:val="0"/>
        <w:numPr>
          <w:ilvl w:val="0"/>
          <w:numId w:val="10"/>
        </w:numPr>
        <w:kinsoku/>
        <w:wordWrap/>
        <w:overflowPunct/>
        <w:topLinePunct w:val="0"/>
        <w:autoSpaceDE/>
        <w:autoSpaceDN/>
        <w:bidi w:val="0"/>
        <w:adjustRightInd/>
        <w:snapToGrid/>
        <w:spacing w:before="240" w:beforeLines="100" w:line="480" w:lineRule="exact"/>
        <w:ind w:firstLineChars="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价格</w:t>
      </w:r>
    </w:p>
    <w:p>
      <w:pPr>
        <w:keepNext w:val="0"/>
        <w:keepLines w:val="0"/>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、基准价的确定方式：原则上以东莞市发展和改革局网站公布的“东莞市菜篮子价格监测表”数据为参考。若“东莞市菜篮子价格监测表”上无发布的产品，则由中标人到周边肉菜市场（ 简沙洲市场、蟹地市场、万江中心农贸市场 ）参考同类产品的价格平均价为基准价。</w:t>
      </w:r>
    </w:p>
    <w:p>
      <w:pPr>
        <w:keepNext w:val="0"/>
        <w:keepLines w:val="0"/>
        <w:pageBreakBefore w:val="0"/>
        <w:widowControl w:val="0"/>
        <w:numPr>
          <w:ilvl w:val="0"/>
          <w:numId w:val="0"/>
        </w:numPr>
        <w:kinsoku/>
        <w:wordWrap/>
        <w:overflowPunct/>
        <w:topLinePunct w:val="0"/>
        <w:bidi w:val="0"/>
        <w:snapToGrid/>
        <w:spacing w:line="440" w:lineRule="exac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2、定价周期：每10日更新一次，中标人须每次至少提前2天提交下次报价清单给采购人审核，双方签字后生效。</w:t>
      </w:r>
    </w:p>
    <w:p>
      <w:pPr>
        <w:keepNext w:val="0"/>
        <w:keepLines w:val="0"/>
        <w:pageBreakBefore w:val="0"/>
        <w:widowControl w:val="0"/>
        <w:numPr>
          <w:ilvl w:val="0"/>
          <w:numId w:val="0"/>
        </w:numPr>
        <w:kinsoku/>
        <w:wordWrap/>
        <w:overflowPunct/>
        <w:topLinePunct w:val="0"/>
        <w:bidi w:val="0"/>
        <w:snapToGrid/>
        <w:spacing w:line="440" w:lineRule="exact"/>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color w:val="000000"/>
          <w:sz w:val="28"/>
          <w:szCs w:val="28"/>
          <w:lang w:val="en-US" w:eastAsia="zh-CN"/>
        </w:rPr>
        <w:t>3、</w:t>
      </w:r>
      <w:r>
        <w:rPr>
          <w:rFonts w:hint="eastAsia" w:ascii="仿宋_GB2312" w:hAnsi="仿宋_GB2312" w:eastAsia="仿宋_GB2312" w:cs="仿宋_GB2312"/>
          <w:color w:val="auto"/>
          <w:sz w:val="28"/>
          <w:szCs w:val="28"/>
          <w:highlight w:val="none"/>
        </w:rPr>
        <w:t>核定价格后</w:t>
      </w: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rPr>
        <w:t>若</w:t>
      </w:r>
      <w:r>
        <w:rPr>
          <w:rFonts w:hint="eastAsia" w:ascii="仿宋_GB2312" w:hAnsi="仿宋_GB2312" w:eastAsia="仿宋_GB2312" w:cs="仿宋_GB2312"/>
          <w:color w:val="auto"/>
          <w:sz w:val="28"/>
          <w:szCs w:val="28"/>
          <w:highlight w:val="none"/>
          <w:lang w:eastAsia="zh-CN"/>
        </w:rPr>
        <w:t>在当月</w:t>
      </w:r>
      <w:r>
        <w:rPr>
          <w:rFonts w:hint="eastAsia" w:ascii="仿宋_GB2312" w:hAnsi="仿宋_GB2312" w:eastAsia="仿宋_GB2312" w:cs="仿宋_GB2312"/>
          <w:color w:val="auto"/>
          <w:sz w:val="28"/>
          <w:szCs w:val="28"/>
          <w:highlight w:val="none"/>
        </w:rPr>
        <w:t>供货时期</w:t>
      </w:r>
      <w:r>
        <w:rPr>
          <w:rFonts w:hint="eastAsia" w:ascii="仿宋_GB2312" w:hAnsi="仿宋_GB2312" w:eastAsia="仿宋_GB2312" w:cs="仿宋_GB2312"/>
          <w:color w:val="auto"/>
          <w:sz w:val="28"/>
          <w:szCs w:val="28"/>
          <w:highlight w:val="none"/>
          <w:lang w:eastAsia="zh-CN"/>
        </w:rPr>
        <w:t>内</w:t>
      </w:r>
      <w:r>
        <w:rPr>
          <w:rFonts w:hint="eastAsia" w:ascii="仿宋_GB2312" w:hAnsi="仿宋_GB2312" w:eastAsia="仿宋_GB2312" w:cs="仿宋_GB2312"/>
          <w:color w:val="auto"/>
          <w:sz w:val="28"/>
          <w:szCs w:val="28"/>
          <w:highlight w:val="none"/>
        </w:rPr>
        <w:t>市场出现食材价格升降在20%或以上时，双方均可以书面形式提出价格调整请求（未提出调整请求的部分则以原核定价格执行），双方通过市场调查核实后，按上述定价原则确定价格（双方确认生效后开始以新的价格执行，在此之前的仍以原核定价格执行），并在</w:t>
      </w: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个工作日内</w:t>
      </w:r>
      <w:r>
        <w:rPr>
          <w:rFonts w:hint="eastAsia" w:ascii="仿宋_GB2312" w:hAnsi="仿宋_GB2312" w:eastAsia="仿宋_GB2312" w:cs="仿宋_GB2312"/>
          <w:color w:val="auto"/>
          <w:sz w:val="28"/>
          <w:szCs w:val="28"/>
          <w:highlight w:val="none"/>
          <w:lang w:eastAsia="zh-CN"/>
        </w:rPr>
        <w:t>双方</w:t>
      </w:r>
      <w:r>
        <w:rPr>
          <w:rFonts w:hint="eastAsia" w:ascii="仿宋_GB2312" w:hAnsi="仿宋_GB2312" w:eastAsia="仿宋_GB2312" w:cs="仿宋_GB2312"/>
          <w:color w:val="auto"/>
          <w:sz w:val="28"/>
          <w:szCs w:val="28"/>
          <w:highlight w:val="none"/>
        </w:rPr>
        <w:t>给予函复，若在此期限内不予函复的,则视为同意新定价格执行</w:t>
      </w:r>
      <w:r>
        <w:rPr>
          <w:rFonts w:hint="eastAsia" w:ascii="仿宋_GB2312" w:hAnsi="仿宋_GB2312" w:eastAsia="仿宋_GB2312" w:cs="仿宋_GB2312"/>
          <w:color w:val="auto"/>
          <w:sz w:val="28"/>
          <w:szCs w:val="28"/>
          <w:highlight w:val="none"/>
          <w:lang w:val="en-US" w:eastAsia="zh-CN"/>
        </w:rPr>
        <w:t>。</w:t>
      </w:r>
      <w:r>
        <w:rPr>
          <w:rFonts w:hint="eastAsia" w:ascii="仿宋_GB2312" w:hAnsi="仿宋_GB2312" w:eastAsia="仿宋_GB2312" w:cs="仿宋_GB2312"/>
          <w:color w:val="auto"/>
          <w:sz w:val="28"/>
          <w:szCs w:val="28"/>
          <w:highlight w:val="none"/>
        </w:rPr>
        <w:t>除此之外，双方约定的供货物资价格在有效期内任何一方不得随意更改。</w:t>
      </w:r>
    </w:p>
    <w:p>
      <w:pPr>
        <w:pStyle w:val="83"/>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报价应包含货物及所需附件的购置费、包装费、运输费、储存费、人工费、保险费、各种税费、验收费、售后服务费及合同实施过程中的应预见和不可预见费用等完成合同规定责任和义务、达到合同目的的一切费用。</w:t>
      </w:r>
    </w:p>
    <w:p>
      <w:pPr>
        <w:pStyle w:val="83"/>
        <w:keepNext w:val="0"/>
        <w:keepLines w:val="0"/>
        <w:pageBreakBefore w:val="0"/>
        <w:widowControl w:val="0"/>
        <w:numPr>
          <w:ilvl w:val="0"/>
          <w:numId w:val="10"/>
        </w:numPr>
        <w:kinsoku/>
        <w:wordWrap/>
        <w:overflowPunct/>
        <w:topLinePunct w:val="0"/>
        <w:autoSpaceDE/>
        <w:autoSpaceDN/>
        <w:bidi w:val="0"/>
        <w:adjustRightInd/>
        <w:snapToGrid/>
        <w:spacing w:before="240" w:beforeLines="100"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color w:val="auto"/>
          <w:sz w:val="28"/>
          <w:szCs w:val="28"/>
        </w:rPr>
        <w:t>付款</w:t>
      </w:r>
    </w:p>
    <w:p>
      <w:pPr>
        <w:pStyle w:val="83"/>
        <w:keepNext w:val="0"/>
        <w:keepLines w:val="0"/>
        <w:pageBreakBefore w:val="0"/>
        <w:widowControl w:val="0"/>
        <w:numPr>
          <w:ilvl w:val="0"/>
          <w:numId w:val="11"/>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依据货品验收完毕的送货单据，并扣除当月相关罚款后(若有)按月结算费用，每月支付上一个月结算费。</w:t>
      </w:r>
    </w:p>
    <w:p>
      <w:pPr>
        <w:pStyle w:val="83"/>
        <w:keepNext w:val="0"/>
        <w:keepLines w:val="0"/>
        <w:pageBreakBefore w:val="0"/>
        <w:widowControl w:val="0"/>
        <w:numPr>
          <w:ilvl w:val="0"/>
          <w:numId w:val="10"/>
        </w:numPr>
        <w:kinsoku/>
        <w:wordWrap/>
        <w:overflowPunct/>
        <w:topLinePunct w:val="0"/>
        <w:autoSpaceDE/>
        <w:autoSpaceDN/>
        <w:bidi w:val="0"/>
        <w:adjustRightInd/>
        <w:snapToGrid/>
        <w:spacing w:before="240" w:beforeLines="100" w:line="480" w:lineRule="exact"/>
        <w:ind w:firstLineChars="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货物的要求</w:t>
      </w:r>
    </w:p>
    <w:p>
      <w:pPr>
        <w:pStyle w:val="83"/>
        <w:keepNext w:val="0"/>
        <w:keepLines w:val="0"/>
        <w:pageBreakBefore w:val="0"/>
        <w:widowControl w:val="0"/>
        <w:numPr>
          <w:ilvl w:val="0"/>
          <w:numId w:val="12"/>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蔬果类应保持较好的色泽和新鲜度，符合国家食品卫生标准，不得有黄叶、腐烂，泥沙等现象，蔬果类农药等化学物不得超标，并提供农药残留检测证明（蔬菜利用率不低于95%）。</w:t>
      </w:r>
    </w:p>
    <w:p>
      <w:pPr>
        <w:pStyle w:val="83"/>
        <w:keepNext w:val="0"/>
        <w:keepLines w:val="0"/>
        <w:pageBreakBefore w:val="0"/>
        <w:widowControl w:val="0"/>
        <w:numPr>
          <w:ilvl w:val="0"/>
          <w:numId w:val="12"/>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冻品、干货类为一级以上的优质品，有生产厂家、生产日期和保质期。</w:t>
      </w:r>
    </w:p>
    <w:p>
      <w:pPr>
        <w:pStyle w:val="83"/>
        <w:keepNext w:val="0"/>
        <w:keepLines w:val="0"/>
        <w:pageBreakBefore w:val="0"/>
        <w:widowControl w:val="0"/>
        <w:numPr>
          <w:ilvl w:val="0"/>
          <w:numId w:val="12"/>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鱼类必须鲜活（利用率不低于95%）。</w:t>
      </w:r>
    </w:p>
    <w:p>
      <w:pPr>
        <w:pStyle w:val="83"/>
        <w:keepNext w:val="0"/>
        <w:keepLines w:val="0"/>
        <w:pageBreakBefore w:val="0"/>
        <w:widowControl w:val="0"/>
        <w:numPr>
          <w:ilvl w:val="0"/>
          <w:numId w:val="12"/>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鲜肉类全部来源于正规肉联厂，保证为当日新鲜肉，并提供政府检疫部门出示的检疫合格证明（鲜肉类利用率不低于98%）。</w:t>
      </w:r>
    </w:p>
    <w:p>
      <w:pPr>
        <w:pStyle w:val="83"/>
        <w:keepNext w:val="0"/>
        <w:keepLines w:val="0"/>
        <w:pageBreakBefore w:val="0"/>
        <w:widowControl w:val="0"/>
        <w:numPr>
          <w:ilvl w:val="0"/>
          <w:numId w:val="12"/>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对于不符合甲方质量要求的品种可无偿退货或换货,如换货乙方必须在甲方规定的时间内把货送到目的地。</w:t>
      </w:r>
    </w:p>
    <w:p>
      <w:pPr>
        <w:pStyle w:val="83"/>
        <w:keepNext w:val="0"/>
        <w:keepLines w:val="0"/>
        <w:pageBreakBefore w:val="0"/>
        <w:widowControl w:val="0"/>
        <w:numPr>
          <w:ilvl w:val="0"/>
          <w:numId w:val="10"/>
        </w:numPr>
        <w:kinsoku/>
        <w:wordWrap/>
        <w:overflowPunct/>
        <w:topLinePunct w:val="0"/>
        <w:autoSpaceDE/>
        <w:autoSpaceDN/>
        <w:bidi w:val="0"/>
        <w:adjustRightInd/>
        <w:snapToGrid/>
        <w:spacing w:before="240" w:beforeLines="100" w:line="480" w:lineRule="exact"/>
        <w:ind w:firstLineChars="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交货</w:t>
      </w:r>
    </w:p>
    <w:p>
      <w:pPr>
        <w:pStyle w:val="83"/>
        <w:keepNext w:val="0"/>
        <w:keepLines w:val="0"/>
        <w:pageBreakBefore w:val="0"/>
        <w:widowControl w:val="0"/>
        <w:numPr>
          <w:ilvl w:val="0"/>
          <w:numId w:val="13"/>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本项目分若干次供货，每次供货量及时间由甲方指定。</w:t>
      </w:r>
    </w:p>
    <w:p>
      <w:pPr>
        <w:pStyle w:val="83"/>
        <w:keepNext w:val="0"/>
        <w:keepLines w:val="0"/>
        <w:pageBreakBefore w:val="0"/>
        <w:widowControl w:val="0"/>
        <w:numPr>
          <w:ilvl w:val="0"/>
          <w:numId w:val="13"/>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交货地点：甲方指定地点。</w:t>
      </w:r>
    </w:p>
    <w:p>
      <w:pPr>
        <w:pStyle w:val="83"/>
        <w:keepNext w:val="0"/>
        <w:keepLines w:val="0"/>
        <w:pageBreakBefore w:val="0"/>
        <w:widowControl w:val="0"/>
        <w:numPr>
          <w:ilvl w:val="0"/>
          <w:numId w:val="10"/>
        </w:numPr>
        <w:kinsoku/>
        <w:wordWrap/>
        <w:overflowPunct/>
        <w:topLinePunct w:val="0"/>
        <w:autoSpaceDE/>
        <w:autoSpaceDN/>
        <w:bidi w:val="0"/>
        <w:adjustRightInd/>
        <w:snapToGrid/>
        <w:spacing w:before="240" w:beforeLines="100" w:line="480" w:lineRule="exact"/>
        <w:ind w:firstLineChars="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交货及运输</w:t>
      </w:r>
    </w:p>
    <w:p>
      <w:pPr>
        <w:pStyle w:val="83"/>
        <w:keepNext w:val="0"/>
        <w:keepLines w:val="0"/>
        <w:pageBreakBefore w:val="0"/>
        <w:widowControl w:val="0"/>
        <w:numPr>
          <w:ilvl w:val="0"/>
          <w:numId w:val="14"/>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乙方应保证每天早上将所订的货物按照约定时间送至甲方指定地方，运输车辆内外必须清洁干净，无污渍，无异味。</w:t>
      </w:r>
    </w:p>
    <w:p>
      <w:pPr>
        <w:pStyle w:val="83"/>
        <w:keepNext w:val="0"/>
        <w:keepLines w:val="0"/>
        <w:pageBreakBefore w:val="0"/>
        <w:widowControl w:val="0"/>
        <w:numPr>
          <w:ilvl w:val="0"/>
          <w:numId w:val="14"/>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甲方需要临时增加补货，乙方必须在30分钟内将货物保质保量送到甲方指定地点，送错货物累计达三次（含以上）扣罚当次货款的10%，超时每次扣罚200元，罚款由供货结算款内扣除。乙方提供的货品质量未达到相关标准达三次（含）以上的将解除合同。乙方不能委托其他公司送货。</w:t>
      </w:r>
    </w:p>
    <w:p>
      <w:pPr>
        <w:pStyle w:val="83"/>
        <w:keepNext w:val="0"/>
        <w:keepLines w:val="0"/>
        <w:pageBreakBefore w:val="0"/>
        <w:widowControl w:val="0"/>
        <w:numPr>
          <w:ilvl w:val="0"/>
          <w:numId w:val="14"/>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应当根据甲方实际情况，按照与甲方的约定，在规定的时间内将预定的货物如数送到指定地点。如遇不可抗力因素而造成配送延误时，乙方应提前通知甲方，并配合甲方共同解决。除发生客观不可抗力的情况外，乙方不得推迟送货。如确需延迟送货的，乙方应在得知情况的同时告知甲方并征得甲方同意，由于乙方拖沓造成甲方利益受损的，甲方有权要求乙方赔偿，出现 3 次上述情况的，并处以乙方人民币1000元罚款，罚款由供货结算款内扣除。</w:t>
      </w:r>
    </w:p>
    <w:p>
      <w:pPr>
        <w:pStyle w:val="83"/>
        <w:keepNext w:val="0"/>
        <w:keepLines w:val="0"/>
        <w:pageBreakBefore w:val="0"/>
        <w:widowControl w:val="0"/>
        <w:numPr>
          <w:ilvl w:val="0"/>
          <w:numId w:val="14"/>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乙方负责货品的仓储，甲方不提供仓库。乙方须承诺如中标后将准时送货到甲方指定地点，甲方不另行支付配送交通费。</w:t>
      </w:r>
    </w:p>
    <w:p>
      <w:pPr>
        <w:pStyle w:val="83"/>
        <w:keepNext w:val="0"/>
        <w:keepLines w:val="0"/>
        <w:pageBreakBefore w:val="0"/>
        <w:widowControl w:val="0"/>
        <w:numPr>
          <w:ilvl w:val="0"/>
          <w:numId w:val="14"/>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乙方应根据甲方实际要求运送货物，必要时应进行免费简单加工。</w:t>
      </w:r>
    </w:p>
    <w:p>
      <w:pPr>
        <w:pStyle w:val="83"/>
        <w:keepNext w:val="0"/>
        <w:keepLines w:val="0"/>
        <w:pageBreakBefore w:val="0"/>
        <w:widowControl w:val="0"/>
        <w:numPr>
          <w:ilvl w:val="0"/>
          <w:numId w:val="14"/>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在甲方签收之前，货物的所有权和风险属于乙方，货物发生遗失、损坏由乙方负责。</w:t>
      </w:r>
    </w:p>
    <w:p>
      <w:pPr>
        <w:pStyle w:val="83"/>
        <w:keepNext w:val="0"/>
        <w:keepLines w:val="0"/>
        <w:pageBreakBefore w:val="0"/>
        <w:widowControl w:val="0"/>
        <w:numPr>
          <w:ilvl w:val="0"/>
          <w:numId w:val="14"/>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pacing w:val="-4"/>
          <w:sz w:val="28"/>
          <w:szCs w:val="28"/>
        </w:rPr>
      </w:pPr>
      <w:r>
        <w:rPr>
          <w:rFonts w:hint="eastAsia" w:ascii="仿宋_GB2312" w:hAnsi="仿宋_GB2312" w:eastAsia="仿宋_GB2312" w:cs="仿宋_GB2312"/>
          <w:color w:val="auto"/>
          <w:spacing w:val="-4"/>
          <w:sz w:val="28"/>
          <w:szCs w:val="28"/>
        </w:rPr>
        <w:t>乙方须严格按照各甲方的指令配送商品的数量，不得随意增减数量，否则，甲方有权拒收。</w:t>
      </w:r>
    </w:p>
    <w:p>
      <w:pPr>
        <w:pStyle w:val="83"/>
        <w:keepNext w:val="0"/>
        <w:keepLines w:val="0"/>
        <w:pageBreakBefore w:val="0"/>
        <w:widowControl w:val="0"/>
        <w:numPr>
          <w:ilvl w:val="0"/>
          <w:numId w:val="14"/>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除客观不可抗力外，乙方不得更改送货内容。如因市场流通问题确实需要变更供货内容的，乙方应在得知情况的同时告知甲方并事先征得书面申请，并经甲方同意后方可改变。经发现乙方有私自更改菜单中货品时以违约论处，由此产生的一切损失和费用由乙方承担。出现3次上述情况的，并处以人民币1000元罚款，罚款由供货结算款内扣除。</w:t>
      </w:r>
    </w:p>
    <w:p>
      <w:pPr>
        <w:pStyle w:val="83"/>
        <w:keepNext w:val="0"/>
        <w:keepLines w:val="0"/>
        <w:pageBreakBefore w:val="0"/>
        <w:widowControl w:val="0"/>
        <w:numPr>
          <w:ilvl w:val="0"/>
          <w:numId w:val="14"/>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甲方发现采购货物不能正常食用的，乙方应无条件退换。乙方未能履行招标文件和合同所定事项，或供应不合格的、假冒伪劣、以次充好的商品，甲方退货后将记录在案，并对乙方予以处罚，除要承担因此产生的一切损失和费用外，情节严重的可取消其供应资格。</w:t>
      </w:r>
    </w:p>
    <w:p>
      <w:pPr>
        <w:pStyle w:val="83"/>
        <w:keepNext w:val="0"/>
        <w:keepLines w:val="0"/>
        <w:pageBreakBefore w:val="0"/>
        <w:widowControl w:val="0"/>
        <w:numPr>
          <w:ilvl w:val="0"/>
          <w:numId w:val="14"/>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乙方不能按核定的供货价交付某些商品、不能提供与其承诺相符的服务或乙方存在违反招标文件和合同的行为，并且不予纠正的，将解除合同。此项以下违约责任包括但不限于下列各项：</w:t>
      </w:r>
    </w:p>
    <w:p>
      <w:pPr>
        <w:pStyle w:val="83"/>
        <w:keepNext w:val="0"/>
        <w:keepLines w:val="0"/>
        <w:pageBreakBefore w:val="0"/>
        <w:widowControl w:val="0"/>
        <w:numPr>
          <w:ilvl w:val="0"/>
          <w:numId w:val="15"/>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乙方在收到甲方订货要求后，在承诺的供货时间内不能供货的。</w:t>
      </w:r>
    </w:p>
    <w:p>
      <w:pPr>
        <w:pStyle w:val="83"/>
        <w:keepNext w:val="0"/>
        <w:keepLines w:val="0"/>
        <w:pageBreakBefore w:val="0"/>
        <w:widowControl w:val="0"/>
        <w:numPr>
          <w:ilvl w:val="0"/>
          <w:numId w:val="15"/>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中标商品在保质期出现损坏的，乙方应承诺提供替换服务，因替换货物产生的费用由乙方负责。</w:t>
      </w:r>
    </w:p>
    <w:p>
      <w:pPr>
        <w:pStyle w:val="83"/>
        <w:keepNext w:val="0"/>
        <w:keepLines w:val="0"/>
        <w:pageBreakBefore w:val="0"/>
        <w:widowControl w:val="0"/>
        <w:numPr>
          <w:ilvl w:val="0"/>
          <w:numId w:val="15"/>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乙方的送货单必须详细注明商品的品牌、品种、单价、数量、送货单不得涂改。标记不清的，甲方将拒绝签收。结算期末乙方还应提供送货清单供甲方结算。</w:t>
      </w:r>
    </w:p>
    <w:p>
      <w:pPr>
        <w:pStyle w:val="83"/>
        <w:keepNext w:val="0"/>
        <w:keepLines w:val="0"/>
        <w:pageBreakBefore w:val="0"/>
        <w:widowControl w:val="0"/>
        <w:numPr>
          <w:ilvl w:val="0"/>
          <w:numId w:val="15"/>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乙方指定的送货专员必须穿着便于辨认的工衣和配戴胸卡，送货专员在甲方单位活动必须严格遵守甲方单位各项规章制度，不得做出有损甲方形象和利益的事情。</w:t>
      </w:r>
    </w:p>
    <w:p>
      <w:pPr>
        <w:pStyle w:val="83"/>
        <w:keepNext w:val="0"/>
        <w:keepLines w:val="0"/>
        <w:pageBreakBefore w:val="0"/>
        <w:widowControl w:val="0"/>
        <w:numPr>
          <w:ilvl w:val="0"/>
          <w:numId w:val="15"/>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乙方不得泄露甲方的商业秘密。泄密造成甲方损失的，乙方将承担由此产生的一切损失和法律责任。</w:t>
      </w:r>
    </w:p>
    <w:p>
      <w:pPr>
        <w:pStyle w:val="83"/>
        <w:keepNext w:val="0"/>
        <w:keepLines w:val="0"/>
        <w:pageBreakBefore w:val="0"/>
        <w:widowControl w:val="0"/>
        <w:numPr>
          <w:ilvl w:val="0"/>
          <w:numId w:val="15"/>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乙方应严格遵守《食品卫生法》和《动物检疫法》等相关规定，一经发现供应以下食品，除全部退货外，将取消乙方的供货资格，没收全部履约保证金，乙方并承担由此造成的经济责任和法律责任：</w:t>
      </w:r>
    </w:p>
    <w:p>
      <w:pPr>
        <w:pStyle w:val="83"/>
        <w:keepNext w:val="0"/>
        <w:keepLines w:val="0"/>
        <w:pageBreakBefore w:val="0"/>
        <w:widowControl w:val="0"/>
        <w:numPr>
          <w:ilvl w:val="0"/>
          <w:numId w:val="16"/>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腐败变质、油脂酸败、霉变、生虫、污秽不洁、混有异物或者其他感官性状异常，对人体健康有害的；</w:t>
      </w:r>
    </w:p>
    <w:p>
      <w:pPr>
        <w:pStyle w:val="83"/>
        <w:keepNext w:val="0"/>
        <w:keepLines w:val="0"/>
        <w:pageBreakBefore w:val="0"/>
        <w:widowControl w:val="0"/>
        <w:numPr>
          <w:ilvl w:val="0"/>
          <w:numId w:val="16"/>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含有毒、有害物质或者被有害物质污染，对人体健康有害的；</w:t>
      </w:r>
    </w:p>
    <w:p>
      <w:pPr>
        <w:pStyle w:val="83"/>
        <w:keepNext w:val="0"/>
        <w:keepLines w:val="0"/>
        <w:pageBreakBefore w:val="0"/>
        <w:widowControl w:val="0"/>
        <w:numPr>
          <w:ilvl w:val="0"/>
          <w:numId w:val="16"/>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含有致病性寄生虫、微生物或者微生物含量超过国家限定标准的；</w:t>
      </w:r>
    </w:p>
    <w:p>
      <w:pPr>
        <w:pStyle w:val="83"/>
        <w:keepNext w:val="0"/>
        <w:keepLines w:val="0"/>
        <w:pageBreakBefore w:val="0"/>
        <w:widowControl w:val="0"/>
        <w:numPr>
          <w:ilvl w:val="0"/>
          <w:numId w:val="16"/>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未经动物检疫部门检疫、检验或者检疫、检验不合格的肉类及其制品；</w:t>
      </w:r>
    </w:p>
    <w:p>
      <w:pPr>
        <w:pStyle w:val="83"/>
        <w:keepNext w:val="0"/>
        <w:keepLines w:val="0"/>
        <w:pageBreakBefore w:val="0"/>
        <w:widowControl w:val="0"/>
        <w:numPr>
          <w:ilvl w:val="0"/>
          <w:numId w:val="16"/>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病死、毒死或者死因不明的禽、畜、兽、水产动物等及其制品；</w:t>
      </w:r>
    </w:p>
    <w:p>
      <w:pPr>
        <w:pStyle w:val="83"/>
        <w:keepNext w:val="0"/>
        <w:keepLines w:val="0"/>
        <w:pageBreakBefore w:val="0"/>
        <w:widowControl w:val="0"/>
        <w:numPr>
          <w:ilvl w:val="0"/>
          <w:numId w:val="16"/>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掺假、掺杂、伪造，影响营养、卫生的；</w:t>
      </w:r>
    </w:p>
    <w:p>
      <w:pPr>
        <w:pStyle w:val="83"/>
        <w:keepNext w:val="0"/>
        <w:keepLines w:val="0"/>
        <w:pageBreakBefore w:val="0"/>
        <w:widowControl w:val="0"/>
        <w:numPr>
          <w:ilvl w:val="0"/>
          <w:numId w:val="16"/>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用非食品原料加工的，加入非食品用化学物质或者将非食品当作食品的；</w:t>
      </w:r>
    </w:p>
    <w:p>
      <w:pPr>
        <w:pStyle w:val="83"/>
        <w:keepNext w:val="0"/>
        <w:keepLines w:val="0"/>
        <w:pageBreakBefore w:val="0"/>
        <w:widowControl w:val="0"/>
        <w:numPr>
          <w:ilvl w:val="0"/>
          <w:numId w:val="16"/>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超过保质期限的。</w:t>
      </w:r>
    </w:p>
    <w:p>
      <w:pPr>
        <w:pStyle w:val="83"/>
        <w:keepNext w:val="0"/>
        <w:keepLines w:val="0"/>
        <w:pageBreakBefore w:val="0"/>
        <w:widowControl w:val="0"/>
        <w:numPr>
          <w:ilvl w:val="0"/>
          <w:numId w:val="10"/>
        </w:numPr>
        <w:kinsoku/>
        <w:wordWrap/>
        <w:overflowPunct/>
        <w:topLinePunct w:val="0"/>
        <w:autoSpaceDE/>
        <w:autoSpaceDN/>
        <w:bidi w:val="0"/>
        <w:adjustRightInd/>
        <w:snapToGrid/>
        <w:spacing w:before="240" w:beforeLines="100" w:line="480" w:lineRule="exact"/>
        <w:ind w:firstLineChars="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食品安全保障措施</w:t>
      </w:r>
    </w:p>
    <w:p>
      <w:pPr>
        <w:pStyle w:val="83"/>
        <w:keepNext w:val="0"/>
        <w:keepLines w:val="0"/>
        <w:pageBreakBefore w:val="0"/>
        <w:widowControl w:val="0"/>
        <w:numPr>
          <w:ilvl w:val="0"/>
          <w:numId w:val="17"/>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必须遵守国家规定的《食品安全法》、《农产品质量安全法》等法律和行政法规的规定，提供的货品必须符合国家有关卫生标准，保质、保量、保鲜，严禁配送假冒、变质、过期的农副产品，不合格的货品，乙方必须包退包换。</w:t>
      </w:r>
    </w:p>
    <w:p>
      <w:pPr>
        <w:pStyle w:val="83"/>
        <w:keepNext w:val="0"/>
        <w:keepLines w:val="0"/>
        <w:pageBreakBefore w:val="0"/>
        <w:widowControl w:val="0"/>
        <w:numPr>
          <w:ilvl w:val="0"/>
          <w:numId w:val="17"/>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乙方须对甲方购买的食品分类用器具装载，不得混装，运输过程应采取相应的保鲜防护措施。</w:t>
      </w:r>
    </w:p>
    <w:p>
      <w:pPr>
        <w:pStyle w:val="83"/>
        <w:keepNext w:val="0"/>
        <w:keepLines w:val="0"/>
        <w:pageBreakBefore w:val="0"/>
        <w:widowControl w:val="0"/>
        <w:numPr>
          <w:ilvl w:val="0"/>
          <w:numId w:val="17"/>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如因乙方所送的食品引起食用的人身体不适、发生食物中毒等问题，经市级质量检验部门确定后是乙方的责任，由乙方承担全部经济赔偿与法律责任。</w:t>
      </w:r>
    </w:p>
    <w:p>
      <w:pPr>
        <w:pStyle w:val="83"/>
        <w:keepNext w:val="0"/>
        <w:keepLines w:val="0"/>
        <w:pageBreakBefore w:val="0"/>
        <w:widowControl w:val="0"/>
        <w:numPr>
          <w:ilvl w:val="0"/>
          <w:numId w:val="17"/>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应充分理解并认真遵循本招标文件的要求，所提供的货物必须是满足招标文件要求。保证供应的货品均为正规生产的新鲜（冰鲜除外）检验合格、无毒、无辐射、无侵权货品，符合国家有关卫生、质量、包装和保质标准，要使用有效期的货品，其剩余有效期不得少于标注有效期的75% 。</w:t>
      </w:r>
    </w:p>
    <w:p>
      <w:pPr>
        <w:pStyle w:val="83"/>
        <w:keepNext w:val="0"/>
        <w:keepLines w:val="0"/>
        <w:pageBreakBefore w:val="0"/>
        <w:widowControl w:val="0"/>
        <w:numPr>
          <w:ilvl w:val="0"/>
          <w:numId w:val="17"/>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提供的鲜鱼、肉类保证每日新鲜，提供的猪肉牛肉羊肉须为东莞市定点屠宰厂（场）经检疫和肉品品质检验合格的产品，具有由定点屠宰厂（场）加盖验讫印章并出具《畜产品检验证明》或《动物检疫合格证明》，所有产品并可追索。乙方提供的蔬菜必须保证每日新鲜，取得无公害认证优先选择，并符合食品卫生安全法要求并出具有效的《农产品检验报告》，达到供港蔬菜标准。甲方使用“农药测试卡”检验蔬菜农药含量，如含量超标要求乙方无条件退货或换货，出现1次含量超标情况的，并处以乙方人民币3000元罚款，罚款由当批次的供货结算款内扣除。出现3次以上含量超标情况的，甲方有权单方终止合同。</w:t>
      </w:r>
    </w:p>
    <w:p>
      <w:pPr>
        <w:pStyle w:val="83"/>
        <w:keepNext w:val="0"/>
        <w:keepLines w:val="0"/>
        <w:pageBreakBefore w:val="0"/>
        <w:widowControl w:val="0"/>
        <w:numPr>
          <w:ilvl w:val="0"/>
          <w:numId w:val="17"/>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乙方保证所提供的鲜肉类、生禽、鲜水产、蔬菜种类的多样性和季节性，以保证食材新鲜感。</w:t>
      </w:r>
    </w:p>
    <w:p>
      <w:pPr>
        <w:pStyle w:val="83"/>
        <w:keepNext w:val="0"/>
        <w:keepLines w:val="0"/>
        <w:pageBreakBefore w:val="0"/>
        <w:widowControl w:val="0"/>
        <w:numPr>
          <w:ilvl w:val="0"/>
          <w:numId w:val="17"/>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货物有包装的，货物的包装必须完整清洁（无损、无污、无皱），甲方有权拒收包装不整齐、已拆封的商品。</w:t>
      </w:r>
    </w:p>
    <w:p>
      <w:pPr>
        <w:pStyle w:val="83"/>
        <w:keepNext w:val="0"/>
        <w:keepLines w:val="0"/>
        <w:pageBreakBefore w:val="0"/>
        <w:widowControl w:val="0"/>
        <w:numPr>
          <w:ilvl w:val="0"/>
          <w:numId w:val="17"/>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甲方发现商品出现损坏（包括表面损坏），或出现水渍、串味、受潮等导致货物性质改变的，乙方必须无条件退货或更换商品。</w:t>
      </w:r>
    </w:p>
    <w:p>
      <w:pPr>
        <w:pStyle w:val="83"/>
        <w:keepNext w:val="0"/>
        <w:keepLines w:val="0"/>
        <w:pageBreakBefore w:val="0"/>
        <w:widowControl w:val="0"/>
        <w:numPr>
          <w:ilvl w:val="0"/>
          <w:numId w:val="17"/>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乙方提供假冒伪劣、过期、变质的、有毒食品的，一经发现，除按甲方要求无条件退货或换货外，还将受到如下处罚：</w:t>
      </w:r>
    </w:p>
    <w:p>
      <w:pPr>
        <w:pStyle w:val="83"/>
        <w:keepNext w:val="0"/>
        <w:keepLines w:val="0"/>
        <w:pageBreakBefore w:val="0"/>
        <w:widowControl w:val="0"/>
        <w:numPr>
          <w:ilvl w:val="0"/>
          <w:numId w:val="18"/>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乙方提供假冒伪劣、过期、变质食品的，甲方有权要求无条件退货或换货，乙方将被处以当次供应食品货款2倍的罚款，罚款由供货结算款内扣除。</w:t>
      </w:r>
    </w:p>
    <w:p>
      <w:pPr>
        <w:pStyle w:val="83"/>
        <w:keepNext w:val="0"/>
        <w:keepLines w:val="0"/>
        <w:pageBreakBefore w:val="0"/>
        <w:widowControl w:val="0"/>
        <w:numPr>
          <w:ilvl w:val="0"/>
          <w:numId w:val="18"/>
        </w:numPr>
        <w:kinsoku/>
        <w:wordWrap/>
        <w:overflowPunct/>
        <w:topLinePunct w:val="0"/>
        <w:autoSpaceDE/>
        <w:autoSpaceDN/>
        <w:bidi w:val="0"/>
        <w:adjustRightInd/>
        <w:snapToGrid/>
        <w:spacing w:line="480" w:lineRule="exact"/>
        <w:ind w:firstLineChars="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若提供有毒食品，造成食品安全事故的，经有关单位鉴定原因后，如确实为乙方提供的食品问题，乙方须负担全数的医药费，甲方将取消乙方的供货资格，没收其履约保证金，乙方同时承担相应的民事及刑事法律责任及放弃先诉抗辩权。</w:t>
      </w:r>
    </w:p>
    <w:p>
      <w:pPr>
        <w:pStyle w:val="83"/>
        <w:keepNext w:val="0"/>
        <w:keepLines w:val="0"/>
        <w:pageBreakBefore w:val="0"/>
        <w:widowControl w:val="0"/>
        <w:numPr>
          <w:ilvl w:val="0"/>
          <w:numId w:val="10"/>
        </w:numPr>
        <w:kinsoku/>
        <w:wordWrap/>
        <w:overflowPunct/>
        <w:topLinePunct w:val="0"/>
        <w:autoSpaceDE/>
        <w:autoSpaceDN/>
        <w:bidi w:val="0"/>
        <w:adjustRightInd/>
        <w:snapToGrid/>
        <w:spacing w:before="240" w:beforeLines="100" w:line="480" w:lineRule="exact"/>
        <w:ind w:firstLineChars="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合同的转让和分包</w:t>
      </w:r>
    </w:p>
    <w:p>
      <w:pPr>
        <w:keepNext w:val="0"/>
        <w:keepLines w:val="0"/>
        <w:pageBreakBefore w:val="0"/>
        <w:widowControl w:val="0"/>
        <w:numPr>
          <w:ilvl w:val="0"/>
          <w:numId w:val="19"/>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本合同为总承包合同，不能以任何形式进行分包。</w:t>
      </w:r>
    </w:p>
    <w:p>
      <w:pPr>
        <w:keepNext w:val="0"/>
        <w:keepLines w:val="0"/>
        <w:pageBreakBefore w:val="0"/>
        <w:widowControl w:val="0"/>
        <w:numPr>
          <w:ilvl w:val="0"/>
          <w:numId w:val="19"/>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乙方不能把本合同下的项目转包或分包给其他单位实施。如甲方发现乙方转包或分包证据，乙方立刻失去继续供货资格，甲方不再付款。</w:t>
      </w:r>
    </w:p>
    <w:p>
      <w:pPr>
        <w:pStyle w:val="83"/>
        <w:keepNext w:val="0"/>
        <w:keepLines w:val="0"/>
        <w:pageBreakBefore w:val="0"/>
        <w:widowControl w:val="0"/>
        <w:numPr>
          <w:ilvl w:val="0"/>
          <w:numId w:val="10"/>
        </w:numPr>
        <w:kinsoku/>
        <w:wordWrap/>
        <w:overflowPunct/>
        <w:topLinePunct w:val="0"/>
        <w:autoSpaceDE/>
        <w:autoSpaceDN/>
        <w:bidi w:val="0"/>
        <w:adjustRightInd/>
        <w:snapToGrid/>
        <w:spacing w:before="240" w:beforeLines="100" w:line="480" w:lineRule="exact"/>
        <w:ind w:firstLineChars="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验收方式及质保期、售后服务要求</w:t>
      </w:r>
    </w:p>
    <w:p>
      <w:pPr>
        <w:keepNext w:val="0"/>
        <w:keepLines w:val="0"/>
        <w:pageBreakBefore w:val="0"/>
        <w:widowControl w:val="0"/>
        <w:numPr>
          <w:ilvl w:val="0"/>
          <w:numId w:val="20"/>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甲乙双方按招标文件及本合同的有关规定验收。</w:t>
      </w:r>
    </w:p>
    <w:p>
      <w:pPr>
        <w:keepNext w:val="0"/>
        <w:keepLines w:val="0"/>
        <w:pageBreakBefore w:val="0"/>
        <w:widowControl w:val="0"/>
        <w:numPr>
          <w:ilvl w:val="0"/>
          <w:numId w:val="20"/>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因物品的质量问题发生争议，由广东省或东莞市质量技术监督部门进行质量鉴定。物品符合质量标准的，鉴定费由甲方承担；物品不符合质量标准的，鉴定费由乙方承担。</w:t>
      </w:r>
    </w:p>
    <w:p>
      <w:pPr>
        <w:keepNext w:val="0"/>
        <w:keepLines w:val="0"/>
        <w:pageBreakBefore w:val="0"/>
        <w:widowControl w:val="0"/>
        <w:numPr>
          <w:ilvl w:val="0"/>
          <w:numId w:val="20"/>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乙方必须履行招标文件所有承诺内容，接受甲方服务期内的日常考核。</w:t>
      </w:r>
    </w:p>
    <w:p>
      <w:pPr>
        <w:keepNext w:val="0"/>
        <w:keepLines w:val="0"/>
        <w:pageBreakBefore w:val="0"/>
        <w:widowControl w:val="0"/>
        <w:numPr>
          <w:ilvl w:val="0"/>
          <w:numId w:val="20"/>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乙方应提供交货地点所在地的货物售后服务联系电话及联系人。</w:t>
      </w:r>
    </w:p>
    <w:p>
      <w:pPr>
        <w:pStyle w:val="83"/>
        <w:keepNext w:val="0"/>
        <w:keepLines w:val="0"/>
        <w:pageBreakBefore w:val="0"/>
        <w:widowControl w:val="0"/>
        <w:numPr>
          <w:ilvl w:val="0"/>
          <w:numId w:val="10"/>
        </w:numPr>
        <w:kinsoku/>
        <w:wordWrap/>
        <w:overflowPunct/>
        <w:topLinePunct w:val="0"/>
        <w:autoSpaceDE/>
        <w:autoSpaceDN/>
        <w:bidi w:val="0"/>
        <w:adjustRightInd/>
        <w:snapToGrid/>
        <w:spacing w:before="240" w:beforeLines="100" w:line="480" w:lineRule="exact"/>
        <w:ind w:firstLineChars="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权利和义务</w:t>
      </w:r>
    </w:p>
    <w:p>
      <w:pPr>
        <w:keepNext w:val="0"/>
        <w:keepLines w:val="0"/>
        <w:pageBreakBefore w:val="0"/>
        <w:widowControl w:val="0"/>
        <w:numPr>
          <w:ilvl w:val="0"/>
          <w:numId w:val="21"/>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甲方的权利和义务</w:t>
      </w:r>
    </w:p>
    <w:p>
      <w:pPr>
        <w:keepNext w:val="0"/>
        <w:keepLines w:val="0"/>
        <w:pageBreakBefore w:val="0"/>
        <w:widowControl w:val="0"/>
        <w:numPr>
          <w:ilvl w:val="0"/>
          <w:numId w:val="22"/>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甲方须按协议条款向乙方支付货款。</w:t>
      </w:r>
    </w:p>
    <w:p>
      <w:pPr>
        <w:keepNext w:val="0"/>
        <w:keepLines w:val="0"/>
        <w:pageBreakBefore w:val="0"/>
        <w:widowControl w:val="0"/>
        <w:numPr>
          <w:ilvl w:val="0"/>
          <w:numId w:val="22"/>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甲方安排相关人员配合乙方做好订货、收货、验货、结算等工作。</w:t>
      </w:r>
    </w:p>
    <w:p>
      <w:pPr>
        <w:keepNext w:val="0"/>
        <w:keepLines w:val="0"/>
        <w:pageBreakBefore w:val="0"/>
        <w:widowControl w:val="0"/>
        <w:numPr>
          <w:ilvl w:val="0"/>
          <w:numId w:val="22"/>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甲方对乙方供货质量、配送时间、服务态度等方面出现误差建立档案记录，乙方人员应予以签名确认。</w:t>
      </w:r>
    </w:p>
    <w:p>
      <w:pPr>
        <w:keepNext w:val="0"/>
        <w:keepLines w:val="0"/>
        <w:pageBreakBefore w:val="0"/>
        <w:widowControl w:val="0"/>
        <w:numPr>
          <w:ilvl w:val="0"/>
          <w:numId w:val="22"/>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乙方因供货物资质量问题导致甲方发生食品、安全事故，经市（区）级卫生防疫部门鉴定属乙方责任，甲方有权终止本协议,并保留追究乙方的法律责任权利。</w:t>
      </w:r>
    </w:p>
    <w:p>
      <w:pPr>
        <w:keepNext w:val="0"/>
        <w:keepLines w:val="0"/>
        <w:pageBreakBefore w:val="0"/>
        <w:widowControl w:val="0"/>
        <w:numPr>
          <w:ilvl w:val="0"/>
          <w:numId w:val="22"/>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在日常供货过程中，因乙方工作能力等原因而影响甲方食堂供餐的正常运作，经甲方2次发函仍不整改,甲方有提出终止协议和使用其它备选供货商权利。</w:t>
      </w:r>
    </w:p>
    <w:p>
      <w:pPr>
        <w:keepNext w:val="0"/>
        <w:keepLines w:val="0"/>
        <w:pageBreakBefore w:val="0"/>
        <w:widowControl w:val="0"/>
        <w:numPr>
          <w:ilvl w:val="0"/>
          <w:numId w:val="21"/>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乙方的权利和义务</w:t>
      </w:r>
    </w:p>
    <w:p>
      <w:pPr>
        <w:keepNext w:val="0"/>
        <w:keepLines w:val="0"/>
        <w:pageBreakBefore w:val="0"/>
        <w:widowControl w:val="0"/>
        <w:numPr>
          <w:ilvl w:val="0"/>
          <w:numId w:val="23"/>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乙方须按甲方订货内容按时按质按量配送到达约定地点（食堂）。</w:t>
      </w:r>
    </w:p>
    <w:p>
      <w:pPr>
        <w:keepNext w:val="0"/>
        <w:keepLines w:val="0"/>
        <w:pageBreakBefore w:val="0"/>
        <w:widowControl w:val="0"/>
        <w:numPr>
          <w:ilvl w:val="0"/>
          <w:numId w:val="23"/>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乙方须保证提供给甲方的食材物资均符合国家食品卫生法、食品安全法有关规定，并确保所配送包装商品的有效使用期或保质期达到该商品标注的有效使用期或保质期3/4及以上使用期的合格商品。</w:t>
      </w:r>
    </w:p>
    <w:p>
      <w:pPr>
        <w:keepNext w:val="0"/>
        <w:keepLines w:val="0"/>
        <w:pageBreakBefore w:val="0"/>
        <w:widowControl w:val="0"/>
        <w:numPr>
          <w:ilvl w:val="0"/>
          <w:numId w:val="23"/>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乙方必须保证所提供食材商品的卫生防疫合格证或产品检验合格证均是真实有效，且承担假冒的所有后果。</w:t>
      </w:r>
    </w:p>
    <w:p>
      <w:pPr>
        <w:keepNext w:val="0"/>
        <w:keepLines w:val="0"/>
        <w:pageBreakBefore w:val="0"/>
        <w:widowControl w:val="0"/>
        <w:numPr>
          <w:ilvl w:val="0"/>
          <w:numId w:val="23"/>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乙方须配合甲方做好食材供应朔源工作，乙方有义务对提供给甲方的食材物资来源信息予以存档、备查、生产厂可朔源。</w:t>
      </w:r>
    </w:p>
    <w:p>
      <w:pPr>
        <w:keepNext w:val="0"/>
        <w:keepLines w:val="0"/>
        <w:pageBreakBefore w:val="0"/>
        <w:widowControl w:val="0"/>
        <w:numPr>
          <w:ilvl w:val="0"/>
          <w:numId w:val="23"/>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乙方的投标文件是本协议其中一部分，并纳入本协议条款内容，具有相同法律约束效力。</w:t>
      </w:r>
    </w:p>
    <w:p>
      <w:pPr>
        <w:pStyle w:val="83"/>
        <w:keepNext w:val="0"/>
        <w:keepLines w:val="0"/>
        <w:pageBreakBefore w:val="0"/>
        <w:widowControl w:val="0"/>
        <w:numPr>
          <w:ilvl w:val="0"/>
          <w:numId w:val="10"/>
        </w:numPr>
        <w:kinsoku/>
        <w:wordWrap/>
        <w:overflowPunct/>
        <w:topLinePunct w:val="0"/>
        <w:autoSpaceDE/>
        <w:autoSpaceDN/>
        <w:bidi w:val="0"/>
        <w:adjustRightInd/>
        <w:snapToGrid/>
        <w:spacing w:before="240" w:beforeLines="100" w:line="480" w:lineRule="exact"/>
        <w:ind w:firstLineChars="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税和关税</w:t>
      </w:r>
    </w:p>
    <w:p>
      <w:pPr>
        <w:keepNext w:val="0"/>
        <w:keepLines w:val="0"/>
        <w:pageBreakBefore w:val="0"/>
        <w:widowControl w:val="0"/>
        <w:numPr>
          <w:ilvl w:val="0"/>
          <w:numId w:val="24"/>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中国政府根据现行税法对甲方征收的与本合同有关的一切税费均应由甲方承担。</w:t>
      </w:r>
    </w:p>
    <w:p>
      <w:pPr>
        <w:keepNext w:val="0"/>
        <w:keepLines w:val="0"/>
        <w:pageBreakBefore w:val="0"/>
        <w:widowControl w:val="0"/>
        <w:numPr>
          <w:ilvl w:val="0"/>
          <w:numId w:val="24"/>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中国政府根据现行税法规定对乙方或其雇员征收的与本合同有关的一切税费应由乙方承担。</w:t>
      </w:r>
    </w:p>
    <w:p>
      <w:pPr>
        <w:keepNext w:val="0"/>
        <w:keepLines w:val="0"/>
        <w:pageBreakBefore w:val="0"/>
        <w:widowControl w:val="0"/>
        <w:numPr>
          <w:ilvl w:val="0"/>
          <w:numId w:val="24"/>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在中国境外发生的与本合同执行有关的一切税费均应由乙方承担。</w:t>
      </w:r>
    </w:p>
    <w:p>
      <w:pPr>
        <w:pStyle w:val="83"/>
        <w:keepNext w:val="0"/>
        <w:keepLines w:val="0"/>
        <w:pageBreakBefore w:val="0"/>
        <w:widowControl w:val="0"/>
        <w:numPr>
          <w:ilvl w:val="0"/>
          <w:numId w:val="10"/>
        </w:numPr>
        <w:kinsoku/>
        <w:wordWrap/>
        <w:overflowPunct/>
        <w:topLinePunct w:val="0"/>
        <w:autoSpaceDE/>
        <w:autoSpaceDN/>
        <w:bidi w:val="0"/>
        <w:adjustRightInd/>
        <w:snapToGrid/>
        <w:spacing w:before="240" w:beforeLines="100" w:line="480" w:lineRule="exact"/>
        <w:ind w:firstLineChars="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违约处理</w:t>
      </w:r>
    </w:p>
    <w:p>
      <w:pPr>
        <w:keepNext w:val="0"/>
        <w:keepLines w:val="0"/>
        <w:pageBreakBefore w:val="0"/>
        <w:widowControl w:val="0"/>
        <w:numPr>
          <w:ilvl w:val="0"/>
          <w:numId w:val="25"/>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果甲方或乙方违反本协议条款，守约方可向违约方提出书面通知，违约方接到通知在5个工作日内给予书面回复，承诺的整改或补救措施内容立即生效。如果守约方向违约方发出书面通知10个工作日后，违约方不予回复或没有补救措施，守约方可以终止本协议执行，并要求损害赔偿。</w:t>
      </w:r>
    </w:p>
    <w:p>
      <w:pPr>
        <w:keepNext w:val="0"/>
        <w:keepLines w:val="0"/>
        <w:pageBreakBefore w:val="0"/>
        <w:widowControl w:val="0"/>
        <w:numPr>
          <w:ilvl w:val="0"/>
          <w:numId w:val="25"/>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乙方人员进入甲方管辖区域、工作范围，必须遵守甲方有关管理规章制度，未经许可不得自行操控甲方设备、设施以及影响甲方的正常工作，若造成甲方事故或经济损失，乙方须负全部法律责任或赔偿甲方经济损失，并处予扣除履约保证金。</w:t>
      </w:r>
    </w:p>
    <w:p>
      <w:pPr>
        <w:keepNext w:val="0"/>
        <w:keepLines w:val="0"/>
        <w:pageBreakBefore w:val="0"/>
        <w:widowControl w:val="0"/>
        <w:numPr>
          <w:ilvl w:val="0"/>
          <w:numId w:val="25"/>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协议在有效期内，因乙方提供食材质量问题造成甲方人员食物中毒事故，经市（或区）级卫生防疫部门鉴定属乙方责任，乙方须承担全部法律责任并赔偿甲方经济损失，甲方有权终止本协议执行，并扣除乙方全部履约保证金。</w:t>
      </w:r>
    </w:p>
    <w:p>
      <w:pPr>
        <w:pStyle w:val="83"/>
        <w:keepNext w:val="0"/>
        <w:keepLines w:val="0"/>
        <w:pageBreakBefore w:val="0"/>
        <w:widowControl w:val="0"/>
        <w:numPr>
          <w:ilvl w:val="0"/>
          <w:numId w:val="10"/>
        </w:numPr>
        <w:kinsoku/>
        <w:wordWrap/>
        <w:overflowPunct/>
        <w:topLinePunct w:val="0"/>
        <w:autoSpaceDE/>
        <w:autoSpaceDN/>
        <w:bidi w:val="0"/>
        <w:adjustRightInd/>
        <w:snapToGrid/>
        <w:spacing w:before="240" w:beforeLines="100" w:line="480" w:lineRule="exact"/>
        <w:ind w:firstLineChars="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争议的解决</w:t>
      </w:r>
    </w:p>
    <w:p>
      <w:pPr>
        <w:keepNext w:val="0"/>
        <w:keepLines w:val="0"/>
        <w:pageBreakBefore w:val="0"/>
        <w:widowControl w:val="0"/>
        <w:numPr>
          <w:ilvl w:val="0"/>
          <w:numId w:val="26"/>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凡与本合同有关而引起的一切争议，甲乙双方应首先通过友好协商解决，如经协商后仍不能达成协议时，任何一方可以向法院提出诉讼。</w:t>
      </w:r>
    </w:p>
    <w:p>
      <w:pPr>
        <w:keepNext w:val="0"/>
        <w:keepLines w:val="0"/>
        <w:pageBreakBefore w:val="0"/>
        <w:widowControl w:val="0"/>
        <w:numPr>
          <w:ilvl w:val="0"/>
          <w:numId w:val="26"/>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本合同发生的诉讼管辖地为东莞市有管辖权的法院。</w:t>
      </w:r>
    </w:p>
    <w:p>
      <w:pPr>
        <w:keepNext w:val="0"/>
        <w:keepLines w:val="0"/>
        <w:pageBreakBefore w:val="0"/>
        <w:widowControl w:val="0"/>
        <w:numPr>
          <w:ilvl w:val="0"/>
          <w:numId w:val="26"/>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在进行法院审理期间，除提交法院审理的事项外，合同其他部分仍继续履行。</w:t>
      </w:r>
    </w:p>
    <w:p>
      <w:pPr>
        <w:keepNext w:val="0"/>
        <w:keepLines w:val="0"/>
        <w:pageBreakBefore w:val="0"/>
        <w:widowControl w:val="0"/>
        <w:numPr>
          <w:ilvl w:val="0"/>
          <w:numId w:val="26"/>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本合同按照中华人民共和国的法律进行解释。</w:t>
      </w:r>
    </w:p>
    <w:p>
      <w:pPr>
        <w:pStyle w:val="83"/>
        <w:keepNext w:val="0"/>
        <w:keepLines w:val="0"/>
        <w:pageBreakBefore w:val="0"/>
        <w:widowControl w:val="0"/>
        <w:numPr>
          <w:ilvl w:val="0"/>
          <w:numId w:val="10"/>
        </w:numPr>
        <w:kinsoku/>
        <w:wordWrap/>
        <w:overflowPunct/>
        <w:topLinePunct w:val="0"/>
        <w:autoSpaceDE/>
        <w:autoSpaceDN/>
        <w:bidi w:val="0"/>
        <w:adjustRightInd/>
        <w:snapToGrid/>
        <w:spacing w:before="240" w:beforeLines="100" w:line="480" w:lineRule="exact"/>
        <w:ind w:firstLineChars="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合同生效</w:t>
      </w:r>
    </w:p>
    <w:p>
      <w:pPr>
        <w:keepNext w:val="0"/>
        <w:keepLines w:val="0"/>
        <w:pageBreakBefore w:val="0"/>
        <w:widowControl w:val="0"/>
        <w:numPr>
          <w:ilvl w:val="0"/>
          <w:numId w:val="27"/>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本合同由双方法定代表人或委托代理人签字盖章后立即生效，具有同等法律效力，服务期为合同签定日至</w:t>
      </w:r>
      <w:r>
        <w:rPr>
          <w:rFonts w:hint="eastAsia" w:ascii="仿宋_GB2312" w:hAnsi="仿宋_GB2312" w:eastAsia="仿宋_GB2312" w:cs="仿宋_GB2312"/>
          <w:color w:val="auto"/>
          <w:sz w:val="28"/>
          <w:szCs w:val="28"/>
          <w:u w:val="single"/>
        </w:rPr>
        <w:t xml:space="preserve">     年   月   日</w:t>
      </w:r>
      <w:r>
        <w:rPr>
          <w:rFonts w:hint="eastAsia" w:ascii="仿宋_GB2312" w:hAnsi="仿宋_GB2312" w:eastAsia="仿宋_GB2312" w:cs="仿宋_GB2312"/>
          <w:color w:val="auto"/>
          <w:sz w:val="28"/>
          <w:szCs w:val="28"/>
        </w:rPr>
        <w:t>，合同有效期随服务期结束而自然终止。</w:t>
      </w:r>
    </w:p>
    <w:p>
      <w:pPr>
        <w:keepNext w:val="0"/>
        <w:keepLines w:val="0"/>
        <w:pageBreakBefore w:val="0"/>
        <w:widowControl w:val="0"/>
        <w:numPr>
          <w:ilvl w:val="0"/>
          <w:numId w:val="27"/>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本合同一式</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份，其中甲方</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份、乙方</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份，采购代理机构</w:t>
      </w:r>
      <w:r>
        <w:rPr>
          <w:rFonts w:hint="eastAsia" w:ascii="仿宋_GB2312" w:hAnsi="仿宋_GB2312" w:eastAsia="仿宋_GB2312" w:cs="仿宋_GB2312"/>
          <w:color w:val="auto"/>
          <w:sz w:val="28"/>
          <w:szCs w:val="28"/>
          <w:u w:val="single"/>
        </w:rPr>
        <w:t xml:space="preserve"> 壹 </w:t>
      </w:r>
      <w:r>
        <w:rPr>
          <w:rFonts w:hint="eastAsia" w:ascii="仿宋_GB2312" w:hAnsi="仿宋_GB2312" w:eastAsia="仿宋_GB2312" w:cs="仿宋_GB2312"/>
          <w:color w:val="auto"/>
          <w:sz w:val="28"/>
          <w:szCs w:val="28"/>
        </w:rPr>
        <w:t>份（须在合同签订之日起3个工作日内递交）。</w:t>
      </w:r>
    </w:p>
    <w:p>
      <w:pPr>
        <w:pStyle w:val="83"/>
        <w:keepNext w:val="0"/>
        <w:keepLines w:val="0"/>
        <w:pageBreakBefore w:val="0"/>
        <w:widowControl w:val="0"/>
        <w:numPr>
          <w:ilvl w:val="0"/>
          <w:numId w:val="10"/>
        </w:numPr>
        <w:kinsoku/>
        <w:wordWrap/>
        <w:overflowPunct/>
        <w:topLinePunct w:val="0"/>
        <w:autoSpaceDE/>
        <w:autoSpaceDN/>
        <w:bidi w:val="0"/>
        <w:adjustRightInd/>
        <w:snapToGrid/>
        <w:spacing w:before="240" w:beforeLines="100" w:line="480" w:lineRule="exact"/>
        <w:ind w:firstLineChars="0"/>
        <w:textAlignment w:val="auto"/>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其它</w:t>
      </w:r>
    </w:p>
    <w:p>
      <w:pPr>
        <w:keepNext w:val="0"/>
        <w:keepLines w:val="0"/>
        <w:pageBreakBefore w:val="0"/>
        <w:widowControl w:val="0"/>
        <w:numPr>
          <w:ilvl w:val="0"/>
          <w:numId w:val="28"/>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本合同未尽事宜，双方可签订补充合同，补充合同与所有附件均为合同的有效组成部分，与本合同具有同等法律效力。</w:t>
      </w:r>
    </w:p>
    <w:p>
      <w:pPr>
        <w:keepNext w:val="0"/>
        <w:keepLines w:val="0"/>
        <w:pageBreakBefore w:val="0"/>
        <w:widowControl w:val="0"/>
        <w:numPr>
          <w:ilvl w:val="0"/>
          <w:numId w:val="28"/>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在执行本合同的过程中，所有经甲乙双方签署确认的文件（包括会议纪要、补充协议、往来信函、合同附件等）即成为本合同的有效组成部分，其生效日期为双方签字盖章或确认之日期。</w:t>
      </w:r>
    </w:p>
    <w:p>
      <w:pPr>
        <w:keepNext w:val="0"/>
        <w:keepLines w:val="0"/>
        <w:pageBreakBefore w:val="0"/>
        <w:widowControl w:val="0"/>
        <w:numPr>
          <w:ilvl w:val="0"/>
          <w:numId w:val="28"/>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本合同合计</w:t>
      </w:r>
      <w:r>
        <w:rPr>
          <w:rFonts w:hint="eastAsia" w:ascii="仿宋_GB2312" w:hAnsi="仿宋_GB2312" w:eastAsia="仿宋_GB2312" w:cs="仿宋_GB2312"/>
          <w:color w:val="auto"/>
          <w:sz w:val="28"/>
          <w:szCs w:val="28"/>
          <w:u w:val="single"/>
        </w:rPr>
        <w:t xml:space="preserve">    </w:t>
      </w:r>
      <w:r>
        <w:rPr>
          <w:rFonts w:hint="eastAsia" w:ascii="仿宋_GB2312" w:hAnsi="仿宋_GB2312" w:eastAsia="仿宋_GB2312" w:cs="仿宋_GB2312"/>
          <w:color w:val="auto"/>
          <w:sz w:val="28"/>
          <w:szCs w:val="28"/>
        </w:rPr>
        <w:t>页A4纸张，缺页之合同为无效合同。</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auto"/>
          <w:sz w:val="28"/>
          <w:szCs w:val="28"/>
        </w:rPr>
      </w:pP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(以下页面无正文内容)</w:t>
      </w:r>
    </w:p>
    <w:p>
      <w:pPr>
        <w:spacing w:line="420" w:lineRule="atLeast"/>
        <w:ind w:firstLine="560" w:firstLineChars="200"/>
        <w:rPr>
          <w:rFonts w:hint="eastAsia" w:ascii="仿宋_GB2312" w:hAnsi="仿宋_GB2312" w:eastAsia="仿宋_GB2312" w:cs="仿宋_GB2312"/>
          <w:color w:val="auto"/>
          <w:sz w:val="28"/>
          <w:szCs w:val="28"/>
        </w:rPr>
      </w:pPr>
    </w:p>
    <w:p>
      <w:pPr>
        <w:spacing w:line="420" w:lineRule="atLeast"/>
        <w:ind w:firstLine="560" w:firstLineChars="200"/>
        <w:rPr>
          <w:rFonts w:hint="eastAsia" w:ascii="仿宋_GB2312" w:hAnsi="仿宋_GB2312" w:eastAsia="仿宋_GB2312" w:cs="仿宋_GB2312"/>
          <w:color w:val="auto"/>
          <w:sz w:val="28"/>
          <w:szCs w:val="28"/>
        </w:rPr>
      </w:pPr>
    </w:p>
    <w:p>
      <w:pPr>
        <w:spacing w:line="420" w:lineRule="atLeast"/>
        <w:ind w:firstLine="560" w:firstLineChars="200"/>
        <w:rPr>
          <w:rFonts w:hint="eastAsia" w:ascii="仿宋_GB2312" w:hAnsi="仿宋_GB2312" w:eastAsia="仿宋_GB2312" w:cs="仿宋_GB2312"/>
          <w:color w:val="auto"/>
          <w:sz w:val="28"/>
          <w:szCs w:val="28"/>
        </w:rPr>
      </w:pPr>
    </w:p>
    <w:p>
      <w:pPr>
        <w:spacing w:line="420" w:lineRule="atLeas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甲方（盖章）：                      乙方（盖章）：</w:t>
      </w:r>
    </w:p>
    <w:p>
      <w:pPr>
        <w:spacing w:line="420" w:lineRule="atLeast"/>
        <w:rPr>
          <w:rFonts w:hint="eastAsia" w:ascii="仿宋_GB2312" w:hAnsi="仿宋_GB2312" w:eastAsia="仿宋_GB2312" w:cs="仿宋_GB2312"/>
          <w:color w:val="auto"/>
          <w:sz w:val="28"/>
          <w:szCs w:val="28"/>
        </w:rPr>
      </w:pPr>
    </w:p>
    <w:p>
      <w:pPr>
        <w:spacing w:line="420" w:lineRule="atLeast"/>
        <w:rPr>
          <w:rFonts w:hint="eastAsia" w:ascii="仿宋_GB2312" w:hAnsi="仿宋_GB2312" w:eastAsia="仿宋_GB2312" w:cs="仿宋_GB2312"/>
          <w:color w:val="auto"/>
          <w:sz w:val="28"/>
          <w:szCs w:val="28"/>
        </w:rPr>
      </w:pPr>
    </w:p>
    <w:p>
      <w:pPr>
        <w:spacing w:line="420" w:lineRule="atLeas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法定代表(签字)：                   法定代表(签字)：</w:t>
      </w:r>
    </w:p>
    <w:p>
      <w:pPr>
        <w:spacing w:line="420" w:lineRule="atLeas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地址：                             地址： </w:t>
      </w:r>
    </w:p>
    <w:p>
      <w:pPr>
        <w:spacing w:line="420" w:lineRule="atLeas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电话：                             电话：</w:t>
      </w:r>
    </w:p>
    <w:p>
      <w:pPr>
        <w:spacing w:line="420" w:lineRule="atLeas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传真：</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t xml:space="preserve">    </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t xml:space="preserve"> 传真：</w:t>
      </w:r>
    </w:p>
    <w:p>
      <w:pPr>
        <w:spacing w:line="420" w:lineRule="atLeas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开户银行：</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t xml:space="preserve">                        开户银行：</w:t>
      </w:r>
    </w:p>
    <w:p>
      <w:pPr>
        <w:spacing w:line="420" w:lineRule="atLeas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账号：                              账号：</w:t>
      </w:r>
    </w:p>
    <w:p>
      <w:pPr>
        <w:spacing w:line="420" w:lineRule="atLeas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签约时间：</w:t>
      </w:r>
    </w:p>
    <w:p>
      <w:pPr>
        <w:spacing w:line="420" w:lineRule="atLeas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签约地点：</w:t>
      </w:r>
    </w:p>
    <w:p>
      <w:pPr>
        <w:keepNext w:val="0"/>
        <w:keepLines w:val="0"/>
        <w:pageBreakBefore w:val="0"/>
        <w:widowControl w:val="0"/>
        <w:kinsoku/>
        <w:wordWrap/>
        <w:overflowPunct/>
        <w:topLinePunct w:val="0"/>
        <w:bidi w:val="0"/>
        <w:snapToGrid/>
        <w:spacing w:line="480" w:lineRule="exact"/>
        <w:textAlignment w:val="auto"/>
        <w:rPr>
          <w:rFonts w:ascii="仿宋" w:hAnsi="仿宋" w:eastAsia="仿宋" w:cs="仿宋"/>
          <w:color w:val="auto"/>
          <w:sz w:val="24"/>
          <w:szCs w:val="24"/>
          <w:highlight w:val="none"/>
        </w:rPr>
      </w:pPr>
    </w:p>
    <w:p>
      <w:pPr>
        <w:keepNext w:val="0"/>
        <w:keepLines w:val="0"/>
        <w:pageBreakBefore w:val="0"/>
        <w:widowControl w:val="0"/>
        <w:kinsoku/>
        <w:wordWrap/>
        <w:overflowPunct/>
        <w:topLinePunct w:val="0"/>
        <w:bidi w:val="0"/>
        <w:snapToGrid/>
        <w:spacing w:line="480" w:lineRule="exact"/>
        <w:ind w:firstLine="480" w:firstLineChars="20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备注：１．本合同所有附件均在签订合同时编制，其编制依据是招标文件“用户需求书”中的要求和中标人的投标文件中的相应内容；</w:t>
      </w:r>
    </w:p>
    <w:p>
      <w:pPr>
        <w:keepNext w:val="0"/>
        <w:keepLines w:val="0"/>
        <w:pageBreakBefore w:val="0"/>
        <w:widowControl w:val="0"/>
        <w:kinsoku/>
        <w:wordWrap/>
        <w:overflowPunct/>
        <w:topLinePunct w:val="0"/>
        <w:bidi w:val="0"/>
        <w:snapToGrid/>
        <w:spacing w:line="480" w:lineRule="exact"/>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２．合同附件的具体内容由双方在签订合同时确定。</w:t>
      </w:r>
    </w:p>
    <w:p>
      <w:pPr>
        <w:rPr>
          <w:rFonts w:asciiTheme="minorEastAsia" w:hAnsiTheme="minorEastAsia" w:eastAsiaTheme="minorEastAsia" w:cstheme="minorEastAsia"/>
          <w:color w:val="auto"/>
          <w:highlight w:val="none"/>
        </w:rPr>
      </w:pPr>
    </w:p>
    <w:p>
      <w:pPr>
        <w:rPr>
          <w:rFonts w:asciiTheme="minorEastAsia" w:hAnsiTheme="minorEastAsia" w:eastAsiaTheme="minorEastAsia" w:cstheme="minorEastAsia"/>
          <w:color w:val="auto"/>
          <w:highlight w:val="none"/>
        </w:rPr>
      </w:pPr>
    </w:p>
    <w:p>
      <w:pPr>
        <w:pStyle w:val="2"/>
        <w:widowControl w:val="0"/>
        <w:numPr>
          <w:ilvl w:val="0"/>
          <w:numId w:val="0"/>
        </w:numPr>
        <w:spacing w:after="120"/>
        <w:jc w:val="both"/>
        <w:rPr>
          <w:color w:val="auto"/>
          <w:highlight w:val="none"/>
        </w:rPr>
      </w:pPr>
    </w:p>
    <w:p>
      <w:pPr>
        <w:pStyle w:val="58"/>
        <w:spacing w:line="480" w:lineRule="exact"/>
        <w:ind w:firstLine="0" w:firstLineChars="0"/>
        <w:jc w:val="center"/>
        <w:rPr>
          <w:rFonts w:ascii="仿宋" w:hAnsi="仿宋" w:eastAsia="仿宋" w:cs="仿宋"/>
          <w:color w:val="auto"/>
          <w:spacing w:val="20"/>
          <w:sz w:val="28"/>
          <w:szCs w:val="28"/>
          <w:highlight w:val="none"/>
        </w:rPr>
      </w:pPr>
    </w:p>
    <w:p>
      <w:pPr>
        <w:rPr>
          <w:rFonts w:ascii="仿宋" w:hAnsi="仿宋" w:eastAsia="仿宋" w:cs="仿宋"/>
          <w:color w:val="auto"/>
          <w:spacing w:val="20"/>
          <w:sz w:val="28"/>
          <w:szCs w:val="28"/>
          <w:highlight w:val="none"/>
        </w:rPr>
      </w:pPr>
      <w:r>
        <w:rPr>
          <w:rFonts w:ascii="仿宋" w:hAnsi="仿宋" w:eastAsia="仿宋" w:cs="仿宋"/>
          <w:color w:val="auto"/>
          <w:spacing w:val="20"/>
          <w:sz w:val="28"/>
          <w:szCs w:val="28"/>
          <w:highlight w:val="none"/>
        </w:rPr>
        <w:br w:type="page"/>
      </w:r>
    </w:p>
    <w:p>
      <w:pPr>
        <w:rPr>
          <w:color w:val="auto"/>
          <w:highlight w:val="none"/>
        </w:rPr>
      </w:pPr>
    </w:p>
    <w:p>
      <w:pPr>
        <w:pStyle w:val="3"/>
        <w:spacing w:before="0" w:after="0" w:line="400" w:lineRule="exact"/>
        <w:ind w:left="239" w:leftChars="114"/>
        <w:rPr>
          <w:rFonts w:ascii="仿宋" w:hAnsi="仿宋" w:eastAsia="仿宋" w:cs="仿宋"/>
          <w:b w:val="0"/>
          <w:bCs/>
          <w:color w:val="auto"/>
          <w:spacing w:val="20"/>
          <w:sz w:val="28"/>
          <w:szCs w:val="28"/>
          <w:highlight w:val="none"/>
        </w:rPr>
      </w:pPr>
      <w:bookmarkStart w:id="662" w:name="_Toc7166"/>
      <w:bookmarkStart w:id="663" w:name="_Toc26544"/>
      <w:bookmarkStart w:id="664" w:name="_Toc19116"/>
      <w:bookmarkStart w:id="665" w:name="_Toc5501"/>
      <w:bookmarkStart w:id="666" w:name="_Toc2691"/>
      <w:bookmarkStart w:id="667" w:name="_Toc32185"/>
      <w:bookmarkStart w:id="668" w:name="_Toc3751699"/>
      <w:r>
        <w:rPr>
          <w:rFonts w:hint="eastAsia" w:ascii="仿宋" w:hAnsi="仿宋" w:eastAsia="仿宋" w:cs="仿宋"/>
          <w:b w:val="0"/>
          <w:bCs/>
          <w:color w:val="auto"/>
          <w:spacing w:val="20"/>
          <w:sz w:val="28"/>
          <w:szCs w:val="28"/>
          <w:highlight w:val="none"/>
        </w:rPr>
        <w:t>第七章投标文件格式</w:t>
      </w:r>
      <w:bookmarkEnd w:id="662"/>
      <w:bookmarkEnd w:id="663"/>
      <w:bookmarkEnd w:id="664"/>
      <w:bookmarkEnd w:id="665"/>
      <w:bookmarkEnd w:id="666"/>
      <w:bookmarkEnd w:id="667"/>
    </w:p>
    <w:p>
      <w:pPr>
        <w:rPr>
          <w:rFonts w:ascii="仿宋" w:hAnsi="仿宋" w:eastAsia="仿宋" w:cs="仿宋"/>
          <w:color w:val="auto"/>
          <w:highlight w:val="none"/>
        </w:rPr>
      </w:pPr>
    </w:p>
    <w:p>
      <w:pPr>
        <w:spacing w:line="360" w:lineRule="auto"/>
        <w:rPr>
          <w:rFonts w:ascii="仿宋" w:hAnsi="仿宋" w:eastAsia="仿宋" w:cs="仿宋"/>
          <w:b/>
          <w:bCs/>
          <w:color w:val="auto"/>
          <w:sz w:val="24"/>
          <w:highlight w:val="none"/>
          <w:u w:val="single"/>
        </w:rPr>
      </w:pPr>
      <w:r>
        <w:rPr>
          <w:rFonts w:hint="eastAsia" w:ascii="仿宋" w:hAnsi="仿宋" w:eastAsia="仿宋" w:cs="仿宋"/>
          <w:b/>
          <w:bCs/>
          <w:color w:val="auto"/>
          <w:sz w:val="24"/>
          <w:highlight w:val="none"/>
          <w:u w:val="single"/>
        </w:rPr>
        <w:t>注：1.请供应商按照以下要求的格式.内容.顺序制作投标文件，并编制目录及页码，否则可能会影响对投标文件的评价。</w:t>
      </w:r>
    </w:p>
    <w:p>
      <w:pPr>
        <w:numPr>
          <w:ilvl w:val="0"/>
          <w:numId w:val="1"/>
        </w:numPr>
        <w:ind w:firstLine="482" w:firstLineChars="200"/>
        <w:rPr>
          <w:rFonts w:ascii="仿宋" w:hAnsi="仿宋" w:eastAsia="仿宋" w:cs="仿宋"/>
          <w:b/>
          <w:bCs/>
          <w:color w:val="auto"/>
          <w:sz w:val="24"/>
          <w:highlight w:val="none"/>
          <w:u w:val="single"/>
        </w:rPr>
      </w:pPr>
      <w:r>
        <w:rPr>
          <w:rFonts w:hint="eastAsia" w:ascii="仿宋" w:hAnsi="仿宋" w:eastAsia="仿宋" w:cs="仿宋"/>
          <w:b/>
          <w:bCs/>
          <w:color w:val="auto"/>
          <w:sz w:val="24"/>
          <w:highlight w:val="none"/>
          <w:u w:val="single"/>
        </w:rPr>
        <w:t>根据“节约能源.保护环境”要求，建议供应商双面打印投标文件。</w:t>
      </w:r>
    </w:p>
    <w:p>
      <w:pPr>
        <w:numPr>
          <w:ilvl w:val="0"/>
          <w:numId w:val="1"/>
        </w:numPr>
        <w:ind w:firstLine="482" w:firstLineChars="200"/>
        <w:rPr>
          <w:rFonts w:ascii="仿宋" w:hAnsi="仿宋" w:eastAsia="仿宋" w:cs="仿宋"/>
          <w:b/>
          <w:bCs/>
          <w:color w:val="auto"/>
          <w:sz w:val="24"/>
          <w:highlight w:val="none"/>
          <w:u w:val="single"/>
        </w:rPr>
      </w:pPr>
      <w:r>
        <w:rPr>
          <w:rFonts w:hint="eastAsia" w:ascii="仿宋" w:hAnsi="仿宋" w:eastAsia="仿宋" w:cs="仿宋"/>
          <w:b/>
          <w:bCs/>
          <w:color w:val="auto"/>
          <w:sz w:val="24"/>
          <w:highlight w:val="none"/>
          <w:u w:val="single"/>
        </w:rPr>
        <w:t>价格文件、商务文件、技术文件合并汇编成册。</w:t>
      </w:r>
    </w:p>
    <w:p>
      <w:pPr>
        <w:pStyle w:val="74"/>
        <w:rPr>
          <w:rFonts w:ascii="仿宋" w:hAnsi="仿宋" w:eastAsia="仿宋" w:cs="仿宋"/>
          <w:color w:val="auto"/>
          <w:highlight w:val="none"/>
        </w:rPr>
      </w:pPr>
    </w:p>
    <w:p>
      <w:pPr>
        <w:pStyle w:val="2"/>
        <w:rPr>
          <w:rFonts w:ascii="仿宋" w:hAnsi="仿宋" w:eastAsia="仿宋" w:cs="仿宋"/>
          <w:color w:val="auto"/>
          <w:highlight w:val="none"/>
        </w:rPr>
      </w:pPr>
    </w:p>
    <w:p>
      <w:pPr>
        <w:pStyle w:val="2"/>
        <w:rPr>
          <w:rFonts w:ascii="仿宋" w:hAnsi="仿宋" w:eastAsia="仿宋" w:cs="仿宋"/>
          <w:color w:val="auto"/>
          <w:highlight w:val="none"/>
        </w:rPr>
      </w:pPr>
    </w:p>
    <w:p>
      <w:pPr>
        <w:pStyle w:val="2"/>
        <w:rPr>
          <w:rFonts w:ascii="仿宋" w:hAnsi="仿宋" w:eastAsia="仿宋" w:cs="仿宋"/>
          <w:color w:val="auto"/>
          <w:highlight w:val="none"/>
        </w:rPr>
      </w:pPr>
    </w:p>
    <w:p>
      <w:pPr>
        <w:rPr>
          <w:rFonts w:ascii="仿宋" w:hAnsi="仿宋" w:eastAsia="仿宋" w:cs="仿宋"/>
          <w:color w:val="auto"/>
          <w:highlight w:val="none"/>
        </w:rPr>
      </w:pPr>
    </w:p>
    <w:p>
      <w:pPr>
        <w:pStyle w:val="58"/>
        <w:spacing w:beforeLines="100" w:line="360" w:lineRule="auto"/>
        <w:ind w:firstLine="520" w:firstLineChars="0"/>
        <w:jc w:val="center"/>
        <w:outlineLvl w:val="0"/>
        <w:rPr>
          <w:rFonts w:ascii="仿宋" w:hAnsi="仿宋" w:eastAsia="仿宋" w:cs="仿宋"/>
          <w:b/>
          <w:bCs/>
          <w:color w:val="auto"/>
          <w:szCs w:val="21"/>
          <w:highlight w:val="none"/>
        </w:rPr>
      </w:pPr>
      <w:r>
        <w:rPr>
          <w:rFonts w:hint="eastAsia" w:ascii="仿宋" w:hAnsi="仿宋" w:eastAsia="仿宋" w:cs="仿宋"/>
          <w:b/>
          <w:color w:val="auto"/>
          <w:sz w:val="21"/>
          <w:szCs w:val="21"/>
          <w:highlight w:val="none"/>
        </w:rPr>
        <w:br w:type="page"/>
      </w:r>
      <w:bookmarkStart w:id="669" w:name="_Toc24336"/>
      <w:bookmarkStart w:id="670" w:name="_Toc6211"/>
      <w:bookmarkStart w:id="671" w:name="_Toc9132"/>
      <w:bookmarkStart w:id="672" w:name="_Toc1751"/>
      <w:bookmarkStart w:id="673" w:name="_Toc22159"/>
      <w:bookmarkStart w:id="674" w:name="_Toc7803"/>
      <w:bookmarkStart w:id="675" w:name="_Toc25501"/>
      <w:bookmarkStart w:id="676" w:name="_Toc19233"/>
      <w:bookmarkStart w:id="677" w:name="_Toc1276"/>
      <w:r>
        <w:rPr>
          <w:rFonts w:hint="eastAsia" w:ascii="仿宋" w:hAnsi="仿宋" w:eastAsia="仿宋" w:cs="仿宋"/>
          <w:b/>
          <w:bCs/>
          <w:color w:val="auto"/>
          <w:spacing w:val="10"/>
          <w:sz w:val="24"/>
          <w:szCs w:val="24"/>
          <w:highlight w:val="none"/>
        </w:rPr>
        <w:t>第一部分  唱标信封</w:t>
      </w:r>
      <w:bookmarkEnd w:id="669"/>
    </w:p>
    <w:p>
      <w:pPr>
        <w:pStyle w:val="7"/>
        <w:tabs>
          <w:tab w:val="left" w:pos="5580"/>
        </w:tabs>
        <w:spacing w:line="240" w:lineRule="atLeast"/>
        <w:ind w:left="1080" w:leftChars="257" w:hanging="540"/>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开标一览表（报价表）</w:t>
      </w:r>
    </w:p>
    <w:p>
      <w:pPr>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采购编号：</w:t>
      </w:r>
    </w:p>
    <w:tbl>
      <w:tblPr>
        <w:tblStyle w:val="24"/>
        <w:tblpPr w:leftFromText="180" w:rightFromText="180" w:vertAnchor="text" w:horzAnchor="page" w:tblpX="1358" w:tblpY="618"/>
        <w:tblOverlap w:val="never"/>
        <w:tblW w:w="887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815"/>
        <w:gridCol w:w="2377"/>
        <w:gridCol w:w="268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7" w:hRule="atLeast"/>
        </w:trPr>
        <w:tc>
          <w:tcPr>
            <w:tcW w:w="3815" w:type="dxa"/>
            <w:tcBorders>
              <w:top w:val="single" w:color="auto" w:sz="4" w:space="0"/>
              <w:left w:val="single" w:color="auto" w:sz="4" w:space="0"/>
              <w:right w:val="single" w:color="auto" w:sz="4" w:space="0"/>
            </w:tcBorders>
            <w:noWrap w:val="0"/>
            <w:vAlign w:val="center"/>
          </w:tcPr>
          <w:p>
            <w:pPr>
              <w:spacing w:line="400" w:lineRule="exact"/>
              <w:jc w:val="center"/>
              <w:rPr>
                <w:rFonts w:eastAsia="仿宋"/>
                <w:color w:val="auto"/>
                <w:sz w:val="24"/>
                <w:szCs w:val="24"/>
                <w:highlight w:val="none"/>
              </w:rPr>
            </w:pPr>
            <w:r>
              <w:rPr>
                <w:rFonts w:hint="eastAsia" w:eastAsia="仿宋"/>
                <w:color w:val="auto"/>
                <w:sz w:val="24"/>
                <w:szCs w:val="24"/>
                <w:highlight w:val="none"/>
              </w:rPr>
              <w:t>项目名称</w:t>
            </w:r>
          </w:p>
        </w:tc>
        <w:tc>
          <w:tcPr>
            <w:tcW w:w="237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eastAsia="仿宋"/>
                <w:color w:val="auto"/>
                <w:sz w:val="24"/>
                <w:szCs w:val="24"/>
                <w:highlight w:val="none"/>
                <w:lang w:val="en-US" w:eastAsia="zh-CN"/>
              </w:rPr>
            </w:pPr>
            <w:r>
              <w:rPr>
                <w:rFonts w:hint="eastAsia" w:eastAsia="仿宋"/>
                <w:color w:val="auto"/>
                <w:sz w:val="24"/>
                <w:szCs w:val="24"/>
                <w:highlight w:val="none"/>
                <w:lang w:val="en-US" w:eastAsia="zh-CN"/>
              </w:rPr>
              <w:t>下浮率小写</w:t>
            </w:r>
          </w:p>
        </w:tc>
        <w:tc>
          <w:tcPr>
            <w:tcW w:w="2680" w:type="dxa"/>
            <w:tcBorders>
              <w:top w:val="single" w:color="auto" w:sz="4" w:space="0"/>
              <w:left w:val="single" w:color="auto" w:sz="4" w:space="0"/>
              <w:right w:val="single" w:color="auto" w:sz="4" w:space="0"/>
            </w:tcBorders>
            <w:noWrap w:val="0"/>
            <w:vAlign w:val="center"/>
          </w:tcPr>
          <w:p>
            <w:pPr>
              <w:spacing w:line="400" w:lineRule="exact"/>
              <w:jc w:val="center"/>
              <w:rPr>
                <w:rFonts w:eastAsia="仿宋"/>
                <w:color w:val="auto"/>
                <w:sz w:val="24"/>
                <w:szCs w:val="24"/>
                <w:highlight w:val="none"/>
              </w:rPr>
            </w:pPr>
            <w:r>
              <w:rPr>
                <w:rFonts w:hint="eastAsia" w:eastAsia="仿宋"/>
                <w:color w:val="auto"/>
                <w:sz w:val="24"/>
                <w:szCs w:val="24"/>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60" w:hRule="atLeast"/>
        </w:trPr>
        <w:tc>
          <w:tcPr>
            <w:tcW w:w="3815"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both"/>
              <w:rPr>
                <w:rFonts w:eastAsia="仿宋"/>
                <w:color w:val="auto"/>
                <w:sz w:val="24"/>
                <w:szCs w:val="24"/>
                <w:highlight w:val="none"/>
              </w:rPr>
            </w:pPr>
            <w:r>
              <w:rPr>
                <w:rFonts w:eastAsia="仿宋"/>
                <w:color w:val="auto"/>
                <w:sz w:val="24"/>
                <w:szCs w:val="24"/>
                <w:highlight w:val="none"/>
              </w:rPr>
              <w:t xml:space="preserve">  </w:t>
            </w:r>
          </w:p>
        </w:tc>
        <w:tc>
          <w:tcPr>
            <w:tcW w:w="237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both"/>
              <w:rPr>
                <w:rFonts w:eastAsia="仿宋"/>
                <w:color w:val="auto"/>
                <w:sz w:val="24"/>
                <w:szCs w:val="24"/>
                <w:highlight w:val="none"/>
              </w:rPr>
            </w:pPr>
          </w:p>
        </w:tc>
        <w:tc>
          <w:tcPr>
            <w:tcW w:w="268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both"/>
              <w:rPr>
                <w:rFonts w:eastAsia="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0" w:hRule="atLeast"/>
        </w:trPr>
        <w:tc>
          <w:tcPr>
            <w:tcW w:w="8872" w:type="dxa"/>
            <w:gridSpan w:val="3"/>
            <w:tcBorders>
              <w:top w:val="single" w:color="auto" w:sz="4" w:space="0"/>
              <w:left w:val="single" w:color="auto" w:sz="4" w:space="0"/>
              <w:right w:val="single" w:color="auto" w:sz="4" w:space="0"/>
            </w:tcBorders>
            <w:noWrap w:val="0"/>
            <w:vAlign w:val="center"/>
          </w:tcPr>
          <w:p>
            <w:pPr>
              <w:spacing w:line="400" w:lineRule="exact"/>
              <w:jc w:val="both"/>
              <w:rPr>
                <w:rFonts w:hint="eastAsia" w:eastAsia="仿宋"/>
                <w:color w:val="auto"/>
                <w:sz w:val="24"/>
                <w:szCs w:val="24"/>
                <w:highlight w:val="none"/>
                <w:lang w:eastAsia="zh-CN"/>
              </w:rPr>
            </w:pPr>
            <w:r>
              <w:rPr>
                <w:rFonts w:hint="eastAsia" w:eastAsia="仿宋"/>
                <w:color w:val="auto"/>
                <w:sz w:val="24"/>
                <w:szCs w:val="24"/>
                <w:highlight w:val="none"/>
                <w:lang w:eastAsia="zh-CN"/>
              </w:rPr>
              <w:t>下浮率大写：</w:t>
            </w:r>
          </w:p>
        </w:tc>
      </w:tr>
    </w:tbl>
    <w:p>
      <w:pPr>
        <w:spacing w:line="400" w:lineRule="exact"/>
        <w:jc w:val="left"/>
        <w:rPr>
          <w:rFonts w:eastAsia="仿宋"/>
          <w:b/>
          <w:bCs/>
          <w:color w:val="auto"/>
          <w:sz w:val="24"/>
          <w:szCs w:val="24"/>
          <w:highlight w:val="none"/>
        </w:rPr>
      </w:pPr>
    </w:p>
    <w:p>
      <w:pPr>
        <w:pStyle w:val="68"/>
        <w:numPr>
          <w:ilvl w:val="0"/>
          <w:numId w:val="0"/>
        </w:numPr>
        <w:ind w:firstLineChars="0"/>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1.本项目采用下浮率报价，</w:t>
      </w:r>
      <w:r>
        <w:rPr>
          <w:rFonts w:hint="eastAsia" w:ascii="仿宋" w:hAnsi="仿宋" w:eastAsia="仿宋" w:cs="仿宋"/>
          <w:bCs/>
          <w:color w:val="auto"/>
          <w:sz w:val="24"/>
          <w:szCs w:val="24"/>
          <w:highlight w:val="none"/>
          <w:lang w:eastAsia="zh-CN"/>
        </w:rPr>
        <w:t>下浮率≧</w:t>
      </w:r>
      <w:r>
        <w:rPr>
          <w:rFonts w:hint="eastAsia" w:ascii="仿宋" w:hAnsi="仿宋" w:eastAsia="仿宋" w:cs="仿宋"/>
          <w:bCs/>
          <w:color w:val="auto"/>
          <w:sz w:val="24"/>
          <w:szCs w:val="24"/>
          <w:highlight w:val="none"/>
          <w:lang w:val="en-US" w:eastAsia="zh-CN"/>
        </w:rPr>
        <w:t>0%。</w:t>
      </w:r>
    </w:p>
    <w:p>
      <w:pPr>
        <w:pStyle w:val="68"/>
        <w:numPr>
          <w:ilvl w:val="0"/>
          <w:numId w:val="0"/>
        </w:numPr>
        <w:ind w:firstLineChars="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2.基准价确定方式：原则上以东莞市发展和改革局网站公布的“东莞市菜篮子价格监测表”数据为参考。若“东莞市菜篮子价格监测表”上无发布的产品，则由中标人到周边肉菜市场（ 简沙洲市场、蟹地市场、万江中心农贸市场 ）参考同类产品的价格平均价为基准价。</w:t>
      </w:r>
    </w:p>
    <w:p>
      <w:pPr>
        <w:pStyle w:val="13"/>
        <w:tabs>
          <w:tab w:val="left" w:pos="5580"/>
        </w:tabs>
        <w:spacing w:line="240" w:lineRule="atLeast"/>
        <w:ind w:left="1080" w:leftChars="257" w:hanging="540"/>
        <w:rPr>
          <w:rFonts w:hint="eastAsia" w:ascii="仿宋" w:hAnsi="仿宋" w:eastAsia="仿宋" w:cs="仿宋"/>
          <w:color w:val="auto"/>
          <w:sz w:val="24"/>
          <w:szCs w:val="24"/>
          <w:highlight w:val="none"/>
        </w:rPr>
      </w:pPr>
    </w:p>
    <w:p>
      <w:pPr>
        <w:pStyle w:val="13"/>
        <w:tabs>
          <w:tab w:val="left" w:pos="5580"/>
        </w:tabs>
        <w:spacing w:line="240" w:lineRule="atLeast"/>
        <w:ind w:left="1080" w:leftChars="257" w:hanging="540"/>
        <w:rPr>
          <w:rFonts w:hint="eastAsia" w:ascii="仿宋" w:hAnsi="仿宋" w:eastAsia="仿宋" w:cs="仿宋"/>
          <w:color w:val="auto"/>
          <w:sz w:val="24"/>
          <w:szCs w:val="24"/>
          <w:highlight w:val="none"/>
        </w:rPr>
      </w:pPr>
    </w:p>
    <w:p>
      <w:pPr>
        <w:pStyle w:val="13"/>
        <w:tabs>
          <w:tab w:val="left" w:pos="5580"/>
        </w:tabs>
        <w:spacing w:line="240" w:lineRule="atLeast"/>
        <w:ind w:left="1080" w:leftChars="257" w:hanging="54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供应商名称（盖章）：                       </w:t>
      </w:r>
    </w:p>
    <w:p>
      <w:pPr>
        <w:pStyle w:val="13"/>
        <w:tabs>
          <w:tab w:val="left" w:pos="5580"/>
        </w:tabs>
        <w:spacing w:line="240" w:lineRule="atLeast"/>
        <w:ind w:left="1080" w:leftChars="257" w:hanging="54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法定代表人或委托代理人 (签字):</w:t>
      </w:r>
      <w:r>
        <w:rPr>
          <w:rFonts w:hint="eastAsia" w:ascii="仿宋" w:hAnsi="仿宋" w:eastAsia="仿宋" w:cs="仿宋"/>
          <w:color w:val="auto"/>
          <w:sz w:val="24"/>
          <w:szCs w:val="24"/>
          <w:highlight w:val="none"/>
        </w:rPr>
        <w:tab/>
      </w:r>
    </w:p>
    <w:p>
      <w:pPr>
        <w:pStyle w:val="13"/>
        <w:tabs>
          <w:tab w:val="left" w:pos="5580"/>
        </w:tabs>
        <w:spacing w:line="240" w:lineRule="atLeast"/>
        <w:ind w:left="1080" w:leftChars="257" w:hanging="540"/>
        <w:rPr>
          <w:rFonts w:hint="eastAsia" w:ascii="仿宋" w:hAnsi="仿宋" w:eastAsia="仿宋" w:cs="仿宋"/>
          <w:color w:val="auto"/>
          <w:sz w:val="24"/>
          <w:szCs w:val="24"/>
          <w:highlight w:val="none"/>
        </w:rPr>
      </w:pPr>
    </w:p>
    <w:p>
      <w:pPr>
        <w:spacing w:line="360" w:lineRule="auto"/>
        <w:rPr>
          <w:rFonts w:ascii="仿宋" w:hAnsi="仿宋" w:eastAsia="仿宋" w:cs="仿宋"/>
          <w:b/>
          <w:color w:val="auto"/>
          <w:szCs w:val="21"/>
          <w:highlight w:val="none"/>
        </w:rPr>
      </w:pPr>
      <w:r>
        <w:rPr>
          <w:rFonts w:hint="eastAsia" w:ascii="仿宋" w:hAnsi="仿宋" w:eastAsia="仿宋" w:cs="仿宋"/>
          <w:b/>
          <w:bCs/>
          <w:color w:val="auto"/>
          <w:sz w:val="24"/>
          <w:szCs w:val="24"/>
          <w:highlight w:val="none"/>
        </w:rPr>
        <w:t>注：此表应按供应商须知的规定装订密封。</w:t>
      </w:r>
    </w:p>
    <w:p>
      <w:pPr>
        <w:pStyle w:val="4"/>
        <w:pageBreakBefore/>
        <w:spacing w:line="415" w:lineRule="auto"/>
        <w:rPr>
          <w:rFonts w:ascii="仿宋" w:hAnsi="仿宋" w:eastAsia="仿宋" w:cs="仿宋"/>
          <w:b w:val="0"/>
          <w:color w:val="auto"/>
          <w:sz w:val="28"/>
          <w:szCs w:val="28"/>
          <w:highlight w:val="none"/>
        </w:rPr>
      </w:pPr>
      <w:bookmarkStart w:id="678" w:name="_Toc31246"/>
      <w:r>
        <w:rPr>
          <w:rFonts w:hint="eastAsia" w:ascii="仿宋" w:hAnsi="仿宋" w:eastAsia="仿宋" w:cs="仿宋"/>
          <w:bCs/>
          <w:color w:val="auto"/>
          <w:spacing w:val="10"/>
          <w:sz w:val="28"/>
          <w:szCs w:val="28"/>
          <w:highlight w:val="none"/>
        </w:rPr>
        <w:t>第二部分  价格文件</w:t>
      </w:r>
      <w:bookmarkEnd w:id="678"/>
    </w:p>
    <w:p>
      <w:pPr>
        <w:spacing w:line="400" w:lineRule="exact"/>
        <w:jc w:val="center"/>
        <w:rPr>
          <w:rFonts w:ascii="仿宋" w:hAnsi="仿宋" w:eastAsia="仿宋" w:cs="仿宋"/>
          <w:b/>
          <w:bCs/>
          <w:color w:val="auto"/>
          <w:sz w:val="24"/>
          <w:szCs w:val="24"/>
          <w:highlight w:val="none"/>
        </w:rPr>
      </w:pPr>
      <w:r>
        <w:rPr>
          <w:rFonts w:hint="eastAsia" w:ascii="仿宋" w:hAnsi="仿宋" w:eastAsia="仿宋" w:cs="仿宋"/>
          <w:b/>
          <w:color w:val="auto"/>
          <w:sz w:val="24"/>
          <w:highlight w:val="none"/>
        </w:rPr>
        <w:br w:type="page"/>
      </w:r>
      <w:r>
        <w:rPr>
          <w:rFonts w:hint="eastAsia" w:ascii="仿宋" w:hAnsi="仿宋" w:eastAsia="仿宋" w:cs="仿宋"/>
          <w:b/>
          <w:bCs/>
          <w:color w:val="auto"/>
          <w:sz w:val="24"/>
          <w:szCs w:val="24"/>
          <w:highlight w:val="none"/>
        </w:rPr>
        <w:t>开标一览表（报价表）</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Times New Roman" w:hAnsi="Times New Roman" w:eastAsia="黑体" w:cs="Times New Roman"/>
          <w:b/>
          <w:color w:val="auto"/>
          <w:szCs w:val="21"/>
          <w:highlight w:val="none"/>
        </w:rPr>
      </w:pPr>
      <w:r>
        <w:rPr>
          <w:rFonts w:ascii="Times New Roman" w:hAnsi="Times New Roman" w:eastAsia="黑体" w:cs="Times New Roman"/>
          <w:b/>
          <w:color w:val="auto"/>
          <w:szCs w:val="21"/>
          <w:highlight w:val="none"/>
        </w:rPr>
        <w:t xml:space="preserve">                                  </w:t>
      </w:r>
    </w:p>
    <w:p>
      <w:pPr>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采购编号：</w:t>
      </w:r>
    </w:p>
    <w:tbl>
      <w:tblPr>
        <w:tblStyle w:val="24"/>
        <w:tblpPr w:leftFromText="180" w:rightFromText="180" w:vertAnchor="text" w:horzAnchor="page" w:tblpX="1358" w:tblpY="618"/>
        <w:tblOverlap w:val="never"/>
        <w:tblW w:w="887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815"/>
        <w:gridCol w:w="2377"/>
        <w:gridCol w:w="268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7" w:hRule="atLeast"/>
        </w:trPr>
        <w:tc>
          <w:tcPr>
            <w:tcW w:w="3815" w:type="dxa"/>
            <w:tcBorders>
              <w:top w:val="single" w:color="auto" w:sz="4" w:space="0"/>
              <w:left w:val="single" w:color="auto" w:sz="4" w:space="0"/>
              <w:right w:val="single" w:color="auto" w:sz="4" w:space="0"/>
            </w:tcBorders>
            <w:noWrap w:val="0"/>
            <w:vAlign w:val="center"/>
          </w:tcPr>
          <w:p>
            <w:pPr>
              <w:spacing w:line="400" w:lineRule="exact"/>
              <w:jc w:val="center"/>
              <w:rPr>
                <w:rFonts w:eastAsia="仿宋"/>
                <w:color w:val="auto"/>
                <w:sz w:val="24"/>
                <w:szCs w:val="24"/>
                <w:highlight w:val="none"/>
              </w:rPr>
            </w:pPr>
            <w:r>
              <w:rPr>
                <w:rFonts w:hint="eastAsia" w:eastAsia="仿宋"/>
                <w:color w:val="auto"/>
                <w:sz w:val="24"/>
                <w:szCs w:val="24"/>
                <w:highlight w:val="none"/>
              </w:rPr>
              <w:t>项目名称</w:t>
            </w:r>
          </w:p>
        </w:tc>
        <w:tc>
          <w:tcPr>
            <w:tcW w:w="237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eastAsia="仿宋"/>
                <w:color w:val="auto"/>
                <w:sz w:val="24"/>
                <w:szCs w:val="24"/>
                <w:highlight w:val="none"/>
                <w:lang w:val="en-US" w:eastAsia="zh-CN"/>
              </w:rPr>
            </w:pPr>
            <w:r>
              <w:rPr>
                <w:rFonts w:hint="eastAsia" w:eastAsia="仿宋"/>
                <w:color w:val="auto"/>
                <w:sz w:val="24"/>
                <w:szCs w:val="24"/>
                <w:highlight w:val="none"/>
                <w:lang w:val="en-US" w:eastAsia="zh-CN"/>
              </w:rPr>
              <w:t>下浮率小写</w:t>
            </w:r>
          </w:p>
        </w:tc>
        <w:tc>
          <w:tcPr>
            <w:tcW w:w="2680" w:type="dxa"/>
            <w:tcBorders>
              <w:top w:val="single" w:color="auto" w:sz="4" w:space="0"/>
              <w:left w:val="single" w:color="auto" w:sz="4" w:space="0"/>
              <w:right w:val="single" w:color="auto" w:sz="4" w:space="0"/>
            </w:tcBorders>
            <w:noWrap w:val="0"/>
            <w:vAlign w:val="center"/>
          </w:tcPr>
          <w:p>
            <w:pPr>
              <w:spacing w:line="400" w:lineRule="exact"/>
              <w:jc w:val="center"/>
              <w:rPr>
                <w:rFonts w:eastAsia="仿宋"/>
                <w:color w:val="auto"/>
                <w:sz w:val="24"/>
                <w:szCs w:val="24"/>
                <w:highlight w:val="none"/>
              </w:rPr>
            </w:pPr>
            <w:r>
              <w:rPr>
                <w:rFonts w:hint="eastAsia" w:eastAsia="仿宋"/>
                <w:color w:val="auto"/>
                <w:sz w:val="24"/>
                <w:szCs w:val="24"/>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60" w:hRule="atLeast"/>
        </w:trPr>
        <w:tc>
          <w:tcPr>
            <w:tcW w:w="3815"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both"/>
              <w:rPr>
                <w:rFonts w:eastAsia="仿宋"/>
                <w:color w:val="auto"/>
                <w:sz w:val="24"/>
                <w:szCs w:val="24"/>
                <w:highlight w:val="none"/>
              </w:rPr>
            </w:pPr>
            <w:r>
              <w:rPr>
                <w:rFonts w:eastAsia="仿宋"/>
                <w:color w:val="auto"/>
                <w:sz w:val="24"/>
                <w:szCs w:val="24"/>
                <w:highlight w:val="none"/>
              </w:rPr>
              <w:t xml:space="preserve">  </w:t>
            </w:r>
          </w:p>
        </w:tc>
        <w:tc>
          <w:tcPr>
            <w:tcW w:w="237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both"/>
              <w:rPr>
                <w:rFonts w:eastAsia="仿宋"/>
                <w:color w:val="auto"/>
                <w:sz w:val="24"/>
                <w:szCs w:val="24"/>
                <w:highlight w:val="none"/>
              </w:rPr>
            </w:pPr>
          </w:p>
        </w:tc>
        <w:tc>
          <w:tcPr>
            <w:tcW w:w="268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both"/>
              <w:rPr>
                <w:rFonts w:eastAsia="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0" w:hRule="atLeast"/>
        </w:trPr>
        <w:tc>
          <w:tcPr>
            <w:tcW w:w="8872" w:type="dxa"/>
            <w:gridSpan w:val="3"/>
            <w:tcBorders>
              <w:top w:val="single" w:color="auto" w:sz="4" w:space="0"/>
              <w:left w:val="single" w:color="auto" w:sz="4" w:space="0"/>
              <w:right w:val="single" w:color="auto" w:sz="4" w:space="0"/>
            </w:tcBorders>
            <w:noWrap w:val="0"/>
            <w:vAlign w:val="center"/>
          </w:tcPr>
          <w:p>
            <w:pPr>
              <w:spacing w:line="400" w:lineRule="exact"/>
              <w:jc w:val="both"/>
              <w:rPr>
                <w:rFonts w:hint="eastAsia" w:eastAsia="仿宋"/>
                <w:color w:val="auto"/>
                <w:sz w:val="24"/>
                <w:szCs w:val="24"/>
                <w:highlight w:val="none"/>
                <w:lang w:eastAsia="zh-CN"/>
              </w:rPr>
            </w:pPr>
            <w:r>
              <w:rPr>
                <w:rFonts w:hint="eastAsia" w:eastAsia="仿宋"/>
                <w:color w:val="auto"/>
                <w:sz w:val="24"/>
                <w:szCs w:val="24"/>
                <w:highlight w:val="none"/>
                <w:lang w:eastAsia="zh-CN"/>
              </w:rPr>
              <w:t>下浮率大写：</w:t>
            </w:r>
          </w:p>
        </w:tc>
      </w:tr>
    </w:tbl>
    <w:p>
      <w:pPr>
        <w:spacing w:line="400" w:lineRule="exact"/>
        <w:jc w:val="left"/>
        <w:rPr>
          <w:rFonts w:eastAsia="仿宋"/>
          <w:b/>
          <w:bCs/>
          <w:color w:val="auto"/>
          <w:sz w:val="24"/>
          <w:szCs w:val="24"/>
          <w:highlight w:val="none"/>
        </w:rPr>
      </w:pPr>
    </w:p>
    <w:p>
      <w:pPr>
        <w:pStyle w:val="68"/>
        <w:numPr>
          <w:ilvl w:val="0"/>
          <w:numId w:val="0"/>
        </w:numPr>
        <w:ind w:firstLineChars="0"/>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1.本项目采用下浮率报价，</w:t>
      </w:r>
      <w:r>
        <w:rPr>
          <w:rFonts w:hint="eastAsia" w:ascii="仿宋" w:hAnsi="仿宋" w:eastAsia="仿宋" w:cs="仿宋"/>
          <w:bCs/>
          <w:color w:val="auto"/>
          <w:sz w:val="24"/>
          <w:szCs w:val="24"/>
          <w:highlight w:val="none"/>
          <w:lang w:eastAsia="zh-CN"/>
        </w:rPr>
        <w:t>下浮率≧</w:t>
      </w:r>
      <w:r>
        <w:rPr>
          <w:rFonts w:hint="eastAsia" w:ascii="仿宋" w:hAnsi="仿宋" w:eastAsia="仿宋" w:cs="仿宋"/>
          <w:bCs/>
          <w:color w:val="auto"/>
          <w:sz w:val="24"/>
          <w:szCs w:val="24"/>
          <w:highlight w:val="none"/>
          <w:lang w:val="en-US" w:eastAsia="zh-CN"/>
        </w:rPr>
        <w:t>0%。</w:t>
      </w:r>
    </w:p>
    <w:p>
      <w:pPr>
        <w:pStyle w:val="68"/>
        <w:numPr>
          <w:ilvl w:val="0"/>
          <w:numId w:val="0"/>
        </w:numPr>
        <w:ind w:firstLineChars="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2.基准价确定方式：原则上以东莞市发展和改革局网站公布的“东莞市菜篮子价格监测表”数据为参考。若“东莞市菜篮子价格监测表”上无发布的产品，则由中标人到周边肉菜市场（ 简沙洲市场、蟹地市场、万江中心农贸市场 ）参考同类产品的价格平均价为基准价。</w:t>
      </w:r>
    </w:p>
    <w:p>
      <w:pPr>
        <w:pStyle w:val="13"/>
        <w:tabs>
          <w:tab w:val="left" w:pos="5580"/>
        </w:tabs>
        <w:spacing w:line="240" w:lineRule="atLeast"/>
        <w:ind w:left="1080" w:leftChars="257" w:hanging="540"/>
        <w:rPr>
          <w:rFonts w:hint="eastAsia" w:ascii="仿宋" w:hAnsi="仿宋" w:eastAsia="仿宋" w:cs="仿宋"/>
          <w:color w:val="auto"/>
          <w:sz w:val="24"/>
          <w:szCs w:val="24"/>
          <w:highlight w:val="none"/>
        </w:rPr>
      </w:pPr>
    </w:p>
    <w:p>
      <w:pPr>
        <w:pStyle w:val="13"/>
        <w:tabs>
          <w:tab w:val="left" w:pos="5580"/>
        </w:tabs>
        <w:spacing w:line="240" w:lineRule="atLeast"/>
        <w:ind w:left="1080" w:leftChars="257" w:hanging="540"/>
        <w:rPr>
          <w:rFonts w:hint="eastAsia" w:ascii="仿宋" w:hAnsi="仿宋" w:eastAsia="仿宋" w:cs="仿宋"/>
          <w:color w:val="auto"/>
          <w:sz w:val="24"/>
          <w:szCs w:val="24"/>
          <w:highlight w:val="none"/>
        </w:rPr>
      </w:pPr>
    </w:p>
    <w:p>
      <w:pPr>
        <w:pStyle w:val="13"/>
        <w:tabs>
          <w:tab w:val="left" w:pos="5580"/>
        </w:tabs>
        <w:spacing w:line="240" w:lineRule="atLeast"/>
        <w:ind w:left="1080" w:leftChars="257" w:hanging="54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供应商名称（盖章）：                       </w:t>
      </w:r>
    </w:p>
    <w:p>
      <w:pPr>
        <w:pStyle w:val="13"/>
        <w:tabs>
          <w:tab w:val="left" w:pos="5580"/>
        </w:tabs>
        <w:spacing w:line="240" w:lineRule="atLeast"/>
        <w:ind w:left="1080" w:leftChars="257" w:hanging="54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法定代表人或委托代理人 (签字):</w:t>
      </w:r>
      <w:r>
        <w:rPr>
          <w:rFonts w:hint="eastAsia" w:ascii="仿宋" w:hAnsi="仿宋" w:eastAsia="仿宋" w:cs="仿宋"/>
          <w:color w:val="auto"/>
          <w:sz w:val="24"/>
          <w:szCs w:val="24"/>
          <w:highlight w:val="none"/>
        </w:rPr>
        <w:tab/>
      </w:r>
    </w:p>
    <w:p>
      <w:pPr>
        <w:pStyle w:val="13"/>
        <w:tabs>
          <w:tab w:val="left" w:pos="5580"/>
        </w:tabs>
        <w:spacing w:line="240" w:lineRule="atLeast"/>
        <w:ind w:left="1080" w:leftChars="257" w:hanging="540"/>
        <w:rPr>
          <w:rFonts w:hint="eastAsia" w:ascii="仿宋" w:hAnsi="仿宋" w:eastAsia="仿宋" w:cs="仿宋"/>
          <w:color w:val="auto"/>
          <w:sz w:val="24"/>
          <w:szCs w:val="24"/>
          <w:highlight w:val="none"/>
        </w:rPr>
      </w:pPr>
    </w:p>
    <w:p>
      <w:pPr>
        <w:spacing w:line="360" w:lineRule="auto"/>
        <w:rPr>
          <w:rFonts w:ascii="仿宋" w:hAnsi="仿宋" w:eastAsia="仿宋" w:cs="仿宋"/>
          <w:b/>
          <w:color w:val="auto"/>
          <w:szCs w:val="21"/>
          <w:highlight w:val="none"/>
        </w:rPr>
      </w:pPr>
      <w:r>
        <w:rPr>
          <w:rFonts w:hint="eastAsia" w:ascii="仿宋" w:hAnsi="仿宋" w:eastAsia="仿宋" w:cs="仿宋"/>
          <w:b/>
          <w:bCs/>
          <w:color w:val="auto"/>
          <w:sz w:val="24"/>
          <w:szCs w:val="24"/>
          <w:highlight w:val="none"/>
        </w:rPr>
        <w:t>注：此表应按供应商须知的规定装订密封。</w:t>
      </w:r>
    </w:p>
    <w:p>
      <w:pPr>
        <w:pStyle w:val="2"/>
        <w:rPr>
          <w:rFonts w:ascii="仿宋" w:hAnsi="仿宋" w:eastAsia="仿宋" w:cs="仿宋"/>
          <w:color w:val="auto"/>
          <w:highlight w:val="none"/>
        </w:rPr>
      </w:pPr>
    </w:p>
    <w:p>
      <w:pPr>
        <w:rPr>
          <w:rFonts w:ascii="仿宋" w:hAnsi="仿宋" w:eastAsia="仿宋" w:cs="仿宋"/>
          <w:b/>
          <w:bCs/>
          <w:color w:val="auto"/>
          <w:sz w:val="24"/>
          <w:highlight w:val="none"/>
        </w:rPr>
      </w:pPr>
      <w:r>
        <w:rPr>
          <w:rFonts w:hint="eastAsia" w:ascii="仿宋" w:hAnsi="仿宋" w:eastAsia="仿宋" w:cs="仿宋"/>
          <w:b/>
          <w:bCs/>
          <w:color w:val="auto"/>
          <w:sz w:val="24"/>
          <w:highlight w:val="none"/>
        </w:rPr>
        <w:br w:type="page"/>
      </w:r>
    </w:p>
    <w:p>
      <w:pPr>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报价明细表</w:t>
      </w:r>
    </w:p>
    <w:p>
      <w:pPr>
        <w:jc w:val="center"/>
        <w:rPr>
          <w:rFonts w:ascii="仿宋" w:hAnsi="仿宋" w:eastAsia="仿宋" w:cs="仿宋"/>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项目名称：                                                      单位：元</w:t>
      </w:r>
    </w:p>
    <w:tbl>
      <w:tblPr>
        <w:tblStyle w:val="24"/>
        <w:tblpPr w:leftFromText="180" w:rightFromText="180" w:vertAnchor="text" w:tblpY="1"/>
        <w:tblOverlap w:val="never"/>
        <w:tblW w:w="4998" w:type="pct"/>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108" w:type="dxa"/>
          <w:bottom w:w="0" w:type="dxa"/>
          <w:right w:w="108" w:type="dxa"/>
        </w:tblCellMar>
      </w:tblPr>
      <w:tblGrid>
        <w:gridCol w:w="992"/>
        <w:gridCol w:w="4018"/>
        <w:gridCol w:w="2744"/>
        <w:gridCol w:w="1303"/>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059" w:hRule="atLeast"/>
        </w:trPr>
        <w:tc>
          <w:tcPr>
            <w:tcW w:w="548" w:type="pct"/>
            <w:tcBorders>
              <w:top w:val="single" w:color="auto" w:sz="8" w:space="0"/>
              <w:left w:val="single" w:color="auto" w:sz="8" w:space="0"/>
              <w:bottom w:val="single" w:color="auto" w:sz="6" w:space="0"/>
              <w:right w:val="single" w:color="auto" w:sz="6" w:space="0"/>
            </w:tcBorders>
            <w:noWrap w:val="0"/>
            <w:vAlign w:val="center"/>
          </w:tcPr>
          <w:p>
            <w:pPr>
              <w:jc w:val="center"/>
              <w:rPr>
                <w:rFonts w:eastAsia="仿宋"/>
                <w:color w:val="auto"/>
                <w:sz w:val="24"/>
                <w:highlight w:val="none"/>
              </w:rPr>
            </w:pPr>
            <w:r>
              <w:rPr>
                <w:rFonts w:eastAsia="仿宋"/>
                <w:color w:val="auto"/>
                <w:sz w:val="24"/>
                <w:highlight w:val="none"/>
              </w:rPr>
              <w:t>序号</w:t>
            </w:r>
          </w:p>
        </w:tc>
        <w:tc>
          <w:tcPr>
            <w:tcW w:w="2217" w:type="pct"/>
            <w:tcBorders>
              <w:top w:val="single" w:color="auto" w:sz="8" w:space="0"/>
              <w:left w:val="single" w:color="auto" w:sz="6" w:space="0"/>
              <w:bottom w:val="single" w:color="auto" w:sz="6" w:space="0"/>
              <w:right w:val="single" w:color="auto" w:sz="6" w:space="0"/>
            </w:tcBorders>
            <w:noWrap w:val="0"/>
            <w:vAlign w:val="center"/>
          </w:tcPr>
          <w:p>
            <w:pPr>
              <w:jc w:val="center"/>
              <w:rPr>
                <w:rFonts w:eastAsia="仿宋"/>
                <w:color w:val="auto"/>
                <w:sz w:val="24"/>
                <w:highlight w:val="none"/>
              </w:rPr>
            </w:pPr>
            <w:r>
              <w:rPr>
                <w:rFonts w:hint="eastAsia" w:eastAsia="仿宋"/>
                <w:color w:val="auto"/>
                <w:sz w:val="24"/>
                <w:highlight w:val="none"/>
              </w:rPr>
              <w:t>分项名称</w:t>
            </w:r>
          </w:p>
        </w:tc>
        <w:tc>
          <w:tcPr>
            <w:tcW w:w="1514" w:type="pct"/>
            <w:tcBorders>
              <w:top w:val="single" w:color="auto" w:sz="8" w:space="0"/>
              <w:left w:val="single" w:color="auto" w:sz="6" w:space="0"/>
              <w:bottom w:val="single" w:color="auto" w:sz="6" w:space="0"/>
              <w:right w:val="single" w:color="auto" w:sz="4" w:space="0"/>
            </w:tcBorders>
            <w:noWrap w:val="0"/>
            <w:vAlign w:val="center"/>
          </w:tcPr>
          <w:p>
            <w:pPr>
              <w:jc w:val="center"/>
              <w:rPr>
                <w:rFonts w:eastAsia="仿宋"/>
                <w:color w:val="auto"/>
                <w:sz w:val="24"/>
                <w:highlight w:val="none"/>
              </w:rPr>
            </w:pPr>
            <w:r>
              <w:rPr>
                <w:rFonts w:eastAsia="仿宋"/>
                <w:color w:val="auto"/>
                <w:sz w:val="24"/>
                <w:highlight w:val="none"/>
              </w:rPr>
              <w:t>分项报价</w:t>
            </w:r>
          </w:p>
        </w:tc>
        <w:tc>
          <w:tcPr>
            <w:tcW w:w="719" w:type="pct"/>
            <w:tcBorders>
              <w:top w:val="single" w:color="auto" w:sz="8" w:space="0"/>
              <w:left w:val="single" w:color="auto" w:sz="4" w:space="0"/>
              <w:bottom w:val="single" w:color="auto" w:sz="6" w:space="0"/>
              <w:right w:val="single" w:color="auto" w:sz="8" w:space="0"/>
            </w:tcBorders>
            <w:noWrap w:val="0"/>
            <w:vAlign w:val="center"/>
          </w:tcPr>
          <w:p>
            <w:pPr>
              <w:jc w:val="center"/>
              <w:rPr>
                <w:rFonts w:eastAsia="仿宋"/>
                <w:color w:val="auto"/>
                <w:sz w:val="24"/>
                <w:highlight w:val="none"/>
              </w:rPr>
            </w:pPr>
            <w:r>
              <w:rPr>
                <w:rFonts w:eastAsia="仿宋"/>
                <w:color w:val="auto"/>
                <w:sz w:val="24"/>
                <w:highlight w:val="none"/>
              </w:rPr>
              <w:t>备注</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0" w:hRule="atLeast"/>
        </w:trPr>
        <w:tc>
          <w:tcPr>
            <w:tcW w:w="548" w:type="pct"/>
            <w:tcBorders>
              <w:top w:val="single" w:color="auto" w:sz="6" w:space="0"/>
              <w:left w:val="single" w:color="auto" w:sz="8" w:space="0"/>
              <w:bottom w:val="single" w:color="auto" w:sz="6" w:space="0"/>
              <w:right w:val="single" w:color="auto" w:sz="6" w:space="0"/>
            </w:tcBorders>
            <w:noWrap w:val="0"/>
            <w:vAlign w:val="center"/>
          </w:tcPr>
          <w:p>
            <w:pPr>
              <w:jc w:val="center"/>
              <w:rPr>
                <w:rFonts w:eastAsia="仿宋"/>
                <w:color w:val="auto"/>
                <w:sz w:val="24"/>
                <w:highlight w:val="none"/>
              </w:rPr>
            </w:pPr>
          </w:p>
        </w:tc>
        <w:tc>
          <w:tcPr>
            <w:tcW w:w="2217" w:type="pct"/>
            <w:tcBorders>
              <w:top w:val="single" w:color="auto" w:sz="6" w:space="0"/>
              <w:left w:val="single" w:color="auto" w:sz="6" w:space="0"/>
              <w:bottom w:val="single" w:color="auto" w:sz="6" w:space="0"/>
              <w:right w:val="single" w:color="auto" w:sz="6" w:space="0"/>
            </w:tcBorders>
            <w:noWrap w:val="0"/>
            <w:vAlign w:val="center"/>
          </w:tcPr>
          <w:p>
            <w:pPr>
              <w:jc w:val="center"/>
              <w:rPr>
                <w:rFonts w:eastAsia="仿宋"/>
                <w:color w:val="auto"/>
                <w:sz w:val="24"/>
                <w:highlight w:val="none"/>
              </w:rPr>
            </w:pPr>
          </w:p>
        </w:tc>
        <w:tc>
          <w:tcPr>
            <w:tcW w:w="1514" w:type="pct"/>
            <w:tcBorders>
              <w:top w:val="single" w:color="auto" w:sz="6" w:space="0"/>
              <w:left w:val="single" w:color="auto" w:sz="6" w:space="0"/>
              <w:bottom w:val="single" w:color="auto" w:sz="6" w:space="0"/>
              <w:right w:val="single" w:color="auto" w:sz="4" w:space="0"/>
            </w:tcBorders>
            <w:noWrap w:val="0"/>
            <w:vAlign w:val="center"/>
          </w:tcPr>
          <w:p>
            <w:pPr>
              <w:jc w:val="center"/>
              <w:rPr>
                <w:rFonts w:eastAsia="仿宋"/>
                <w:color w:val="auto"/>
                <w:sz w:val="24"/>
                <w:highlight w:val="none"/>
              </w:rPr>
            </w:pPr>
          </w:p>
        </w:tc>
        <w:tc>
          <w:tcPr>
            <w:tcW w:w="719" w:type="pct"/>
            <w:tcBorders>
              <w:top w:val="single" w:color="auto" w:sz="6" w:space="0"/>
              <w:left w:val="single" w:color="auto" w:sz="4" w:space="0"/>
              <w:bottom w:val="single" w:color="auto" w:sz="6" w:space="0"/>
              <w:right w:val="single" w:color="auto" w:sz="8" w:space="0"/>
            </w:tcBorders>
            <w:noWrap w:val="0"/>
            <w:vAlign w:val="center"/>
          </w:tcPr>
          <w:p>
            <w:pPr>
              <w:jc w:val="center"/>
              <w:rPr>
                <w:rFonts w:eastAsia="仿宋"/>
                <w:color w:val="auto"/>
                <w:sz w:val="24"/>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0" w:hRule="atLeast"/>
        </w:trPr>
        <w:tc>
          <w:tcPr>
            <w:tcW w:w="548" w:type="pct"/>
            <w:tcBorders>
              <w:top w:val="single" w:color="auto" w:sz="6" w:space="0"/>
              <w:left w:val="single" w:color="auto" w:sz="8" w:space="0"/>
              <w:bottom w:val="single" w:color="auto" w:sz="6" w:space="0"/>
              <w:right w:val="single" w:color="auto" w:sz="6" w:space="0"/>
            </w:tcBorders>
            <w:noWrap w:val="0"/>
            <w:vAlign w:val="center"/>
          </w:tcPr>
          <w:p>
            <w:pPr>
              <w:jc w:val="center"/>
              <w:rPr>
                <w:rFonts w:eastAsia="仿宋"/>
                <w:color w:val="auto"/>
                <w:sz w:val="24"/>
                <w:highlight w:val="none"/>
              </w:rPr>
            </w:pPr>
          </w:p>
        </w:tc>
        <w:tc>
          <w:tcPr>
            <w:tcW w:w="2217" w:type="pct"/>
            <w:tcBorders>
              <w:top w:val="single" w:color="auto" w:sz="6" w:space="0"/>
              <w:left w:val="single" w:color="auto" w:sz="6" w:space="0"/>
              <w:bottom w:val="single" w:color="auto" w:sz="6" w:space="0"/>
              <w:right w:val="single" w:color="auto" w:sz="6" w:space="0"/>
            </w:tcBorders>
            <w:noWrap w:val="0"/>
            <w:vAlign w:val="center"/>
          </w:tcPr>
          <w:p>
            <w:pPr>
              <w:jc w:val="center"/>
              <w:rPr>
                <w:rFonts w:eastAsia="仿宋"/>
                <w:color w:val="auto"/>
                <w:sz w:val="24"/>
                <w:highlight w:val="none"/>
              </w:rPr>
            </w:pPr>
          </w:p>
        </w:tc>
        <w:tc>
          <w:tcPr>
            <w:tcW w:w="1514" w:type="pct"/>
            <w:tcBorders>
              <w:top w:val="single" w:color="auto" w:sz="6" w:space="0"/>
              <w:left w:val="single" w:color="auto" w:sz="6" w:space="0"/>
              <w:bottom w:val="single" w:color="auto" w:sz="6" w:space="0"/>
              <w:right w:val="single" w:color="auto" w:sz="4" w:space="0"/>
            </w:tcBorders>
            <w:noWrap w:val="0"/>
            <w:vAlign w:val="center"/>
          </w:tcPr>
          <w:p>
            <w:pPr>
              <w:jc w:val="center"/>
              <w:rPr>
                <w:rFonts w:eastAsia="仿宋"/>
                <w:color w:val="auto"/>
                <w:sz w:val="24"/>
                <w:highlight w:val="none"/>
              </w:rPr>
            </w:pPr>
          </w:p>
        </w:tc>
        <w:tc>
          <w:tcPr>
            <w:tcW w:w="719" w:type="pct"/>
            <w:tcBorders>
              <w:top w:val="single" w:color="auto" w:sz="6" w:space="0"/>
              <w:left w:val="single" w:color="auto" w:sz="4" w:space="0"/>
              <w:bottom w:val="single" w:color="auto" w:sz="6" w:space="0"/>
              <w:right w:val="single" w:color="auto" w:sz="8" w:space="0"/>
            </w:tcBorders>
            <w:noWrap w:val="0"/>
            <w:vAlign w:val="center"/>
          </w:tcPr>
          <w:p>
            <w:pPr>
              <w:jc w:val="center"/>
              <w:rPr>
                <w:rFonts w:eastAsia="仿宋"/>
                <w:color w:val="auto"/>
                <w:sz w:val="24"/>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0" w:hRule="atLeast"/>
        </w:trPr>
        <w:tc>
          <w:tcPr>
            <w:tcW w:w="548" w:type="pct"/>
            <w:tcBorders>
              <w:top w:val="single" w:color="auto" w:sz="6" w:space="0"/>
              <w:left w:val="single" w:color="auto" w:sz="8" w:space="0"/>
              <w:bottom w:val="single" w:color="auto" w:sz="6" w:space="0"/>
              <w:right w:val="single" w:color="auto" w:sz="6" w:space="0"/>
            </w:tcBorders>
            <w:noWrap w:val="0"/>
            <w:vAlign w:val="center"/>
          </w:tcPr>
          <w:p>
            <w:pPr>
              <w:jc w:val="center"/>
              <w:rPr>
                <w:rFonts w:eastAsia="仿宋"/>
                <w:color w:val="auto"/>
                <w:sz w:val="24"/>
                <w:highlight w:val="none"/>
              </w:rPr>
            </w:pPr>
          </w:p>
        </w:tc>
        <w:tc>
          <w:tcPr>
            <w:tcW w:w="2217" w:type="pct"/>
            <w:tcBorders>
              <w:top w:val="single" w:color="auto" w:sz="6" w:space="0"/>
              <w:left w:val="single" w:color="auto" w:sz="6" w:space="0"/>
              <w:bottom w:val="single" w:color="auto" w:sz="6" w:space="0"/>
              <w:right w:val="single" w:color="auto" w:sz="6" w:space="0"/>
            </w:tcBorders>
            <w:noWrap w:val="0"/>
            <w:vAlign w:val="center"/>
          </w:tcPr>
          <w:p>
            <w:pPr>
              <w:jc w:val="center"/>
              <w:rPr>
                <w:rFonts w:eastAsia="仿宋"/>
                <w:color w:val="auto"/>
                <w:sz w:val="24"/>
                <w:highlight w:val="none"/>
              </w:rPr>
            </w:pPr>
          </w:p>
        </w:tc>
        <w:tc>
          <w:tcPr>
            <w:tcW w:w="1514" w:type="pct"/>
            <w:tcBorders>
              <w:top w:val="single" w:color="auto" w:sz="6" w:space="0"/>
              <w:left w:val="single" w:color="auto" w:sz="6" w:space="0"/>
              <w:bottom w:val="single" w:color="auto" w:sz="6" w:space="0"/>
              <w:right w:val="single" w:color="auto" w:sz="4" w:space="0"/>
            </w:tcBorders>
            <w:noWrap w:val="0"/>
            <w:vAlign w:val="center"/>
          </w:tcPr>
          <w:p>
            <w:pPr>
              <w:jc w:val="center"/>
              <w:rPr>
                <w:rFonts w:eastAsia="仿宋"/>
                <w:color w:val="auto"/>
                <w:sz w:val="24"/>
                <w:highlight w:val="none"/>
              </w:rPr>
            </w:pPr>
          </w:p>
        </w:tc>
        <w:tc>
          <w:tcPr>
            <w:tcW w:w="719" w:type="pct"/>
            <w:tcBorders>
              <w:top w:val="single" w:color="auto" w:sz="6" w:space="0"/>
              <w:left w:val="single" w:color="auto" w:sz="4" w:space="0"/>
              <w:bottom w:val="single" w:color="auto" w:sz="6" w:space="0"/>
              <w:right w:val="single" w:color="auto" w:sz="8" w:space="0"/>
            </w:tcBorders>
            <w:noWrap w:val="0"/>
            <w:vAlign w:val="center"/>
          </w:tcPr>
          <w:p>
            <w:pPr>
              <w:jc w:val="center"/>
              <w:rPr>
                <w:rFonts w:eastAsia="仿宋"/>
                <w:color w:val="auto"/>
                <w:sz w:val="24"/>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0" w:hRule="atLeast"/>
        </w:trPr>
        <w:tc>
          <w:tcPr>
            <w:tcW w:w="548" w:type="pct"/>
            <w:tcBorders>
              <w:top w:val="single" w:color="auto" w:sz="6" w:space="0"/>
              <w:left w:val="single" w:color="auto" w:sz="8" w:space="0"/>
              <w:bottom w:val="single" w:color="auto" w:sz="6" w:space="0"/>
              <w:right w:val="single" w:color="auto" w:sz="6" w:space="0"/>
            </w:tcBorders>
            <w:noWrap w:val="0"/>
            <w:vAlign w:val="center"/>
          </w:tcPr>
          <w:p>
            <w:pPr>
              <w:jc w:val="center"/>
              <w:rPr>
                <w:rFonts w:eastAsia="仿宋"/>
                <w:color w:val="auto"/>
                <w:sz w:val="24"/>
                <w:highlight w:val="none"/>
              </w:rPr>
            </w:pPr>
          </w:p>
        </w:tc>
        <w:tc>
          <w:tcPr>
            <w:tcW w:w="2217" w:type="pct"/>
            <w:tcBorders>
              <w:top w:val="single" w:color="auto" w:sz="6" w:space="0"/>
              <w:left w:val="single" w:color="auto" w:sz="6" w:space="0"/>
              <w:bottom w:val="single" w:color="auto" w:sz="6" w:space="0"/>
              <w:right w:val="single" w:color="auto" w:sz="6" w:space="0"/>
            </w:tcBorders>
            <w:noWrap w:val="0"/>
            <w:vAlign w:val="center"/>
          </w:tcPr>
          <w:p>
            <w:pPr>
              <w:jc w:val="center"/>
              <w:rPr>
                <w:rFonts w:eastAsia="仿宋"/>
                <w:color w:val="auto"/>
                <w:sz w:val="24"/>
                <w:highlight w:val="none"/>
              </w:rPr>
            </w:pPr>
          </w:p>
        </w:tc>
        <w:tc>
          <w:tcPr>
            <w:tcW w:w="1514" w:type="pct"/>
            <w:tcBorders>
              <w:top w:val="single" w:color="auto" w:sz="6" w:space="0"/>
              <w:left w:val="single" w:color="auto" w:sz="6" w:space="0"/>
              <w:bottom w:val="single" w:color="auto" w:sz="6" w:space="0"/>
              <w:right w:val="single" w:color="auto" w:sz="4" w:space="0"/>
            </w:tcBorders>
            <w:noWrap w:val="0"/>
            <w:vAlign w:val="center"/>
          </w:tcPr>
          <w:p>
            <w:pPr>
              <w:jc w:val="center"/>
              <w:rPr>
                <w:rFonts w:eastAsia="仿宋"/>
                <w:color w:val="auto"/>
                <w:sz w:val="24"/>
                <w:highlight w:val="none"/>
              </w:rPr>
            </w:pPr>
          </w:p>
        </w:tc>
        <w:tc>
          <w:tcPr>
            <w:tcW w:w="719" w:type="pct"/>
            <w:tcBorders>
              <w:top w:val="single" w:color="auto" w:sz="6" w:space="0"/>
              <w:left w:val="single" w:color="auto" w:sz="4" w:space="0"/>
              <w:bottom w:val="single" w:color="auto" w:sz="6" w:space="0"/>
              <w:right w:val="single" w:color="auto" w:sz="8" w:space="0"/>
            </w:tcBorders>
            <w:noWrap w:val="0"/>
            <w:vAlign w:val="center"/>
          </w:tcPr>
          <w:p>
            <w:pPr>
              <w:jc w:val="center"/>
              <w:rPr>
                <w:rFonts w:eastAsia="仿宋"/>
                <w:color w:val="auto"/>
                <w:sz w:val="24"/>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0" w:hRule="atLeast"/>
        </w:trPr>
        <w:tc>
          <w:tcPr>
            <w:tcW w:w="548" w:type="pct"/>
            <w:tcBorders>
              <w:top w:val="single" w:color="auto" w:sz="6" w:space="0"/>
              <w:left w:val="single" w:color="auto" w:sz="8" w:space="0"/>
              <w:bottom w:val="single" w:color="auto" w:sz="6" w:space="0"/>
              <w:right w:val="single" w:color="auto" w:sz="6" w:space="0"/>
            </w:tcBorders>
            <w:noWrap w:val="0"/>
            <w:vAlign w:val="center"/>
          </w:tcPr>
          <w:p>
            <w:pPr>
              <w:jc w:val="center"/>
              <w:rPr>
                <w:rFonts w:eastAsia="仿宋"/>
                <w:color w:val="auto"/>
                <w:sz w:val="24"/>
                <w:highlight w:val="none"/>
              </w:rPr>
            </w:pPr>
          </w:p>
        </w:tc>
        <w:tc>
          <w:tcPr>
            <w:tcW w:w="2217" w:type="pct"/>
            <w:tcBorders>
              <w:top w:val="single" w:color="auto" w:sz="6" w:space="0"/>
              <w:left w:val="single" w:color="auto" w:sz="6" w:space="0"/>
              <w:bottom w:val="single" w:color="auto" w:sz="6" w:space="0"/>
              <w:right w:val="single" w:color="auto" w:sz="6" w:space="0"/>
            </w:tcBorders>
            <w:noWrap w:val="0"/>
            <w:vAlign w:val="center"/>
          </w:tcPr>
          <w:p>
            <w:pPr>
              <w:jc w:val="center"/>
              <w:rPr>
                <w:rFonts w:eastAsia="仿宋"/>
                <w:color w:val="auto"/>
                <w:sz w:val="24"/>
                <w:highlight w:val="none"/>
              </w:rPr>
            </w:pPr>
          </w:p>
        </w:tc>
        <w:tc>
          <w:tcPr>
            <w:tcW w:w="1514" w:type="pct"/>
            <w:tcBorders>
              <w:top w:val="single" w:color="auto" w:sz="6" w:space="0"/>
              <w:left w:val="single" w:color="auto" w:sz="6" w:space="0"/>
              <w:bottom w:val="single" w:color="auto" w:sz="6" w:space="0"/>
              <w:right w:val="single" w:color="auto" w:sz="4" w:space="0"/>
            </w:tcBorders>
            <w:noWrap w:val="0"/>
            <w:vAlign w:val="center"/>
          </w:tcPr>
          <w:p>
            <w:pPr>
              <w:jc w:val="center"/>
              <w:rPr>
                <w:rFonts w:eastAsia="仿宋"/>
                <w:color w:val="auto"/>
                <w:sz w:val="24"/>
                <w:highlight w:val="none"/>
              </w:rPr>
            </w:pPr>
          </w:p>
        </w:tc>
        <w:tc>
          <w:tcPr>
            <w:tcW w:w="719" w:type="pct"/>
            <w:tcBorders>
              <w:top w:val="single" w:color="auto" w:sz="6" w:space="0"/>
              <w:left w:val="single" w:color="auto" w:sz="4" w:space="0"/>
              <w:bottom w:val="single" w:color="auto" w:sz="6" w:space="0"/>
              <w:right w:val="single" w:color="auto" w:sz="8" w:space="0"/>
            </w:tcBorders>
            <w:noWrap w:val="0"/>
            <w:vAlign w:val="center"/>
          </w:tcPr>
          <w:p>
            <w:pPr>
              <w:jc w:val="center"/>
              <w:rPr>
                <w:rFonts w:eastAsia="仿宋"/>
                <w:color w:val="auto"/>
                <w:sz w:val="24"/>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0" w:hRule="atLeast"/>
        </w:trPr>
        <w:tc>
          <w:tcPr>
            <w:tcW w:w="548" w:type="pct"/>
            <w:tcBorders>
              <w:top w:val="single" w:color="auto" w:sz="6" w:space="0"/>
              <w:left w:val="single" w:color="auto" w:sz="8" w:space="0"/>
              <w:bottom w:val="single" w:color="auto" w:sz="6" w:space="0"/>
              <w:right w:val="single" w:color="auto" w:sz="6" w:space="0"/>
            </w:tcBorders>
            <w:noWrap w:val="0"/>
            <w:vAlign w:val="center"/>
          </w:tcPr>
          <w:p>
            <w:pPr>
              <w:jc w:val="center"/>
              <w:rPr>
                <w:rFonts w:eastAsia="仿宋"/>
                <w:color w:val="auto"/>
                <w:sz w:val="24"/>
                <w:highlight w:val="none"/>
              </w:rPr>
            </w:pPr>
          </w:p>
        </w:tc>
        <w:tc>
          <w:tcPr>
            <w:tcW w:w="2217" w:type="pct"/>
            <w:tcBorders>
              <w:top w:val="single" w:color="auto" w:sz="6" w:space="0"/>
              <w:left w:val="single" w:color="auto" w:sz="6" w:space="0"/>
              <w:bottom w:val="single" w:color="auto" w:sz="6" w:space="0"/>
              <w:right w:val="single" w:color="auto" w:sz="6" w:space="0"/>
            </w:tcBorders>
            <w:noWrap w:val="0"/>
            <w:vAlign w:val="center"/>
          </w:tcPr>
          <w:p>
            <w:pPr>
              <w:jc w:val="center"/>
              <w:rPr>
                <w:rFonts w:eastAsia="仿宋"/>
                <w:color w:val="auto"/>
                <w:sz w:val="24"/>
                <w:highlight w:val="none"/>
              </w:rPr>
            </w:pPr>
          </w:p>
        </w:tc>
        <w:tc>
          <w:tcPr>
            <w:tcW w:w="1514" w:type="pct"/>
            <w:tcBorders>
              <w:top w:val="single" w:color="auto" w:sz="6" w:space="0"/>
              <w:left w:val="single" w:color="auto" w:sz="6" w:space="0"/>
              <w:bottom w:val="single" w:color="auto" w:sz="6" w:space="0"/>
              <w:right w:val="single" w:color="auto" w:sz="4" w:space="0"/>
            </w:tcBorders>
            <w:noWrap w:val="0"/>
            <w:vAlign w:val="center"/>
          </w:tcPr>
          <w:p>
            <w:pPr>
              <w:jc w:val="center"/>
              <w:rPr>
                <w:rFonts w:eastAsia="仿宋"/>
                <w:color w:val="auto"/>
                <w:sz w:val="24"/>
                <w:highlight w:val="none"/>
              </w:rPr>
            </w:pPr>
          </w:p>
        </w:tc>
        <w:tc>
          <w:tcPr>
            <w:tcW w:w="719" w:type="pct"/>
            <w:tcBorders>
              <w:top w:val="single" w:color="auto" w:sz="6" w:space="0"/>
              <w:left w:val="single" w:color="auto" w:sz="4" w:space="0"/>
              <w:bottom w:val="single" w:color="auto" w:sz="6" w:space="0"/>
              <w:right w:val="single" w:color="auto" w:sz="8" w:space="0"/>
            </w:tcBorders>
            <w:noWrap w:val="0"/>
            <w:vAlign w:val="center"/>
          </w:tcPr>
          <w:p>
            <w:pPr>
              <w:jc w:val="center"/>
              <w:rPr>
                <w:rFonts w:eastAsia="仿宋"/>
                <w:color w:val="auto"/>
                <w:sz w:val="24"/>
                <w:highlight w:val="none"/>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20" w:hRule="atLeast"/>
        </w:trPr>
        <w:tc>
          <w:tcPr>
            <w:tcW w:w="548" w:type="pct"/>
            <w:tcBorders>
              <w:top w:val="single" w:color="auto" w:sz="6" w:space="0"/>
              <w:left w:val="single" w:color="auto" w:sz="8" w:space="0"/>
              <w:bottom w:val="single" w:color="auto" w:sz="6" w:space="0"/>
              <w:right w:val="single" w:color="auto" w:sz="6" w:space="0"/>
            </w:tcBorders>
            <w:noWrap w:val="0"/>
            <w:vAlign w:val="center"/>
          </w:tcPr>
          <w:p>
            <w:pPr>
              <w:jc w:val="center"/>
              <w:rPr>
                <w:rFonts w:eastAsia="仿宋"/>
                <w:color w:val="auto"/>
                <w:sz w:val="24"/>
                <w:highlight w:val="none"/>
              </w:rPr>
            </w:pPr>
          </w:p>
        </w:tc>
        <w:tc>
          <w:tcPr>
            <w:tcW w:w="2217" w:type="pct"/>
            <w:tcBorders>
              <w:top w:val="single" w:color="auto" w:sz="6" w:space="0"/>
              <w:left w:val="single" w:color="auto" w:sz="6" w:space="0"/>
              <w:bottom w:val="single" w:color="auto" w:sz="6" w:space="0"/>
              <w:right w:val="single" w:color="auto" w:sz="6" w:space="0"/>
            </w:tcBorders>
            <w:noWrap w:val="0"/>
            <w:vAlign w:val="center"/>
          </w:tcPr>
          <w:p>
            <w:pPr>
              <w:jc w:val="center"/>
              <w:rPr>
                <w:rFonts w:eastAsia="仿宋"/>
                <w:color w:val="auto"/>
                <w:sz w:val="24"/>
                <w:highlight w:val="none"/>
              </w:rPr>
            </w:pPr>
          </w:p>
        </w:tc>
        <w:tc>
          <w:tcPr>
            <w:tcW w:w="1514" w:type="pct"/>
            <w:tcBorders>
              <w:top w:val="single" w:color="auto" w:sz="6" w:space="0"/>
              <w:left w:val="single" w:color="auto" w:sz="6" w:space="0"/>
              <w:bottom w:val="single" w:color="auto" w:sz="6" w:space="0"/>
              <w:right w:val="single" w:color="auto" w:sz="4" w:space="0"/>
            </w:tcBorders>
            <w:noWrap w:val="0"/>
            <w:vAlign w:val="center"/>
          </w:tcPr>
          <w:p>
            <w:pPr>
              <w:jc w:val="center"/>
              <w:rPr>
                <w:rFonts w:eastAsia="仿宋"/>
                <w:color w:val="auto"/>
                <w:sz w:val="24"/>
                <w:highlight w:val="none"/>
              </w:rPr>
            </w:pPr>
          </w:p>
        </w:tc>
        <w:tc>
          <w:tcPr>
            <w:tcW w:w="719" w:type="pct"/>
            <w:tcBorders>
              <w:top w:val="single" w:color="auto" w:sz="6" w:space="0"/>
              <w:left w:val="single" w:color="auto" w:sz="4" w:space="0"/>
              <w:bottom w:val="single" w:color="auto" w:sz="6" w:space="0"/>
              <w:right w:val="single" w:color="auto" w:sz="8" w:space="0"/>
            </w:tcBorders>
            <w:noWrap w:val="0"/>
            <w:vAlign w:val="center"/>
          </w:tcPr>
          <w:p>
            <w:pPr>
              <w:jc w:val="center"/>
              <w:rPr>
                <w:rFonts w:eastAsia="仿宋"/>
                <w:color w:val="auto"/>
                <w:sz w:val="24"/>
                <w:highlight w:val="none"/>
              </w:rPr>
            </w:pPr>
          </w:p>
        </w:tc>
      </w:tr>
    </w:tbl>
    <w:p>
      <w:pPr>
        <w:rPr>
          <w:rFonts w:ascii="仿宋" w:hAnsi="仿宋" w:eastAsia="仿宋" w:cs="仿宋"/>
          <w:b/>
          <w:color w:val="auto"/>
          <w:sz w:val="24"/>
          <w:highlight w:val="none"/>
        </w:rPr>
      </w:pPr>
    </w:p>
    <w:p>
      <w:pPr>
        <w:pStyle w:val="13"/>
        <w:tabs>
          <w:tab w:val="left" w:pos="5580"/>
        </w:tabs>
        <w:spacing w:line="240" w:lineRule="atLeast"/>
        <w:ind w:left="1080" w:leftChars="257" w:hanging="540"/>
        <w:jc w:val="lef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注：1.此表乃报价表的明细表。</w:t>
      </w:r>
    </w:p>
    <w:p>
      <w:pPr>
        <w:pStyle w:val="13"/>
        <w:tabs>
          <w:tab w:val="left" w:pos="5580"/>
        </w:tabs>
        <w:spacing w:line="240" w:lineRule="atLeast"/>
        <w:ind w:left="1235" w:leftChars="523" w:hanging="137" w:hangingChars="57"/>
        <w:jc w:val="lef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2.如果单价和总价不符时，以单价为准，修正总价。</w:t>
      </w:r>
    </w:p>
    <w:p>
      <w:pPr>
        <w:pStyle w:val="2"/>
        <w:rPr>
          <w:rFonts w:ascii="仿宋" w:hAnsi="仿宋" w:eastAsia="仿宋" w:cs="仿宋"/>
          <w:color w:val="auto"/>
          <w:highlight w:val="none"/>
        </w:rPr>
      </w:pPr>
    </w:p>
    <w:tbl>
      <w:tblPr>
        <w:tblStyle w:val="24"/>
        <w:tblW w:w="8528" w:type="dxa"/>
        <w:tblInd w:w="0" w:type="dxa"/>
        <w:tblLayout w:type="fixed"/>
        <w:tblCellMar>
          <w:top w:w="0" w:type="dxa"/>
          <w:left w:w="108" w:type="dxa"/>
          <w:bottom w:w="0" w:type="dxa"/>
          <w:right w:w="108" w:type="dxa"/>
        </w:tblCellMar>
      </w:tblPr>
      <w:tblGrid>
        <w:gridCol w:w="5536"/>
        <w:gridCol w:w="2992"/>
      </w:tblGrid>
      <w:tr>
        <w:tblPrEx>
          <w:tblCellMar>
            <w:top w:w="0" w:type="dxa"/>
            <w:left w:w="108" w:type="dxa"/>
            <w:bottom w:w="0" w:type="dxa"/>
            <w:right w:w="108" w:type="dxa"/>
          </w:tblCellMar>
        </w:tblPrEx>
        <w:trPr>
          <w:trHeight w:val="545" w:hRule="atLeast"/>
        </w:trPr>
        <w:tc>
          <w:tcPr>
            <w:tcW w:w="5536" w:type="dxa"/>
          </w:tcPr>
          <w:p>
            <w:pPr>
              <w:spacing w:line="400" w:lineRule="exact"/>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供应商名称（加盖公章）：                         </w:t>
            </w:r>
          </w:p>
        </w:tc>
        <w:tc>
          <w:tcPr>
            <w:tcW w:w="2992" w:type="dxa"/>
          </w:tcPr>
          <w:p>
            <w:pPr>
              <w:spacing w:line="400" w:lineRule="exact"/>
              <w:ind w:firstLine="480" w:firstLineChars="200"/>
              <w:jc w:val="left"/>
              <w:rPr>
                <w:rFonts w:ascii="仿宋" w:hAnsi="仿宋" w:eastAsia="仿宋" w:cs="仿宋"/>
                <w:color w:val="auto"/>
                <w:sz w:val="24"/>
                <w:szCs w:val="24"/>
                <w:highlight w:val="none"/>
              </w:rPr>
            </w:pPr>
          </w:p>
        </w:tc>
      </w:tr>
      <w:tr>
        <w:tblPrEx>
          <w:tblCellMar>
            <w:top w:w="0" w:type="dxa"/>
            <w:left w:w="108" w:type="dxa"/>
            <w:bottom w:w="0" w:type="dxa"/>
            <w:right w:w="108" w:type="dxa"/>
          </w:tblCellMar>
        </w:tblPrEx>
        <w:trPr>
          <w:trHeight w:val="500" w:hRule="atLeast"/>
        </w:trPr>
        <w:tc>
          <w:tcPr>
            <w:tcW w:w="5536" w:type="dxa"/>
          </w:tcPr>
          <w:p>
            <w:pPr>
              <w:spacing w:line="400" w:lineRule="exact"/>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法定代表人或受委托人（签名或盖私章）：     </w:t>
            </w:r>
          </w:p>
        </w:tc>
        <w:tc>
          <w:tcPr>
            <w:tcW w:w="2992" w:type="dxa"/>
          </w:tcPr>
          <w:p>
            <w:pPr>
              <w:spacing w:line="400" w:lineRule="exact"/>
              <w:ind w:firstLine="480" w:firstLineChars="200"/>
              <w:jc w:val="left"/>
              <w:rPr>
                <w:rFonts w:ascii="仿宋" w:hAnsi="仿宋" w:eastAsia="仿宋" w:cs="仿宋"/>
                <w:color w:val="auto"/>
                <w:sz w:val="24"/>
                <w:szCs w:val="24"/>
                <w:highlight w:val="none"/>
              </w:rPr>
            </w:pPr>
          </w:p>
        </w:tc>
      </w:tr>
      <w:tr>
        <w:tblPrEx>
          <w:tblCellMar>
            <w:top w:w="0" w:type="dxa"/>
            <w:left w:w="108" w:type="dxa"/>
            <w:bottom w:w="0" w:type="dxa"/>
            <w:right w:w="108" w:type="dxa"/>
          </w:tblCellMar>
        </w:tblPrEx>
        <w:tc>
          <w:tcPr>
            <w:tcW w:w="5536" w:type="dxa"/>
          </w:tcPr>
          <w:p>
            <w:pPr>
              <w:spacing w:line="400" w:lineRule="exact"/>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tc>
        <w:tc>
          <w:tcPr>
            <w:tcW w:w="2992" w:type="dxa"/>
          </w:tcPr>
          <w:p>
            <w:pPr>
              <w:spacing w:line="400" w:lineRule="exact"/>
              <w:ind w:firstLine="480" w:firstLineChars="200"/>
              <w:jc w:val="left"/>
              <w:rPr>
                <w:rFonts w:ascii="仿宋" w:hAnsi="仿宋" w:eastAsia="仿宋" w:cs="仿宋"/>
                <w:color w:val="auto"/>
                <w:sz w:val="24"/>
                <w:szCs w:val="24"/>
                <w:highlight w:val="none"/>
              </w:rPr>
            </w:pPr>
          </w:p>
        </w:tc>
      </w:tr>
    </w:tbl>
    <w:p>
      <w:pP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p>
    <w:p>
      <w:pPr>
        <w:pStyle w:val="4"/>
        <w:tabs>
          <w:tab w:val="left" w:pos="5580"/>
        </w:tabs>
        <w:spacing w:line="415" w:lineRule="auto"/>
        <w:rPr>
          <w:rFonts w:ascii="仿宋" w:hAnsi="仿宋" w:eastAsia="仿宋" w:cs="仿宋"/>
          <w:b w:val="0"/>
          <w:color w:val="auto"/>
          <w:sz w:val="28"/>
          <w:szCs w:val="28"/>
          <w:highlight w:val="none"/>
        </w:rPr>
      </w:pPr>
      <w:bookmarkStart w:id="679" w:name="_Toc29956"/>
      <w:r>
        <w:rPr>
          <w:rFonts w:hint="eastAsia" w:ascii="仿宋" w:hAnsi="仿宋" w:eastAsia="仿宋" w:cs="仿宋"/>
          <w:color w:val="auto"/>
          <w:sz w:val="28"/>
          <w:szCs w:val="28"/>
          <w:highlight w:val="none"/>
        </w:rPr>
        <w:t>第三部分   商务及技术文件</w:t>
      </w:r>
      <w:bookmarkEnd w:id="679"/>
    </w:p>
    <w:p>
      <w:pPr>
        <w:rPr>
          <w:rFonts w:ascii="仿宋" w:hAnsi="仿宋" w:eastAsia="仿宋" w:cs="仿宋"/>
          <w:color w:val="auto"/>
          <w:sz w:val="28"/>
          <w:szCs w:val="28"/>
          <w:highlight w:val="none"/>
        </w:rPr>
      </w:pPr>
    </w:p>
    <w:p>
      <w:pPr>
        <w:spacing w:line="400" w:lineRule="exact"/>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1投标函</w:t>
      </w:r>
    </w:p>
    <w:p>
      <w:pPr>
        <w:spacing w:line="400" w:lineRule="exact"/>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2索引表</w:t>
      </w:r>
    </w:p>
    <w:p>
      <w:pPr>
        <w:spacing w:line="400" w:lineRule="exact"/>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2.1资格性审查索引表</w:t>
      </w:r>
    </w:p>
    <w:p>
      <w:pPr>
        <w:spacing w:line="400" w:lineRule="exact"/>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2.2符合性审查索引表</w:t>
      </w:r>
    </w:p>
    <w:p>
      <w:pPr>
        <w:spacing w:line="400" w:lineRule="exact"/>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2.3商务评分索引表</w:t>
      </w:r>
    </w:p>
    <w:p>
      <w:pPr>
        <w:spacing w:line="400" w:lineRule="exact"/>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2.4技术评分索引表</w:t>
      </w:r>
    </w:p>
    <w:p>
      <w:pPr>
        <w:spacing w:line="400" w:lineRule="exact"/>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3资格性证明文件</w:t>
      </w:r>
    </w:p>
    <w:p>
      <w:pPr>
        <w:spacing w:line="400" w:lineRule="exact"/>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4商务技术证明文件</w:t>
      </w:r>
    </w:p>
    <w:p>
      <w:pPr>
        <w:spacing w:line="400" w:lineRule="exact"/>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5其他文件</w:t>
      </w:r>
    </w:p>
    <w:p>
      <w:pPr>
        <w:pStyle w:val="7"/>
        <w:spacing w:line="240" w:lineRule="atLeast"/>
        <w:ind w:firstLine="0"/>
        <w:jc w:val="center"/>
        <w:rPr>
          <w:rFonts w:ascii="仿宋" w:hAnsi="仿宋" w:eastAsia="仿宋" w:cs="仿宋"/>
          <w:color w:val="auto"/>
          <w:szCs w:val="24"/>
          <w:highlight w:val="none"/>
        </w:rPr>
      </w:pPr>
    </w:p>
    <w:p>
      <w:pPr>
        <w:rPr>
          <w:rFonts w:ascii="仿宋" w:hAnsi="仿宋" w:eastAsia="仿宋" w:cs="仿宋"/>
          <w:color w:val="auto"/>
          <w:sz w:val="28"/>
          <w:szCs w:val="28"/>
          <w:highlight w:val="none"/>
        </w:rPr>
      </w:pPr>
    </w:p>
    <w:p>
      <w:pPr>
        <w:spacing w:line="360" w:lineRule="auto"/>
        <w:rPr>
          <w:rFonts w:ascii="仿宋" w:hAnsi="仿宋" w:eastAsia="仿宋" w:cs="仿宋"/>
          <w:b/>
          <w:color w:val="auto"/>
          <w:szCs w:val="21"/>
          <w:highlight w:val="none"/>
        </w:rPr>
      </w:pPr>
    </w:p>
    <w:p>
      <w:pPr>
        <w:rPr>
          <w:rFonts w:ascii="仿宋" w:hAnsi="仿宋" w:eastAsia="仿宋" w:cs="仿宋"/>
          <w:color w:val="auto"/>
          <w:sz w:val="28"/>
          <w:szCs w:val="28"/>
          <w:highlight w:val="none"/>
        </w:rPr>
      </w:pPr>
    </w:p>
    <w:p>
      <w:pPr>
        <w:rPr>
          <w:rFonts w:ascii="仿宋" w:hAnsi="仿宋" w:eastAsia="仿宋" w:cs="仿宋"/>
          <w:color w:val="auto"/>
          <w:sz w:val="28"/>
          <w:szCs w:val="28"/>
          <w:highlight w:val="none"/>
        </w:rPr>
      </w:pPr>
    </w:p>
    <w:p>
      <w:pPr>
        <w:rPr>
          <w:rFonts w:ascii="仿宋" w:hAnsi="仿宋" w:eastAsia="仿宋" w:cs="仿宋"/>
          <w:color w:val="auto"/>
          <w:sz w:val="28"/>
          <w:szCs w:val="28"/>
          <w:highlight w:val="none"/>
        </w:rPr>
      </w:pPr>
    </w:p>
    <w:p>
      <w:pPr>
        <w:rPr>
          <w:rFonts w:ascii="仿宋" w:hAnsi="仿宋" w:eastAsia="仿宋" w:cs="仿宋"/>
          <w:color w:val="auto"/>
          <w:sz w:val="28"/>
          <w:szCs w:val="28"/>
          <w:highlight w:val="none"/>
        </w:rPr>
      </w:pPr>
    </w:p>
    <w:p>
      <w:pPr>
        <w:rPr>
          <w:rFonts w:ascii="仿宋" w:hAnsi="仿宋" w:eastAsia="仿宋" w:cs="仿宋"/>
          <w:color w:val="auto"/>
          <w:sz w:val="28"/>
          <w:szCs w:val="28"/>
          <w:highlight w:val="none"/>
        </w:rPr>
      </w:pPr>
    </w:p>
    <w:p>
      <w:pPr>
        <w:rPr>
          <w:rFonts w:ascii="仿宋" w:hAnsi="仿宋" w:eastAsia="仿宋" w:cs="仿宋"/>
          <w:color w:val="auto"/>
          <w:sz w:val="28"/>
          <w:szCs w:val="28"/>
          <w:highlight w:val="none"/>
        </w:rPr>
      </w:pPr>
    </w:p>
    <w:p>
      <w:pPr>
        <w:rPr>
          <w:rFonts w:ascii="仿宋" w:hAnsi="仿宋" w:eastAsia="仿宋" w:cs="仿宋"/>
          <w:color w:val="auto"/>
          <w:sz w:val="28"/>
          <w:szCs w:val="28"/>
          <w:highlight w:val="none"/>
        </w:rPr>
      </w:pPr>
    </w:p>
    <w:p>
      <w:pPr>
        <w:pStyle w:val="2"/>
        <w:rPr>
          <w:rFonts w:ascii="仿宋" w:hAnsi="仿宋" w:eastAsia="仿宋" w:cs="仿宋"/>
          <w:color w:val="auto"/>
          <w:sz w:val="28"/>
          <w:szCs w:val="28"/>
          <w:highlight w:val="none"/>
        </w:rPr>
      </w:pPr>
    </w:p>
    <w:p>
      <w:pPr>
        <w:pStyle w:val="2"/>
        <w:rPr>
          <w:rFonts w:ascii="仿宋" w:hAnsi="仿宋" w:eastAsia="仿宋" w:cs="仿宋"/>
          <w:color w:val="auto"/>
          <w:sz w:val="28"/>
          <w:szCs w:val="28"/>
          <w:highlight w:val="none"/>
        </w:rPr>
      </w:pPr>
    </w:p>
    <w:p>
      <w:pPr>
        <w:pStyle w:val="4"/>
        <w:keepNext w:val="0"/>
        <w:keepLines w:val="0"/>
        <w:spacing w:line="415" w:lineRule="auto"/>
        <w:jc w:val="left"/>
        <w:rPr>
          <w:rStyle w:val="27"/>
          <w:rFonts w:hint="eastAsia" w:ascii="仿宋" w:hAnsi="仿宋" w:eastAsia="仿宋" w:cs="仿宋"/>
          <w:b/>
          <w:color w:val="auto"/>
          <w:spacing w:val="12"/>
          <w:sz w:val="21"/>
          <w:szCs w:val="21"/>
          <w:highlight w:val="none"/>
        </w:rPr>
      </w:pPr>
      <w:bookmarkStart w:id="680" w:name="_Toc25345"/>
    </w:p>
    <w:p>
      <w:pPr>
        <w:pStyle w:val="4"/>
        <w:keepNext w:val="0"/>
        <w:keepLines w:val="0"/>
        <w:spacing w:line="415" w:lineRule="auto"/>
        <w:jc w:val="left"/>
        <w:rPr>
          <w:rStyle w:val="27"/>
          <w:rFonts w:ascii="仿宋" w:hAnsi="仿宋" w:eastAsia="仿宋" w:cs="仿宋"/>
          <w:b/>
          <w:color w:val="auto"/>
          <w:spacing w:val="12"/>
          <w:sz w:val="21"/>
          <w:szCs w:val="21"/>
          <w:highlight w:val="none"/>
        </w:rPr>
      </w:pPr>
      <w:r>
        <w:rPr>
          <w:rStyle w:val="27"/>
          <w:rFonts w:hint="eastAsia" w:ascii="仿宋" w:hAnsi="仿宋" w:eastAsia="仿宋" w:cs="仿宋"/>
          <w:b/>
          <w:color w:val="auto"/>
          <w:spacing w:val="12"/>
          <w:sz w:val="21"/>
          <w:szCs w:val="21"/>
          <w:highlight w:val="none"/>
        </w:rPr>
        <w:t>1  投标函</w:t>
      </w:r>
      <w:bookmarkEnd w:id="680"/>
    </w:p>
    <w:p>
      <w:pPr>
        <w:spacing w:before="156" w:after="156" w:line="400" w:lineRule="exact"/>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投标函</w:t>
      </w:r>
    </w:p>
    <w:p>
      <w:pPr>
        <w:spacing w:before="156" w:after="156" w:line="400" w:lineRule="exact"/>
        <w:rPr>
          <w:rFonts w:ascii="仿宋" w:hAnsi="仿宋" w:eastAsia="仿宋" w:cs="仿宋"/>
          <w:color w:val="auto"/>
          <w:sz w:val="24"/>
          <w:highlight w:val="none"/>
        </w:rPr>
      </w:pPr>
      <w:r>
        <w:rPr>
          <w:rFonts w:hint="eastAsia" w:ascii="仿宋" w:hAnsi="仿宋" w:eastAsia="仿宋" w:cs="仿宋"/>
          <w:color w:val="auto"/>
          <w:sz w:val="24"/>
          <w:highlight w:val="none"/>
        </w:rPr>
        <w:t>致：东莞市万江招投标服务所</w:t>
      </w:r>
    </w:p>
    <w:p>
      <w:pPr>
        <w:spacing w:line="4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本公司确认收到贵所提供的</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采购项目 （采购编号：</w:t>
      </w:r>
      <w:r>
        <w:rPr>
          <w:rFonts w:hint="eastAsia" w:ascii="仿宋" w:hAnsi="仿宋" w:eastAsia="仿宋" w:cs="仿宋"/>
          <w:color w:val="auto"/>
          <w:sz w:val="24"/>
          <w:highlight w:val="none"/>
          <w:u w:val="single"/>
        </w:rPr>
        <w:t>　　</w:t>
      </w:r>
      <w:r>
        <w:rPr>
          <w:rFonts w:hint="eastAsia" w:ascii="仿宋" w:hAnsi="仿宋" w:eastAsia="仿宋" w:cs="仿宋"/>
          <w:color w:val="auto"/>
          <w:sz w:val="24"/>
          <w:highlight w:val="none"/>
        </w:rPr>
        <w:t>） 招标的相关服务的招标文件的全部内容。本公司：</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（供应商名称）作为供应商正式委托</w:t>
      </w:r>
      <w:r>
        <w:rPr>
          <w:rFonts w:hint="eastAsia" w:ascii="仿宋" w:hAnsi="仿宋" w:eastAsia="仿宋" w:cs="仿宋"/>
          <w:color w:val="auto"/>
          <w:sz w:val="24"/>
          <w:highlight w:val="none"/>
          <w:u w:val="single"/>
        </w:rPr>
        <w:t>　　　　</w:t>
      </w:r>
      <w:r>
        <w:rPr>
          <w:rFonts w:hint="eastAsia" w:ascii="仿宋" w:hAnsi="仿宋" w:eastAsia="仿宋" w:cs="仿宋"/>
          <w:color w:val="auto"/>
          <w:sz w:val="24"/>
          <w:highlight w:val="none"/>
        </w:rPr>
        <w:t>（授权代表全名，职务）代表本公司进行有关本项目投标的一切事宜。</w:t>
      </w:r>
    </w:p>
    <w:p>
      <w:pPr>
        <w:spacing w:line="4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本公司在参与投标前已详细研究了招标文件的所有内容，包括澄清、修改文件（如果有）和所有已提供的参考资料以及有关附件，本公司完全明白并认为此招标文件没有倾向性，也不存在排斥潜在供应商的内容，本公司同意招标文件的相关条款，放弃对招标文件提出误解和质疑的一切权力。</w:t>
      </w:r>
    </w:p>
    <w:p>
      <w:pPr>
        <w:spacing w:line="400" w:lineRule="exact"/>
        <w:rPr>
          <w:rFonts w:ascii="仿宋" w:hAnsi="仿宋" w:eastAsia="仿宋" w:cs="仿宋"/>
          <w:color w:val="auto"/>
          <w:sz w:val="24"/>
          <w:highlight w:val="none"/>
        </w:rPr>
      </w:pPr>
      <w:r>
        <w:rPr>
          <w:rFonts w:hint="eastAsia" w:ascii="仿宋" w:hAnsi="仿宋" w:eastAsia="仿宋" w:cs="仿宋"/>
          <w:color w:val="auto"/>
          <w:sz w:val="24"/>
          <w:highlight w:val="none"/>
        </w:rPr>
        <w:t>在此提交的投标文件，正本</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套、副本</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套和唱标信封</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份。</w:t>
      </w:r>
    </w:p>
    <w:p>
      <w:pPr>
        <w:spacing w:line="400" w:lineRule="exact"/>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本公司已完全明白招标文件的所有条款要求，并申明如下：</w:t>
      </w:r>
    </w:p>
    <w:p>
      <w:pPr>
        <w:spacing w:line="400" w:lineRule="exact"/>
        <w:rPr>
          <w:rFonts w:ascii="仿宋" w:hAnsi="仿宋" w:eastAsia="仿宋" w:cs="仿宋"/>
          <w:color w:val="auto"/>
          <w:sz w:val="24"/>
          <w:highlight w:val="none"/>
        </w:rPr>
      </w:pPr>
      <w:r>
        <w:rPr>
          <w:rFonts w:hint="eastAsia" w:ascii="仿宋" w:hAnsi="仿宋" w:eastAsia="仿宋" w:cs="仿宋"/>
          <w:color w:val="auto"/>
          <w:sz w:val="24"/>
          <w:highlight w:val="none"/>
        </w:rPr>
        <w:t>1、按招标文件提供的全部相关货物或服务的投标总报价详见《开标一览表》。</w:t>
      </w:r>
    </w:p>
    <w:p>
      <w:pPr>
        <w:spacing w:line="400" w:lineRule="exact"/>
        <w:rPr>
          <w:rFonts w:ascii="仿宋" w:hAnsi="仿宋" w:eastAsia="仿宋" w:cs="仿宋"/>
          <w:color w:val="auto"/>
          <w:sz w:val="24"/>
          <w:highlight w:val="none"/>
        </w:rPr>
      </w:pPr>
      <w:r>
        <w:rPr>
          <w:rFonts w:hint="eastAsia" w:ascii="仿宋" w:hAnsi="仿宋" w:eastAsia="仿宋" w:cs="仿宋"/>
          <w:color w:val="auto"/>
          <w:sz w:val="24"/>
          <w:highlight w:val="none"/>
        </w:rPr>
        <w:t>2、本投标文件的有效期为投标截止时间起</w:t>
      </w:r>
      <w:r>
        <w:rPr>
          <w:rFonts w:hint="eastAsia" w:ascii="仿宋" w:hAnsi="仿宋" w:eastAsia="仿宋" w:cs="仿宋"/>
          <w:color w:val="auto"/>
          <w:sz w:val="24"/>
          <w:highlight w:val="none"/>
          <w:u w:val="single"/>
        </w:rPr>
        <w:t>90天</w:t>
      </w:r>
      <w:r>
        <w:rPr>
          <w:rFonts w:hint="eastAsia" w:ascii="仿宋" w:hAnsi="仿宋" w:eastAsia="仿宋" w:cs="仿宋"/>
          <w:color w:val="auto"/>
          <w:sz w:val="24"/>
          <w:highlight w:val="none"/>
        </w:rPr>
        <w:t>。如中标，有效期将延至合同终止日为止。在此提交的资格证明文件均至投标截止日有效，如有在投标有效期内失效的，本公司承诺在中标后补齐一切手续，保证所有资格证明文件能在签订采购合同时直至采购合同终止日有效。</w:t>
      </w:r>
    </w:p>
    <w:p>
      <w:pPr>
        <w:spacing w:line="400" w:lineRule="exact"/>
        <w:rPr>
          <w:rFonts w:ascii="仿宋" w:hAnsi="仿宋" w:eastAsia="仿宋" w:cs="仿宋"/>
          <w:color w:val="auto"/>
          <w:sz w:val="24"/>
          <w:highlight w:val="none"/>
        </w:rPr>
      </w:pPr>
      <w:r>
        <w:rPr>
          <w:rFonts w:hint="eastAsia" w:ascii="仿宋" w:hAnsi="仿宋" w:eastAsia="仿宋" w:cs="仿宋"/>
          <w:color w:val="auto"/>
          <w:sz w:val="24"/>
          <w:highlight w:val="none"/>
        </w:rPr>
        <w:t>3、本公司明白并同意，在规定的开标日之后，投标有效期之内不能撤回投标或中标后按规定与采购人签订合同。</w:t>
      </w:r>
    </w:p>
    <w:p>
      <w:pPr>
        <w:spacing w:line="400" w:lineRule="exact"/>
        <w:rPr>
          <w:rFonts w:ascii="仿宋" w:hAnsi="仿宋" w:eastAsia="仿宋" w:cs="仿宋"/>
          <w:color w:val="auto"/>
          <w:sz w:val="24"/>
          <w:highlight w:val="none"/>
        </w:rPr>
      </w:pPr>
      <w:r>
        <w:rPr>
          <w:rFonts w:hint="eastAsia" w:ascii="仿宋" w:hAnsi="仿宋" w:eastAsia="仿宋" w:cs="仿宋"/>
          <w:color w:val="auto"/>
          <w:sz w:val="24"/>
          <w:highlight w:val="none"/>
        </w:rPr>
        <w:t>4、本公司同意按照贵所可能提出的要求而提供与投标有关的任何其它数据、信息或资料。</w:t>
      </w:r>
    </w:p>
    <w:p>
      <w:pPr>
        <w:spacing w:line="400" w:lineRule="exact"/>
        <w:rPr>
          <w:rFonts w:ascii="仿宋" w:hAnsi="仿宋" w:eastAsia="仿宋" w:cs="仿宋"/>
          <w:color w:val="auto"/>
          <w:sz w:val="24"/>
          <w:highlight w:val="none"/>
        </w:rPr>
      </w:pPr>
      <w:r>
        <w:rPr>
          <w:rFonts w:hint="eastAsia" w:ascii="仿宋" w:hAnsi="仿宋" w:eastAsia="仿宋" w:cs="仿宋"/>
          <w:color w:val="auto"/>
          <w:sz w:val="24"/>
          <w:highlight w:val="none"/>
        </w:rPr>
        <w:t>5、本公司理解贵所不一定接受最低投标价或贵所可能收到的投标。</w:t>
      </w:r>
    </w:p>
    <w:p>
      <w:pPr>
        <w:spacing w:line="400" w:lineRule="exact"/>
        <w:rPr>
          <w:rFonts w:ascii="仿宋" w:hAnsi="仿宋" w:eastAsia="仿宋" w:cs="仿宋"/>
          <w:color w:val="auto"/>
          <w:sz w:val="24"/>
          <w:highlight w:val="none"/>
        </w:rPr>
      </w:pPr>
      <w:r>
        <w:rPr>
          <w:rFonts w:hint="eastAsia" w:ascii="仿宋" w:hAnsi="仿宋" w:eastAsia="仿宋" w:cs="仿宋"/>
          <w:color w:val="auto"/>
          <w:sz w:val="24"/>
          <w:highlight w:val="none"/>
        </w:rPr>
        <w:t>6、本公司如果中标，将保证履行招标文件及其澄清、修改文件（如果有）中的全部责任和义务，按质、按量、按期完成《用户需求书》及《合同书》中的全部任务。</w:t>
      </w:r>
    </w:p>
    <w:p>
      <w:pPr>
        <w:spacing w:line="400" w:lineRule="exact"/>
        <w:rPr>
          <w:rFonts w:ascii="仿宋" w:hAnsi="仿宋" w:eastAsia="仿宋" w:cs="仿宋"/>
          <w:color w:val="auto"/>
          <w:sz w:val="24"/>
          <w:highlight w:val="none"/>
        </w:rPr>
      </w:pPr>
      <w:r>
        <w:rPr>
          <w:rFonts w:hint="eastAsia" w:ascii="仿宋" w:hAnsi="仿宋" w:eastAsia="仿宋" w:cs="仿宋"/>
          <w:color w:val="auto"/>
          <w:sz w:val="24"/>
          <w:highlight w:val="none"/>
        </w:rPr>
        <w:t>7、本公司作为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（制造商/代理商/供应商是在法律、财务和运作上独立于采购人、贵所的供应商，在此保证所提交的所有文件和全部说明是真实的和正确的，可提供原件备查。</w:t>
      </w:r>
    </w:p>
    <w:p>
      <w:pPr>
        <w:spacing w:line="400" w:lineRule="exact"/>
        <w:rPr>
          <w:rFonts w:ascii="仿宋" w:hAnsi="仿宋" w:eastAsia="仿宋" w:cs="仿宋"/>
          <w:color w:val="auto"/>
          <w:sz w:val="24"/>
          <w:highlight w:val="none"/>
        </w:rPr>
      </w:pPr>
      <w:r>
        <w:rPr>
          <w:rFonts w:hint="eastAsia" w:ascii="仿宋" w:hAnsi="仿宋" w:eastAsia="仿宋" w:cs="仿宋"/>
          <w:color w:val="auto"/>
          <w:sz w:val="24"/>
          <w:highlight w:val="none"/>
        </w:rPr>
        <w:t xml:space="preserve">8、本公司投标报价已包含应向知识产权所有权人支付的所有相关税费，并保证采购人在中国使用本公司提供的货物或服务时，如有第三方提出侵犯其知识产权主张的，责任由本公司承担。 </w:t>
      </w:r>
    </w:p>
    <w:p>
      <w:pPr>
        <w:spacing w:line="400" w:lineRule="exact"/>
        <w:rPr>
          <w:rFonts w:ascii="仿宋" w:hAnsi="仿宋" w:eastAsia="仿宋" w:cs="仿宋"/>
          <w:color w:val="auto"/>
          <w:sz w:val="24"/>
          <w:highlight w:val="none"/>
        </w:rPr>
      </w:pPr>
      <w:r>
        <w:rPr>
          <w:rFonts w:hint="eastAsia" w:ascii="仿宋" w:hAnsi="仿宋" w:eastAsia="仿宋" w:cs="仿宋"/>
          <w:color w:val="auto"/>
          <w:sz w:val="24"/>
          <w:highlight w:val="none"/>
        </w:rPr>
        <w:t>9、本公司具备《中华人民共和国政府采购法》第二十二条规定的条件。</w:t>
      </w:r>
    </w:p>
    <w:p>
      <w:pPr>
        <w:spacing w:line="400" w:lineRule="exact"/>
        <w:rPr>
          <w:rFonts w:ascii="仿宋" w:hAnsi="仿宋" w:eastAsia="仿宋" w:cs="仿宋"/>
          <w:color w:val="auto"/>
          <w:sz w:val="24"/>
          <w:highlight w:val="none"/>
        </w:rPr>
      </w:pPr>
      <w:r>
        <w:rPr>
          <w:rFonts w:hint="eastAsia" w:ascii="仿宋" w:hAnsi="仿宋" w:eastAsia="仿宋" w:cs="仿宋"/>
          <w:color w:val="auto"/>
          <w:sz w:val="24"/>
          <w:highlight w:val="none"/>
        </w:rPr>
        <w:t>10、本公司与其他供应商的单位负责人不为同一人或者存在直接控股、管理关系。</w:t>
      </w:r>
    </w:p>
    <w:p>
      <w:pPr>
        <w:spacing w:line="400" w:lineRule="exact"/>
        <w:rPr>
          <w:rFonts w:ascii="仿宋" w:hAnsi="仿宋" w:eastAsia="仿宋" w:cs="仿宋"/>
          <w:color w:val="auto"/>
          <w:sz w:val="24"/>
          <w:highlight w:val="none"/>
        </w:rPr>
      </w:pPr>
      <w:r>
        <w:rPr>
          <w:rFonts w:hint="eastAsia" w:ascii="仿宋" w:hAnsi="仿宋" w:eastAsia="仿宋" w:cs="仿宋"/>
          <w:color w:val="auto"/>
          <w:sz w:val="24"/>
          <w:highlight w:val="none"/>
        </w:rPr>
        <w:t>11、本公司对在本函及投标文件中所作的所有承诺承担法律责任。</w:t>
      </w:r>
    </w:p>
    <w:p>
      <w:pPr>
        <w:spacing w:line="400" w:lineRule="exact"/>
        <w:rPr>
          <w:rFonts w:ascii="仿宋" w:hAnsi="仿宋" w:eastAsia="仿宋" w:cs="仿宋"/>
          <w:color w:val="auto"/>
          <w:sz w:val="24"/>
          <w:highlight w:val="none"/>
        </w:rPr>
      </w:pPr>
      <w:r>
        <w:rPr>
          <w:rFonts w:hint="eastAsia" w:ascii="仿宋" w:hAnsi="仿宋" w:eastAsia="仿宋" w:cs="仿宋"/>
          <w:color w:val="auto"/>
          <w:spacing w:val="10"/>
          <w:sz w:val="24"/>
          <w:highlight w:val="none"/>
        </w:rPr>
        <w:t>12、所有与本次采购有关的函件请发往下列地址：</w:t>
      </w:r>
    </w:p>
    <w:p>
      <w:pPr>
        <w:pStyle w:val="2"/>
        <w:rPr>
          <w:rFonts w:ascii="仿宋" w:hAnsi="仿宋" w:eastAsia="仿宋" w:cs="仿宋"/>
          <w:color w:val="auto"/>
          <w:highlight w:val="none"/>
        </w:rPr>
      </w:pPr>
    </w:p>
    <w:tbl>
      <w:tblPr>
        <w:tblStyle w:val="24"/>
        <w:tblpPr w:leftFromText="180" w:rightFromText="180" w:vertAnchor="text" w:tblpXSpec="center" w:tblpY="1"/>
        <w:tblOverlap w:val="never"/>
        <w:tblW w:w="8528" w:type="dxa"/>
        <w:tblInd w:w="0" w:type="dxa"/>
        <w:tblLayout w:type="fixed"/>
        <w:tblCellMar>
          <w:top w:w="0" w:type="dxa"/>
          <w:left w:w="108" w:type="dxa"/>
          <w:bottom w:w="0" w:type="dxa"/>
          <w:right w:w="108" w:type="dxa"/>
        </w:tblCellMar>
      </w:tblPr>
      <w:tblGrid>
        <w:gridCol w:w="4264"/>
        <w:gridCol w:w="4264"/>
      </w:tblGrid>
      <w:tr>
        <w:tblPrEx>
          <w:tblCellMar>
            <w:top w:w="0" w:type="dxa"/>
            <w:left w:w="108" w:type="dxa"/>
            <w:bottom w:w="0" w:type="dxa"/>
            <w:right w:w="108" w:type="dxa"/>
          </w:tblCellMar>
        </w:tblPrEx>
        <w:tc>
          <w:tcPr>
            <w:tcW w:w="4264" w:type="dxa"/>
          </w:tcPr>
          <w:p>
            <w:pPr>
              <w:spacing w:line="400" w:lineRule="exact"/>
              <w:rPr>
                <w:rFonts w:ascii="仿宋" w:hAnsi="仿宋" w:eastAsia="仿宋" w:cs="仿宋"/>
                <w:color w:val="auto"/>
                <w:szCs w:val="21"/>
                <w:highlight w:val="none"/>
              </w:rPr>
            </w:pPr>
            <w:r>
              <w:rPr>
                <w:rFonts w:hint="eastAsia" w:ascii="仿宋" w:hAnsi="仿宋" w:eastAsia="仿宋" w:cs="仿宋"/>
                <w:color w:val="auto"/>
                <w:szCs w:val="21"/>
                <w:highlight w:val="none"/>
              </w:rPr>
              <w:t>投标人地址：</w:t>
            </w:r>
          </w:p>
        </w:tc>
        <w:tc>
          <w:tcPr>
            <w:tcW w:w="4264" w:type="dxa"/>
          </w:tcPr>
          <w:p>
            <w:pPr>
              <w:spacing w:line="400" w:lineRule="exact"/>
              <w:rPr>
                <w:rFonts w:ascii="仿宋" w:hAnsi="仿宋" w:eastAsia="仿宋" w:cs="仿宋"/>
                <w:color w:val="auto"/>
                <w:szCs w:val="21"/>
                <w:highlight w:val="none"/>
              </w:rPr>
            </w:pPr>
            <w:r>
              <w:rPr>
                <w:rFonts w:hint="eastAsia" w:ascii="仿宋" w:hAnsi="仿宋" w:eastAsia="仿宋" w:cs="仿宋"/>
                <w:color w:val="auto"/>
                <w:szCs w:val="21"/>
                <w:highlight w:val="none"/>
              </w:rPr>
              <w:t>邮编：</w:t>
            </w:r>
          </w:p>
        </w:tc>
      </w:tr>
      <w:tr>
        <w:tblPrEx>
          <w:tblCellMar>
            <w:top w:w="0" w:type="dxa"/>
            <w:left w:w="108" w:type="dxa"/>
            <w:bottom w:w="0" w:type="dxa"/>
            <w:right w:w="108" w:type="dxa"/>
          </w:tblCellMar>
        </w:tblPrEx>
        <w:tc>
          <w:tcPr>
            <w:tcW w:w="4264" w:type="dxa"/>
          </w:tcPr>
          <w:p>
            <w:pPr>
              <w:spacing w:line="400" w:lineRule="exact"/>
              <w:rPr>
                <w:rFonts w:ascii="仿宋" w:hAnsi="仿宋" w:eastAsia="仿宋" w:cs="仿宋"/>
                <w:color w:val="auto"/>
                <w:szCs w:val="21"/>
                <w:highlight w:val="none"/>
              </w:rPr>
            </w:pPr>
            <w:r>
              <w:rPr>
                <w:rFonts w:hint="eastAsia" w:ascii="仿宋" w:hAnsi="仿宋" w:eastAsia="仿宋" w:cs="仿宋"/>
                <w:color w:val="auto"/>
                <w:szCs w:val="21"/>
                <w:highlight w:val="none"/>
              </w:rPr>
              <w:t>联系电话：</w:t>
            </w:r>
          </w:p>
        </w:tc>
        <w:tc>
          <w:tcPr>
            <w:tcW w:w="4264" w:type="dxa"/>
          </w:tcPr>
          <w:p>
            <w:pPr>
              <w:spacing w:line="400" w:lineRule="exact"/>
              <w:rPr>
                <w:rFonts w:ascii="仿宋" w:hAnsi="仿宋" w:eastAsia="仿宋" w:cs="仿宋"/>
                <w:color w:val="auto"/>
                <w:szCs w:val="21"/>
                <w:highlight w:val="none"/>
              </w:rPr>
            </w:pPr>
            <w:r>
              <w:rPr>
                <w:rFonts w:hint="eastAsia" w:ascii="仿宋" w:hAnsi="仿宋" w:eastAsia="仿宋" w:cs="仿宋"/>
                <w:color w:val="auto"/>
                <w:szCs w:val="21"/>
                <w:highlight w:val="none"/>
              </w:rPr>
              <w:t>传真：</w:t>
            </w:r>
          </w:p>
        </w:tc>
      </w:tr>
      <w:tr>
        <w:tblPrEx>
          <w:tblCellMar>
            <w:top w:w="0" w:type="dxa"/>
            <w:left w:w="108" w:type="dxa"/>
            <w:bottom w:w="0" w:type="dxa"/>
            <w:right w:w="108" w:type="dxa"/>
          </w:tblCellMar>
        </w:tblPrEx>
        <w:tc>
          <w:tcPr>
            <w:tcW w:w="4264" w:type="dxa"/>
          </w:tcPr>
          <w:p>
            <w:pPr>
              <w:spacing w:line="400" w:lineRule="exact"/>
              <w:rPr>
                <w:rFonts w:ascii="仿宋" w:hAnsi="仿宋" w:eastAsia="仿宋" w:cs="仿宋"/>
                <w:color w:val="auto"/>
                <w:szCs w:val="21"/>
                <w:highlight w:val="none"/>
              </w:rPr>
            </w:pPr>
            <w:r>
              <w:rPr>
                <w:rFonts w:hint="eastAsia" w:ascii="仿宋" w:hAnsi="仿宋" w:eastAsia="仿宋" w:cs="仿宋"/>
                <w:color w:val="auto"/>
                <w:szCs w:val="21"/>
                <w:highlight w:val="none"/>
              </w:rPr>
              <w:t>项目联系人：</w:t>
            </w:r>
          </w:p>
        </w:tc>
        <w:tc>
          <w:tcPr>
            <w:tcW w:w="4264" w:type="dxa"/>
          </w:tcPr>
          <w:p>
            <w:pPr>
              <w:spacing w:line="400" w:lineRule="exact"/>
              <w:rPr>
                <w:rFonts w:ascii="仿宋" w:hAnsi="仿宋" w:eastAsia="仿宋" w:cs="仿宋"/>
                <w:color w:val="auto"/>
                <w:szCs w:val="21"/>
                <w:highlight w:val="none"/>
              </w:rPr>
            </w:pPr>
            <w:r>
              <w:rPr>
                <w:rFonts w:hint="eastAsia" w:ascii="仿宋" w:hAnsi="仿宋" w:eastAsia="仿宋" w:cs="仿宋"/>
                <w:color w:val="auto"/>
                <w:szCs w:val="21"/>
                <w:highlight w:val="none"/>
              </w:rPr>
              <w:t>手机：</w:t>
            </w:r>
          </w:p>
        </w:tc>
      </w:tr>
      <w:tr>
        <w:tblPrEx>
          <w:tblCellMar>
            <w:top w:w="0" w:type="dxa"/>
            <w:left w:w="108" w:type="dxa"/>
            <w:bottom w:w="0" w:type="dxa"/>
            <w:right w:w="108" w:type="dxa"/>
          </w:tblCellMar>
        </w:tblPrEx>
        <w:tc>
          <w:tcPr>
            <w:tcW w:w="8528" w:type="dxa"/>
            <w:gridSpan w:val="2"/>
          </w:tcPr>
          <w:p>
            <w:pPr>
              <w:spacing w:line="400" w:lineRule="exact"/>
              <w:rPr>
                <w:rFonts w:ascii="仿宋" w:hAnsi="仿宋" w:eastAsia="仿宋" w:cs="仿宋"/>
                <w:color w:val="auto"/>
                <w:szCs w:val="21"/>
                <w:highlight w:val="none"/>
              </w:rPr>
            </w:pPr>
            <w:r>
              <w:rPr>
                <w:rFonts w:hint="eastAsia" w:ascii="仿宋" w:hAnsi="仿宋" w:eastAsia="仿宋" w:cs="仿宋"/>
                <w:color w:val="auto"/>
                <w:szCs w:val="21"/>
                <w:highlight w:val="none"/>
              </w:rPr>
              <w:t>供应商名称（加盖公章）：</w:t>
            </w:r>
          </w:p>
        </w:tc>
      </w:tr>
      <w:tr>
        <w:tblPrEx>
          <w:tblCellMar>
            <w:top w:w="0" w:type="dxa"/>
            <w:left w:w="108" w:type="dxa"/>
            <w:bottom w:w="0" w:type="dxa"/>
            <w:right w:w="108" w:type="dxa"/>
          </w:tblCellMar>
        </w:tblPrEx>
        <w:tc>
          <w:tcPr>
            <w:tcW w:w="8528" w:type="dxa"/>
            <w:gridSpan w:val="2"/>
          </w:tcPr>
          <w:p>
            <w:pPr>
              <w:spacing w:line="400" w:lineRule="exact"/>
              <w:jc w:val="left"/>
              <w:rPr>
                <w:rFonts w:ascii="仿宋" w:hAnsi="仿宋" w:eastAsia="仿宋" w:cs="仿宋"/>
                <w:color w:val="auto"/>
                <w:szCs w:val="21"/>
                <w:highlight w:val="none"/>
              </w:rPr>
            </w:pPr>
            <w:r>
              <w:rPr>
                <w:rFonts w:hint="eastAsia" w:ascii="仿宋" w:hAnsi="仿宋" w:eastAsia="仿宋" w:cs="仿宋"/>
                <w:color w:val="auto"/>
                <w:szCs w:val="21"/>
                <w:highlight w:val="none"/>
              </w:rPr>
              <w:t>法定代表人或受委托人（签名或盖私章）：</w:t>
            </w:r>
          </w:p>
        </w:tc>
      </w:tr>
      <w:tr>
        <w:tblPrEx>
          <w:tblCellMar>
            <w:top w:w="0" w:type="dxa"/>
            <w:left w:w="108" w:type="dxa"/>
            <w:bottom w:w="0" w:type="dxa"/>
            <w:right w:w="108" w:type="dxa"/>
          </w:tblCellMar>
        </w:tblPrEx>
        <w:tc>
          <w:tcPr>
            <w:tcW w:w="8528" w:type="dxa"/>
            <w:gridSpan w:val="2"/>
          </w:tcPr>
          <w:p>
            <w:pPr>
              <w:spacing w:line="400" w:lineRule="exact"/>
              <w:jc w:val="left"/>
              <w:rPr>
                <w:rFonts w:ascii="仿宋" w:hAnsi="仿宋" w:eastAsia="仿宋" w:cs="仿宋"/>
                <w:color w:val="auto"/>
                <w:szCs w:val="21"/>
                <w:highlight w:val="none"/>
              </w:rPr>
            </w:pPr>
            <w:r>
              <w:rPr>
                <w:rFonts w:hint="eastAsia" w:ascii="仿宋" w:hAnsi="仿宋" w:eastAsia="仿宋" w:cs="仿宋"/>
                <w:color w:val="auto"/>
                <w:szCs w:val="21"/>
                <w:highlight w:val="none"/>
              </w:rPr>
              <w:t>日期：年月日</w:t>
            </w:r>
          </w:p>
        </w:tc>
      </w:tr>
    </w:tbl>
    <w:p>
      <w:pPr>
        <w:jc w:val="center"/>
        <w:rPr>
          <w:rFonts w:ascii="仿宋" w:hAnsi="仿宋" w:eastAsia="仿宋" w:cs="仿宋"/>
          <w:b/>
          <w:color w:val="auto"/>
          <w:sz w:val="24"/>
          <w:highlight w:val="none"/>
        </w:rPr>
      </w:pPr>
    </w:p>
    <w:p>
      <w:pPr>
        <w:jc w:val="center"/>
        <w:rPr>
          <w:rFonts w:ascii="仿宋" w:hAnsi="仿宋" w:eastAsia="仿宋" w:cs="仿宋"/>
          <w:b/>
          <w:color w:val="auto"/>
          <w:sz w:val="24"/>
          <w:highlight w:val="none"/>
        </w:rPr>
      </w:pPr>
    </w:p>
    <w:p>
      <w:pPr>
        <w:jc w:val="center"/>
        <w:rPr>
          <w:rFonts w:ascii="仿宋" w:hAnsi="仿宋" w:eastAsia="仿宋" w:cs="仿宋"/>
          <w:b/>
          <w:color w:val="auto"/>
          <w:sz w:val="24"/>
          <w:highlight w:val="none"/>
        </w:rPr>
      </w:pPr>
    </w:p>
    <w:p>
      <w:pPr>
        <w:jc w:val="center"/>
        <w:rPr>
          <w:rFonts w:ascii="仿宋" w:hAnsi="仿宋" w:eastAsia="仿宋" w:cs="仿宋"/>
          <w:b/>
          <w:color w:val="auto"/>
          <w:sz w:val="24"/>
          <w:highlight w:val="none"/>
          <w:u w:val="single"/>
        </w:rPr>
      </w:pPr>
      <w:r>
        <w:rPr>
          <w:rFonts w:hint="eastAsia" w:ascii="仿宋" w:hAnsi="仿宋" w:eastAsia="仿宋" w:cs="仿宋"/>
          <w:b/>
          <w:color w:val="auto"/>
          <w:sz w:val="24"/>
          <w:highlight w:val="none"/>
          <w:u w:val="single"/>
        </w:rPr>
        <w:t>注：供应商不得修改本投标函的任何内容，否则后果自负。</w:t>
      </w:r>
    </w:p>
    <w:p>
      <w:pPr>
        <w:jc w:val="center"/>
        <w:rPr>
          <w:rFonts w:ascii="仿宋" w:hAnsi="仿宋" w:eastAsia="仿宋" w:cs="仿宋"/>
          <w:b/>
          <w:color w:val="auto"/>
          <w:sz w:val="24"/>
          <w:highlight w:val="none"/>
        </w:rPr>
      </w:pPr>
    </w:p>
    <w:p>
      <w:pPr>
        <w:jc w:val="center"/>
        <w:rPr>
          <w:rFonts w:ascii="仿宋" w:hAnsi="仿宋" w:eastAsia="仿宋" w:cs="仿宋"/>
          <w:b/>
          <w:color w:val="auto"/>
          <w:sz w:val="24"/>
          <w:highlight w:val="none"/>
        </w:rPr>
      </w:pPr>
    </w:p>
    <w:p>
      <w:pPr>
        <w:jc w:val="center"/>
        <w:rPr>
          <w:rFonts w:ascii="仿宋" w:hAnsi="仿宋" w:eastAsia="仿宋" w:cs="仿宋"/>
          <w:b/>
          <w:color w:val="auto"/>
          <w:sz w:val="24"/>
          <w:highlight w:val="none"/>
        </w:rPr>
      </w:pPr>
    </w:p>
    <w:p>
      <w:pPr>
        <w:jc w:val="center"/>
        <w:rPr>
          <w:rFonts w:ascii="仿宋" w:hAnsi="仿宋" w:eastAsia="仿宋" w:cs="仿宋"/>
          <w:b/>
          <w:color w:val="auto"/>
          <w:sz w:val="24"/>
          <w:highlight w:val="none"/>
        </w:rPr>
      </w:pPr>
    </w:p>
    <w:p>
      <w:pPr>
        <w:jc w:val="center"/>
        <w:rPr>
          <w:rFonts w:ascii="仿宋" w:hAnsi="仿宋" w:eastAsia="仿宋" w:cs="仿宋"/>
          <w:b/>
          <w:color w:val="auto"/>
          <w:sz w:val="24"/>
          <w:highlight w:val="none"/>
        </w:rPr>
      </w:pPr>
    </w:p>
    <w:p>
      <w:pPr>
        <w:jc w:val="center"/>
        <w:rPr>
          <w:rFonts w:ascii="仿宋" w:hAnsi="仿宋" w:eastAsia="仿宋" w:cs="仿宋"/>
          <w:b/>
          <w:color w:val="auto"/>
          <w:sz w:val="24"/>
          <w:highlight w:val="none"/>
        </w:rPr>
      </w:pPr>
    </w:p>
    <w:p>
      <w:pPr>
        <w:jc w:val="both"/>
        <w:rPr>
          <w:rFonts w:ascii="仿宋" w:hAnsi="仿宋" w:eastAsia="仿宋" w:cs="仿宋"/>
          <w:b/>
          <w:color w:val="auto"/>
          <w:sz w:val="24"/>
          <w:highlight w:val="none"/>
        </w:rPr>
      </w:pPr>
    </w:p>
    <w:p>
      <w:pPr>
        <w:jc w:val="center"/>
        <w:rPr>
          <w:rFonts w:ascii="仿宋" w:hAnsi="仿宋" w:eastAsia="仿宋" w:cs="仿宋"/>
          <w:b/>
          <w:color w:val="auto"/>
          <w:sz w:val="24"/>
          <w:highlight w:val="none"/>
        </w:rPr>
      </w:pPr>
    </w:p>
    <w:p>
      <w:pPr>
        <w:jc w:val="center"/>
        <w:rPr>
          <w:rFonts w:ascii="仿宋" w:hAnsi="仿宋" w:eastAsia="仿宋" w:cs="仿宋"/>
          <w:b/>
          <w:color w:val="auto"/>
          <w:sz w:val="24"/>
          <w:highlight w:val="none"/>
        </w:rPr>
      </w:pPr>
    </w:p>
    <w:p>
      <w:pPr>
        <w:jc w:val="center"/>
        <w:rPr>
          <w:rFonts w:ascii="仿宋" w:hAnsi="仿宋" w:eastAsia="仿宋" w:cs="仿宋"/>
          <w:b/>
          <w:color w:val="auto"/>
          <w:sz w:val="24"/>
          <w:highlight w:val="none"/>
        </w:rPr>
      </w:pPr>
    </w:p>
    <w:p>
      <w:pPr>
        <w:jc w:val="center"/>
        <w:rPr>
          <w:rFonts w:ascii="仿宋" w:hAnsi="仿宋" w:eastAsia="仿宋" w:cs="仿宋"/>
          <w:b/>
          <w:color w:val="auto"/>
          <w:sz w:val="24"/>
          <w:highlight w:val="none"/>
        </w:rPr>
      </w:pPr>
    </w:p>
    <w:p>
      <w:pPr>
        <w:jc w:val="center"/>
        <w:rPr>
          <w:rFonts w:ascii="仿宋" w:hAnsi="仿宋" w:eastAsia="仿宋" w:cs="仿宋"/>
          <w:b/>
          <w:color w:val="auto"/>
          <w:sz w:val="24"/>
          <w:highlight w:val="none"/>
        </w:rPr>
      </w:pPr>
    </w:p>
    <w:p>
      <w:pPr>
        <w:rPr>
          <w:rFonts w:ascii="仿宋" w:hAnsi="仿宋" w:eastAsia="仿宋" w:cs="仿宋"/>
          <w:b/>
          <w:color w:val="auto"/>
          <w:sz w:val="24"/>
          <w:highlight w:val="none"/>
        </w:rPr>
      </w:pPr>
      <w:r>
        <w:rPr>
          <w:rFonts w:hint="eastAsia" w:ascii="仿宋" w:hAnsi="仿宋" w:eastAsia="仿宋" w:cs="仿宋"/>
          <w:b/>
          <w:color w:val="auto"/>
          <w:sz w:val="24"/>
          <w:highlight w:val="none"/>
        </w:rPr>
        <w:t>2索引表</w:t>
      </w:r>
    </w:p>
    <w:p>
      <w:pPr>
        <w:jc w:val="center"/>
        <w:rPr>
          <w:rFonts w:ascii="仿宋" w:hAnsi="仿宋" w:eastAsia="仿宋" w:cs="仿宋"/>
          <w:b/>
          <w:color w:val="auto"/>
          <w:sz w:val="24"/>
          <w:highlight w:val="none"/>
        </w:rPr>
      </w:pPr>
    </w:p>
    <w:p>
      <w:pPr>
        <w:jc w:val="center"/>
        <w:rPr>
          <w:rFonts w:ascii="仿宋" w:hAnsi="仿宋" w:eastAsia="仿宋" w:cs="仿宋"/>
          <w:b/>
          <w:color w:val="auto"/>
          <w:sz w:val="24"/>
          <w:highlight w:val="none"/>
        </w:rPr>
      </w:pPr>
      <w:r>
        <w:rPr>
          <w:rFonts w:hint="eastAsia" w:ascii="仿宋" w:hAnsi="仿宋" w:eastAsia="仿宋" w:cs="仿宋"/>
          <w:b/>
          <w:color w:val="auto"/>
          <w:sz w:val="24"/>
          <w:highlight w:val="none"/>
        </w:rPr>
        <w:t>温馨提示：供应商封装投标文件前，请根据此索引表再检查一遍，以确保投标文件完整无误！</w:t>
      </w:r>
    </w:p>
    <w:p>
      <w:pPr>
        <w:rPr>
          <w:rFonts w:ascii="仿宋" w:hAnsi="仿宋" w:eastAsia="仿宋" w:cs="仿宋"/>
          <w:b/>
          <w:color w:val="auto"/>
          <w:sz w:val="24"/>
          <w:highlight w:val="none"/>
        </w:rPr>
      </w:pPr>
      <w:r>
        <w:rPr>
          <w:rFonts w:hint="eastAsia" w:ascii="仿宋" w:hAnsi="仿宋" w:eastAsia="仿宋" w:cs="仿宋"/>
          <w:b/>
          <w:color w:val="auto"/>
          <w:sz w:val="24"/>
          <w:highlight w:val="none"/>
        </w:rPr>
        <w:br w:type="page"/>
      </w:r>
      <w:r>
        <w:rPr>
          <w:rFonts w:hint="eastAsia" w:ascii="仿宋" w:hAnsi="仿宋" w:eastAsia="仿宋" w:cs="仿宋"/>
          <w:b/>
          <w:color w:val="auto"/>
          <w:sz w:val="24"/>
          <w:highlight w:val="none"/>
        </w:rPr>
        <w:t>2.1资格性审查索引表</w:t>
      </w:r>
    </w:p>
    <w:p>
      <w:pPr>
        <w:jc w:val="center"/>
        <w:rPr>
          <w:rFonts w:ascii="仿宋" w:hAnsi="仿宋" w:eastAsia="仿宋" w:cs="仿宋"/>
          <w:color w:val="auto"/>
          <w:sz w:val="24"/>
          <w:highlight w:val="none"/>
        </w:rPr>
      </w:pPr>
      <w:r>
        <w:rPr>
          <w:rFonts w:hint="eastAsia" w:ascii="仿宋" w:hAnsi="仿宋" w:eastAsia="仿宋" w:cs="仿宋"/>
          <w:b/>
          <w:bCs/>
          <w:color w:val="auto"/>
          <w:sz w:val="24"/>
          <w:highlight w:val="none"/>
        </w:rPr>
        <w:t>资格性审查索引表</w:t>
      </w:r>
    </w:p>
    <w:tbl>
      <w:tblPr>
        <w:tblStyle w:val="24"/>
        <w:tblW w:w="8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45"/>
        <w:gridCol w:w="4788"/>
        <w:gridCol w:w="2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9" w:hRule="atLeast"/>
        </w:trPr>
        <w:tc>
          <w:tcPr>
            <w:tcW w:w="945"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4788"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招标文件要求</w:t>
            </w:r>
          </w:p>
        </w:tc>
        <w:tc>
          <w:tcPr>
            <w:tcW w:w="2507"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 xml:space="preserve"> 证明资料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4" w:hRule="atLeast"/>
        </w:trPr>
        <w:tc>
          <w:tcPr>
            <w:tcW w:w="945" w:type="dxa"/>
            <w:vAlign w:val="center"/>
          </w:tcPr>
          <w:p>
            <w:pPr>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4788" w:type="dxa"/>
            <w:vAlign w:val="center"/>
          </w:tcPr>
          <w:p>
            <w:pP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具有独立承担民事责任的能力；</w:t>
            </w:r>
          </w:p>
        </w:tc>
        <w:tc>
          <w:tcPr>
            <w:tcW w:w="2507" w:type="dxa"/>
            <w:vAlign w:val="center"/>
          </w:tcPr>
          <w:p>
            <w:pP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9" w:hRule="atLeast"/>
        </w:trPr>
        <w:tc>
          <w:tcPr>
            <w:tcW w:w="945" w:type="dxa"/>
            <w:vAlign w:val="center"/>
          </w:tcPr>
          <w:p>
            <w:pPr>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4788" w:type="dxa"/>
            <w:vAlign w:val="center"/>
          </w:tcPr>
          <w:p>
            <w:pP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具有良好的商业信誉和健全的财务会计制度；</w:t>
            </w:r>
          </w:p>
        </w:tc>
        <w:tc>
          <w:tcPr>
            <w:tcW w:w="2507" w:type="dxa"/>
            <w:vAlign w:val="center"/>
          </w:tcPr>
          <w:p>
            <w:pP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4" w:hRule="atLeast"/>
        </w:trPr>
        <w:tc>
          <w:tcPr>
            <w:tcW w:w="945" w:type="dxa"/>
            <w:vAlign w:val="center"/>
          </w:tcPr>
          <w:p>
            <w:pPr>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p>
        </w:tc>
        <w:tc>
          <w:tcPr>
            <w:tcW w:w="4788" w:type="dxa"/>
            <w:vAlign w:val="center"/>
          </w:tcPr>
          <w:p>
            <w:pP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具有履行合同所必需的设备和专业技术能力；</w:t>
            </w:r>
          </w:p>
        </w:tc>
        <w:tc>
          <w:tcPr>
            <w:tcW w:w="2507" w:type="dxa"/>
            <w:vAlign w:val="center"/>
          </w:tcPr>
          <w:p>
            <w:pP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5" w:hRule="atLeast"/>
        </w:trPr>
        <w:tc>
          <w:tcPr>
            <w:tcW w:w="945" w:type="dxa"/>
            <w:vAlign w:val="center"/>
          </w:tcPr>
          <w:p>
            <w:pPr>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4</w:t>
            </w:r>
          </w:p>
        </w:tc>
        <w:tc>
          <w:tcPr>
            <w:tcW w:w="4788" w:type="dxa"/>
            <w:vAlign w:val="center"/>
          </w:tcPr>
          <w:p>
            <w:pP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有依法缴纳税收的良好记录；</w:t>
            </w:r>
          </w:p>
        </w:tc>
        <w:tc>
          <w:tcPr>
            <w:tcW w:w="2507" w:type="dxa"/>
            <w:vAlign w:val="center"/>
          </w:tcPr>
          <w:p>
            <w:pP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5" w:hRule="atLeast"/>
        </w:trPr>
        <w:tc>
          <w:tcPr>
            <w:tcW w:w="945" w:type="dxa"/>
            <w:vAlign w:val="center"/>
          </w:tcPr>
          <w:p>
            <w:pPr>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5</w:t>
            </w:r>
          </w:p>
        </w:tc>
        <w:tc>
          <w:tcPr>
            <w:tcW w:w="4788" w:type="dxa"/>
            <w:vAlign w:val="center"/>
          </w:tcPr>
          <w:p>
            <w:pP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有依法缴纳社会保障资金的良好记录；</w:t>
            </w:r>
          </w:p>
        </w:tc>
        <w:tc>
          <w:tcPr>
            <w:tcW w:w="2507" w:type="dxa"/>
            <w:vAlign w:val="center"/>
          </w:tcPr>
          <w:p>
            <w:pP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4" w:hRule="atLeast"/>
        </w:trPr>
        <w:tc>
          <w:tcPr>
            <w:tcW w:w="945" w:type="dxa"/>
            <w:vAlign w:val="center"/>
          </w:tcPr>
          <w:p>
            <w:pPr>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6</w:t>
            </w:r>
          </w:p>
        </w:tc>
        <w:tc>
          <w:tcPr>
            <w:tcW w:w="4788" w:type="dxa"/>
            <w:vAlign w:val="center"/>
          </w:tcPr>
          <w:p>
            <w:pP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参加政府采购活动前三年内，在经营活动中没有重大违法记录； </w:t>
            </w:r>
          </w:p>
        </w:tc>
        <w:tc>
          <w:tcPr>
            <w:tcW w:w="2507" w:type="dxa"/>
            <w:vAlign w:val="center"/>
          </w:tcPr>
          <w:p>
            <w:pP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4" w:hRule="atLeast"/>
        </w:trPr>
        <w:tc>
          <w:tcPr>
            <w:tcW w:w="945" w:type="dxa"/>
            <w:vAlign w:val="center"/>
          </w:tcPr>
          <w:p>
            <w:pPr>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7</w:t>
            </w:r>
          </w:p>
        </w:tc>
        <w:tc>
          <w:tcPr>
            <w:tcW w:w="4788" w:type="dxa"/>
            <w:vAlign w:val="center"/>
          </w:tcPr>
          <w:p>
            <w:pP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不同供应商的单位负责人不为同一人或者存在直接控股、管理关系</w:t>
            </w:r>
          </w:p>
        </w:tc>
        <w:tc>
          <w:tcPr>
            <w:tcW w:w="2507" w:type="dxa"/>
            <w:vAlign w:val="center"/>
          </w:tcPr>
          <w:p>
            <w:pPr>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见投标函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66" w:hRule="atLeast"/>
        </w:trPr>
        <w:tc>
          <w:tcPr>
            <w:tcW w:w="945" w:type="dxa"/>
            <w:vAlign w:val="center"/>
          </w:tcPr>
          <w:p>
            <w:pPr>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8</w:t>
            </w:r>
          </w:p>
        </w:tc>
        <w:tc>
          <w:tcPr>
            <w:tcW w:w="4788" w:type="dxa"/>
            <w:vAlign w:val="center"/>
          </w:tcPr>
          <w:p>
            <w:pP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采购人或招投标所通过“信用中国”网站及中国政府采购网查询，供应商没有被人民法院列入失信被执行人、重大税收违法案件当事人名单、政府采购严重违法失信行为记录名单及其他不符合《中华人民共和国政府采购法》第二十二条规定条件的供应商；供应商具有分支机构的，其所属分支机构有上述记录或不符合规定条件的，按无效投标处理；</w:t>
            </w:r>
          </w:p>
        </w:tc>
        <w:tc>
          <w:tcPr>
            <w:tcW w:w="2507" w:type="dxa"/>
            <w:vAlign w:val="center"/>
          </w:tcPr>
          <w:p>
            <w:pPr>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945" w:type="dxa"/>
            <w:vAlign w:val="center"/>
          </w:tcPr>
          <w:p>
            <w:pPr>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9</w:t>
            </w:r>
          </w:p>
        </w:tc>
        <w:tc>
          <w:tcPr>
            <w:tcW w:w="4788" w:type="dxa"/>
            <w:vAlign w:val="center"/>
          </w:tcPr>
          <w:p>
            <w:pP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招标文件要求的其他资格条件</w:t>
            </w:r>
          </w:p>
        </w:tc>
        <w:tc>
          <w:tcPr>
            <w:tcW w:w="2507" w:type="dxa"/>
            <w:vAlign w:val="center"/>
          </w:tcPr>
          <w:p>
            <w:pPr>
              <w:rPr>
                <w:rFonts w:ascii="仿宋" w:hAnsi="仿宋" w:eastAsia="仿宋" w:cs="仿宋"/>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945" w:type="dxa"/>
            <w:vAlign w:val="center"/>
          </w:tcPr>
          <w:p>
            <w:pPr>
              <w:rPr>
                <w:rFonts w:ascii="仿宋" w:hAnsi="仿宋" w:eastAsia="仿宋" w:cs="仿宋"/>
                <w:color w:val="auto"/>
                <w:sz w:val="18"/>
                <w:szCs w:val="18"/>
                <w:highlight w:val="none"/>
              </w:rPr>
            </w:pPr>
          </w:p>
        </w:tc>
        <w:tc>
          <w:tcPr>
            <w:tcW w:w="4788" w:type="dxa"/>
            <w:vAlign w:val="center"/>
          </w:tcPr>
          <w:p>
            <w:pPr>
              <w:jc w:val="center"/>
              <w:rPr>
                <w:rFonts w:ascii="仿宋" w:hAnsi="仿宋" w:eastAsia="仿宋" w:cs="仿宋"/>
                <w:color w:val="auto"/>
                <w:sz w:val="18"/>
                <w:szCs w:val="18"/>
                <w:highlight w:val="none"/>
              </w:rPr>
            </w:pPr>
            <w:r>
              <w:rPr>
                <w:rFonts w:hint="eastAsia" w:ascii="仿宋" w:hAnsi="仿宋" w:eastAsia="仿宋" w:cs="仿宋"/>
                <w:color w:val="auto"/>
                <w:sz w:val="18"/>
                <w:szCs w:val="18"/>
                <w:highlight w:val="none"/>
              </w:rPr>
              <w:t>……</w:t>
            </w:r>
          </w:p>
        </w:tc>
        <w:tc>
          <w:tcPr>
            <w:tcW w:w="2507" w:type="dxa"/>
            <w:vAlign w:val="center"/>
          </w:tcPr>
          <w:p>
            <w:pPr>
              <w:rPr>
                <w:rFonts w:ascii="仿宋" w:hAnsi="仿宋" w:eastAsia="仿宋" w:cs="仿宋"/>
                <w:color w:val="auto"/>
                <w:sz w:val="18"/>
                <w:szCs w:val="18"/>
                <w:highlight w:val="none"/>
              </w:rPr>
            </w:pPr>
          </w:p>
        </w:tc>
      </w:tr>
    </w:tbl>
    <w:p>
      <w:pP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 xml:space="preserve">备注：以上材料将作为供应商资格审核的重要内容，供应商必须严格按照其内容要求在投标文件中对应如实提供。 </w:t>
      </w:r>
    </w:p>
    <w:p>
      <w:pPr>
        <w:rPr>
          <w:rFonts w:ascii="仿宋" w:hAnsi="仿宋" w:eastAsia="仿宋" w:cs="仿宋"/>
          <w:color w:val="auto"/>
          <w:sz w:val="24"/>
          <w:highlight w:val="none"/>
        </w:rPr>
      </w:pPr>
      <w:r>
        <w:rPr>
          <w:rFonts w:hint="eastAsia" w:ascii="仿宋" w:hAnsi="仿宋" w:eastAsia="仿宋" w:cs="仿宋"/>
          <w:color w:val="auto"/>
          <w:sz w:val="24"/>
          <w:highlight w:val="none"/>
        </w:rPr>
        <w:br w:type="page"/>
      </w:r>
    </w:p>
    <w:p>
      <w:pPr>
        <w:rPr>
          <w:rFonts w:ascii="仿宋" w:hAnsi="仿宋" w:eastAsia="仿宋" w:cs="仿宋"/>
          <w:b/>
          <w:color w:val="auto"/>
          <w:sz w:val="24"/>
          <w:highlight w:val="none"/>
        </w:rPr>
      </w:pPr>
      <w:r>
        <w:rPr>
          <w:rFonts w:hint="eastAsia" w:ascii="仿宋" w:hAnsi="仿宋" w:eastAsia="仿宋" w:cs="仿宋"/>
          <w:b/>
          <w:color w:val="auto"/>
          <w:sz w:val="24"/>
          <w:highlight w:val="none"/>
        </w:rPr>
        <w:t>2.2符合性审查索引表</w:t>
      </w:r>
    </w:p>
    <w:p>
      <w:pPr>
        <w:jc w:val="center"/>
        <w:rPr>
          <w:rFonts w:ascii="仿宋" w:hAnsi="仿宋" w:eastAsia="仿宋" w:cs="仿宋"/>
          <w:b/>
          <w:color w:val="auto"/>
          <w:sz w:val="24"/>
          <w:highlight w:val="none"/>
        </w:rPr>
      </w:pPr>
    </w:p>
    <w:p>
      <w:pPr>
        <w:jc w:val="center"/>
        <w:rPr>
          <w:rFonts w:ascii="仿宋" w:hAnsi="仿宋" w:eastAsia="仿宋" w:cs="仿宋"/>
          <w:b/>
          <w:color w:val="auto"/>
          <w:sz w:val="24"/>
          <w:highlight w:val="none"/>
        </w:rPr>
      </w:pPr>
      <w:r>
        <w:rPr>
          <w:rFonts w:hint="eastAsia" w:ascii="仿宋" w:hAnsi="仿宋" w:eastAsia="仿宋" w:cs="仿宋"/>
          <w:b/>
          <w:bCs/>
          <w:color w:val="auto"/>
          <w:sz w:val="24"/>
          <w:highlight w:val="none"/>
        </w:rPr>
        <w:t>符合性审查索引表</w:t>
      </w:r>
    </w:p>
    <w:tbl>
      <w:tblPr>
        <w:tblStyle w:val="24"/>
        <w:tblpPr w:leftFromText="180" w:rightFromText="180" w:vertAnchor="text" w:tblpY="1"/>
        <w:tblOverlap w:val="never"/>
        <w:tblW w:w="86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73"/>
        <w:gridCol w:w="4854"/>
        <w:gridCol w:w="2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9" w:hRule="atLeast"/>
        </w:trPr>
        <w:tc>
          <w:tcPr>
            <w:tcW w:w="1273"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4854"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自查内容</w:t>
            </w:r>
          </w:p>
        </w:tc>
        <w:tc>
          <w:tcPr>
            <w:tcW w:w="2518"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证明资料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9" w:hRule="atLeast"/>
        </w:trPr>
        <w:tc>
          <w:tcPr>
            <w:tcW w:w="1273"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1</w:t>
            </w:r>
          </w:p>
        </w:tc>
        <w:tc>
          <w:tcPr>
            <w:tcW w:w="4854"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提交投标文件数量满足招标文件要求</w:t>
            </w:r>
          </w:p>
        </w:tc>
        <w:tc>
          <w:tcPr>
            <w:tcW w:w="2518"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9" w:hRule="atLeast"/>
        </w:trPr>
        <w:tc>
          <w:tcPr>
            <w:tcW w:w="1273"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2</w:t>
            </w:r>
          </w:p>
        </w:tc>
        <w:tc>
          <w:tcPr>
            <w:tcW w:w="4854"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按照招标文件规定要求编制、签署和盖章的</w:t>
            </w:r>
          </w:p>
        </w:tc>
        <w:tc>
          <w:tcPr>
            <w:tcW w:w="2518"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50" w:hRule="atLeast"/>
        </w:trPr>
        <w:tc>
          <w:tcPr>
            <w:tcW w:w="1273"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3</w:t>
            </w:r>
          </w:p>
        </w:tc>
        <w:tc>
          <w:tcPr>
            <w:tcW w:w="4854"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投标函已提交，并且投标有效期符合招标文件规定；</w:t>
            </w:r>
          </w:p>
        </w:tc>
        <w:tc>
          <w:tcPr>
            <w:tcW w:w="2518"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9" w:hRule="atLeast"/>
        </w:trPr>
        <w:tc>
          <w:tcPr>
            <w:tcW w:w="1273"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4</w:t>
            </w:r>
          </w:p>
        </w:tc>
        <w:tc>
          <w:tcPr>
            <w:tcW w:w="4854"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投标文件完全满足招标文件的实质性条款（即标注★号条款）无偏离的(招标文件无★号条款则不需要提供)；</w:t>
            </w:r>
          </w:p>
        </w:tc>
        <w:tc>
          <w:tcPr>
            <w:tcW w:w="2518"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9" w:hRule="atLeast"/>
        </w:trPr>
        <w:tc>
          <w:tcPr>
            <w:tcW w:w="1273"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5</w:t>
            </w:r>
          </w:p>
        </w:tc>
        <w:tc>
          <w:tcPr>
            <w:tcW w:w="4854"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报价超过招标文件中规定的预算金额或者最高限价的</w:t>
            </w:r>
          </w:p>
        </w:tc>
        <w:tc>
          <w:tcPr>
            <w:tcW w:w="2518"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atLeast"/>
        </w:trPr>
        <w:tc>
          <w:tcPr>
            <w:tcW w:w="1273"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6</w:t>
            </w:r>
          </w:p>
        </w:tc>
        <w:tc>
          <w:tcPr>
            <w:tcW w:w="4854"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报价不是固定价或者投标方案是可选择的</w:t>
            </w:r>
          </w:p>
        </w:tc>
        <w:tc>
          <w:tcPr>
            <w:tcW w:w="2518"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9" w:hRule="atLeast"/>
        </w:trPr>
        <w:tc>
          <w:tcPr>
            <w:tcW w:w="1273"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7</w:t>
            </w:r>
          </w:p>
        </w:tc>
        <w:tc>
          <w:tcPr>
            <w:tcW w:w="4854"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未有法律、法规和招标文件规定的其他无效情形</w:t>
            </w:r>
          </w:p>
        </w:tc>
        <w:tc>
          <w:tcPr>
            <w:tcW w:w="2518"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9" w:hRule="atLeast"/>
        </w:trPr>
        <w:tc>
          <w:tcPr>
            <w:tcW w:w="1273" w:type="dxa"/>
            <w:vAlign w:val="center"/>
          </w:tcPr>
          <w:p>
            <w:pPr>
              <w:jc w:val="center"/>
              <w:rPr>
                <w:rFonts w:ascii="仿宋" w:hAnsi="仿宋" w:eastAsia="仿宋" w:cs="仿宋"/>
                <w:color w:val="auto"/>
                <w:sz w:val="24"/>
                <w:highlight w:val="none"/>
              </w:rPr>
            </w:pPr>
          </w:p>
        </w:tc>
        <w:tc>
          <w:tcPr>
            <w:tcW w:w="4854" w:type="dxa"/>
            <w:vAlign w:val="center"/>
          </w:tcPr>
          <w:p>
            <w:pPr>
              <w:rPr>
                <w:rFonts w:ascii="仿宋" w:hAnsi="仿宋" w:eastAsia="仿宋" w:cs="仿宋"/>
                <w:color w:val="auto"/>
                <w:sz w:val="24"/>
                <w:highlight w:val="none"/>
              </w:rPr>
            </w:pPr>
          </w:p>
        </w:tc>
        <w:tc>
          <w:tcPr>
            <w:tcW w:w="2518" w:type="dxa"/>
            <w:vAlign w:val="center"/>
          </w:tcPr>
          <w:p>
            <w:pP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9" w:hRule="atLeast"/>
        </w:trPr>
        <w:tc>
          <w:tcPr>
            <w:tcW w:w="1273" w:type="dxa"/>
            <w:vAlign w:val="center"/>
          </w:tcPr>
          <w:p>
            <w:pPr>
              <w:jc w:val="center"/>
              <w:rPr>
                <w:rFonts w:ascii="仿宋" w:hAnsi="仿宋" w:eastAsia="仿宋" w:cs="仿宋"/>
                <w:color w:val="auto"/>
                <w:sz w:val="24"/>
                <w:highlight w:val="none"/>
              </w:rPr>
            </w:pPr>
          </w:p>
        </w:tc>
        <w:tc>
          <w:tcPr>
            <w:tcW w:w="4854" w:type="dxa"/>
            <w:vAlign w:val="center"/>
          </w:tcPr>
          <w:p>
            <w:pPr>
              <w:rPr>
                <w:rFonts w:ascii="仿宋" w:hAnsi="仿宋" w:eastAsia="仿宋" w:cs="仿宋"/>
                <w:color w:val="auto"/>
                <w:sz w:val="24"/>
                <w:highlight w:val="none"/>
              </w:rPr>
            </w:pPr>
          </w:p>
        </w:tc>
        <w:tc>
          <w:tcPr>
            <w:tcW w:w="2518" w:type="dxa"/>
            <w:vAlign w:val="center"/>
          </w:tcPr>
          <w:p>
            <w:pPr>
              <w:rPr>
                <w:rFonts w:ascii="仿宋" w:hAnsi="仿宋" w:eastAsia="仿宋" w:cs="仿宋"/>
                <w:color w:val="auto"/>
                <w:sz w:val="24"/>
                <w:highlight w:val="none"/>
              </w:rPr>
            </w:pPr>
          </w:p>
        </w:tc>
      </w:tr>
    </w:tbl>
    <w:p>
      <w:pPr>
        <w:rPr>
          <w:rFonts w:ascii="仿宋" w:hAnsi="仿宋" w:eastAsia="仿宋" w:cs="仿宋"/>
          <w:b/>
          <w:bCs/>
          <w:color w:val="auto"/>
          <w:sz w:val="24"/>
          <w:highlight w:val="none"/>
        </w:rPr>
      </w:pPr>
      <w:r>
        <w:rPr>
          <w:rFonts w:hint="eastAsia" w:ascii="仿宋" w:hAnsi="仿宋" w:eastAsia="仿宋" w:cs="仿宋"/>
          <w:b/>
          <w:bCs/>
          <w:color w:val="auto"/>
          <w:sz w:val="24"/>
          <w:highlight w:val="none"/>
        </w:rPr>
        <w:t xml:space="preserve">备注：以上材料将作为供应商符合性审核的重要内容，供应商必须严格按照其内容要求在投标文件中对应如实提供。 </w:t>
      </w:r>
    </w:p>
    <w:p>
      <w:pPr>
        <w:rPr>
          <w:rFonts w:ascii="仿宋" w:hAnsi="仿宋" w:eastAsia="仿宋" w:cs="仿宋"/>
          <w:b/>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b/>
          <w:color w:val="auto"/>
          <w:sz w:val="24"/>
          <w:highlight w:val="none"/>
        </w:rPr>
        <w:t>2.3商务评分索引表</w:t>
      </w:r>
    </w:p>
    <w:tbl>
      <w:tblPr>
        <w:tblStyle w:val="24"/>
        <w:tblpPr w:leftFromText="180" w:rightFromText="180" w:vertAnchor="text" w:tblpY="1"/>
        <w:tblOverlap w:val="never"/>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7"/>
        <w:gridCol w:w="3289"/>
        <w:gridCol w:w="4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67"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3289"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招标文件商务评分标准内容</w:t>
            </w:r>
          </w:p>
        </w:tc>
        <w:tc>
          <w:tcPr>
            <w:tcW w:w="4216"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67"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1</w:t>
            </w:r>
          </w:p>
        </w:tc>
        <w:tc>
          <w:tcPr>
            <w:tcW w:w="3289" w:type="dxa"/>
            <w:vAlign w:val="center"/>
          </w:tcPr>
          <w:p>
            <w:pPr>
              <w:rPr>
                <w:rFonts w:ascii="仿宋" w:hAnsi="仿宋" w:eastAsia="仿宋" w:cs="仿宋"/>
                <w:color w:val="auto"/>
                <w:sz w:val="24"/>
                <w:highlight w:val="none"/>
              </w:rPr>
            </w:pPr>
          </w:p>
        </w:tc>
        <w:tc>
          <w:tcPr>
            <w:tcW w:w="4216"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67"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2</w:t>
            </w:r>
          </w:p>
        </w:tc>
        <w:tc>
          <w:tcPr>
            <w:tcW w:w="3289" w:type="dxa"/>
            <w:vAlign w:val="center"/>
          </w:tcPr>
          <w:p>
            <w:pPr>
              <w:rPr>
                <w:rFonts w:ascii="仿宋" w:hAnsi="仿宋" w:eastAsia="仿宋" w:cs="仿宋"/>
                <w:color w:val="auto"/>
                <w:sz w:val="24"/>
                <w:highlight w:val="none"/>
              </w:rPr>
            </w:pPr>
          </w:p>
        </w:tc>
        <w:tc>
          <w:tcPr>
            <w:tcW w:w="4216"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67"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3</w:t>
            </w:r>
          </w:p>
        </w:tc>
        <w:tc>
          <w:tcPr>
            <w:tcW w:w="3289" w:type="dxa"/>
            <w:vAlign w:val="center"/>
          </w:tcPr>
          <w:p>
            <w:pPr>
              <w:rPr>
                <w:rFonts w:ascii="仿宋" w:hAnsi="仿宋" w:eastAsia="仿宋" w:cs="仿宋"/>
                <w:color w:val="auto"/>
                <w:sz w:val="24"/>
                <w:highlight w:val="none"/>
              </w:rPr>
            </w:pPr>
          </w:p>
        </w:tc>
        <w:tc>
          <w:tcPr>
            <w:tcW w:w="4216"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67"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4</w:t>
            </w:r>
          </w:p>
        </w:tc>
        <w:tc>
          <w:tcPr>
            <w:tcW w:w="3289" w:type="dxa"/>
            <w:vAlign w:val="center"/>
          </w:tcPr>
          <w:p>
            <w:pPr>
              <w:rPr>
                <w:rFonts w:ascii="仿宋" w:hAnsi="仿宋" w:eastAsia="仿宋" w:cs="仿宋"/>
                <w:color w:val="auto"/>
                <w:sz w:val="24"/>
                <w:highlight w:val="none"/>
              </w:rPr>
            </w:pPr>
          </w:p>
        </w:tc>
        <w:tc>
          <w:tcPr>
            <w:tcW w:w="4216"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67"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5</w:t>
            </w:r>
          </w:p>
        </w:tc>
        <w:tc>
          <w:tcPr>
            <w:tcW w:w="3289" w:type="dxa"/>
            <w:vAlign w:val="center"/>
          </w:tcPr>
          <w:p>
            <w:pPr>
              <w:rPr>
                <w:rFonts w:ascii="仿宋" w:hAnsi="仿宋" w:eastAsia="仿宋" w:cs="仿宋"/>
                <w:color w:val="auto"/>
                <w:sz w:val="24"/>
                <w:highlight w:val="none"/>
              </w:rPr>
            </w:pPr>
          </w:p>
        </w:tc>
        <w:tc>
          <w:tcPr>
            <w:tcW w:w="4216"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967"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w:t>
            </w:r>
          </w:p>
        </w:tc>
        <w:tc>
          <w:tcPr>
            <w:tcW w:w="3289" w:type="dxa"/>
            <w:vAlign w:val="center"/>
          </w:tcPr>
          <w:p>
            <w:pPr>
              <w:rPr>
                <w:rFonts w:ascii="仿宋" w:hAnsi="仿宋" w:eastAsia="仿宋" w:cs="仿宋"/>
                <w:color w:val="auto"/>
                <w:sz w:val="24"/>
                <w:highlight w:val="none"/>
              </w:rPr>
            </w:pPr>
          </w:p>
        </w:tc>
        <w:tc>
          <w:tcPr>
            <w:tcW w:w="4216"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请见投标文件第（）页</w:t>
            </w:r>
          </w:p>
        </w:tc>
      </w:tr>
    </w:tbl>
    <w:p>
      <w:pPr>
        <w:rPr>
          <w:rFonts w:ascii="仿宋" w:hAnsi="仿宋" w:eastAsia="仿宋" w:cs="仿宋"/>
          <w:b/>
          <w:bCs/>
          <w:color w:val="auto"/>
          <w:sz w:val="24"/>
          <w:highlight w:val="none"/>
        </w:rPr>
      </w:pPr>
      <w:r>
        <w:rPr>
          <w:rFonts w:hint="eastAsia" w:ascii="仿宋" w:hAnsi="仿宋" w:eastAsia="仿宋" w:cs="仿宋"/>
          <w:b/>
          <w:bCs/>
          <w:color w:val="auto"/>
          <w:sz w:val="24"/>
          <w:highlight w:val="none"/>
        </w:rPr>
        <w:t>备注：1.供应商应根据商务评分标准的各项内容填写此表。</w:t>
      </w:r>
    </w:p>
    <w:p>
      <w:pPr>
        <w:pStyle w:val="2"/>
        <w:rPr>
          <w:rFonts w:ascii="仿宋" w:hAnsi="仿宋" w:eastAsia="仿宋" w:cs="仿宋"/>
          <w:color w:val="auto"/>
          <w:highlight w:val="none"/>
        </w:rPr>
      </w:pPr>
      <w:r>
        <w:rPr>
          <w:rFonts w:hint="eastAsia" w:ascii="仿宋" w:hAnsi="仿宋" w:eastAsia="仿宋" w:cs="仿宋"/>
          <w:b/>
          <w:bCs/>
          <w:color w:val="auto"/>
          <w:sz w:val="24"/>
          <w:highlight w:val="none"/>
        </w:rPr>
        <w:t>2.请在对应页码中对评分内容做出标注，标注格式自定</w:t>
      </w:r>
    </w:p>
    <w:p>
      <w:pPr>
        <w:rPr>
          <w:rFonts w:ascii="仿宋" w:hAnsi="仿宋" w:eastAsia="仿宋" w:cs="仿宋"/>
          <w:b/>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b/>
          <w:color w:val="auto"/>
          <w:sz w:val="24"/>
          <w:highlight w:val="none"/>
        </w:rPr>
        <w:t>2.4</w:t>
      </w:r>
      <w:r>
        <w:rPr>
          <w:rFonts w:hint="eastAsia" w:ascii="仿宋" w:hAnsi="仿宋" w:eastAsia="仿宋" w:cs="仿宋"/>
          <w:b/>
          <w:bCs/>
          <w:color w:val="auto"/>
          <w:sz w:val="24"/>
          <w:highlight w:val="none"/>
        </w:rPr>
        <w:t>技术</w:t>
      </w:r>
      <w:r>
        <w:rPr>
          <w:rFonts w:hint="eastAsia" w:ascii="仿宋" w:hAnsi="仿宋" w:eastAsia="仿宋" w:cs="仿宋"/>
          <w:b/>
          <w:color w:val="auto"/>
          <w:sz w:val="24"/>
          <w:highlight w:val="none"/>
        </w:rPr>
        <w:t>评分索引表</w:t>
      </w:r>
    </w:p>
    <w:tbl>
      <w:tblPr>
        <w:tblStyle w:val="24"/>
        <w:tblpPr w:leftFromText="180" w:rightFromText="180" w:vertAnchor="text" w:tblpY="1"/>
        <w:tblOverlap w:val="never"/>
        <w:tblW w:w="84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4"/>
        <w:gridCol w:w="3174"/>
        <w:gridCol w:w="4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94"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3174"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招标文件技术评分标准内容</w:t>
            </w:r>
          </w:p>
        </w:tc>
        <w:tc>
          <w:tcPr>
            <w:tcW w:w="4269"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94"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1</w:t>
            </w:r>
          </w:p>
        </w:tc>
        <w:tc>
          <w:tcPr>
            <w:tcW w:w="3174" w:type="dxa"/>
            <w:vAlign w:val="center"/>
          </w:tcPr>
          <w:p>
            <w:pPr>
              <w:rPr>
                <w:rFonts w:ascii="仿宋" w:hAnsi="仿宋" w:eastAsia="仿宋" w:cs="仿宋"/>
                <w:color w:val="auto"/>
                <w:sz w:val="24"/>
                <w:highlight w:val="none"/>
              </w:rPr>
            </w:pPr>
          </w:p>
        </w:tc>
        <w:tc>
          <w:tcPr>
            <w:tcW w:w="4269"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94"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2</w:t>
            </w:r>
          </w:p>
        </w:tc>
        <w:tc>
          <w:tcPr>
            <w:tcW w:w="3174" w:type="dxa"/>
            <w:vAlign w:val="center"/>
          </w:tcPr>
          <w:p>
            <w:pPr>
              <w:rPr>
                <w:rFonts w:ascii="仿宋" w:hAnsi="仿宋" w:eastAsia="仿宋" w:cs="仿宋"/>
                <w:color w:val="auto"/>
                <w:sz w:val="24"/>
                <w:highlight w:val="none"/>
              </w:rPr>
            </w:pPr>
          </w:p>
        </w:tc>
        <w:tc>
          <w:tcPr>
            <w:tcW w:w="4269"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94"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3</w:t>
            </w:r>
          </w:p>
        </w:tc>
        <w:tc>
          <w:tcPr>
            <w:tcW w:w="3174" w:type="dxa"/>
            <w:vAlign w:val="center"/>
          </w:tcPr>
          <w:p>
            <w:pPr>
              <w:rPr>
                <w:rFonts w:ascii="仿宋" w:hAnsi="仿宋" w:eastAsia="仿宋" w:cs="仿宋"/>
                <w:color w:val="auto"/>
                <w:sz w:val="24"/>
                <w:highlight w:val="none"/>
              </w:rPr>
            </w:pPr>
          </w:p>
        </w:tc>
        <w:tc>
          <w:tcPr>
            <w:tcW w:w="4269"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94"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4</w:t>
            </w:r>
          </w:p>
        </w:tc>
        <w:tc>
          <w:tcPr>
            <w:tcW w:w="3174" w:type="dxa"/>
            <w:vAlign w:val="center"/>
          </w:tcPr>
          <w:p>
            <w:pPr>
              <w:rPr>
                <w:rFonts w:ascii="仿宋" w:hAnsi="仿宋" w:eastAsia="仿宋" w:cs="仿宋"/>
                <w:color w:val="auto"/>
                <w:sz w:val="24"/>
                <w:highlight w:val="none"/>
              </w:rPr>
            </w:pPr>
          </w:p>
        </w:tc>
        <w:tc>
          <w:tcPr>
            <w:tcW w:w="4269"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94"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5</w:t>
            </w:r>
          </w:p>
        </w:tc>
        <w:tc>
          <w:tcPr>
            <w:tcW w:w="3174" w:type="dxa"/>
            <w:vAlign w:val="center"/>
          </w:tcPr>
          <w:p>
            <w:pPr>
              <w:rPr>
                <w:rFonts w:ascii="仿宋" w:hAnsi="仿宋" w:eastAsia="仿宋" w:cs="仿宋"/>
                <w:color w:val="auto"/>
                <w:sz w:val="24"/>
                <w:highlight w:val="none"/>
              </w:rPr>
            </w:pPr>
          </w:p>
        </w:tc>
        <w:tc>
          <w:tcPr>
            <w:tcW w:w="4269"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请见投标文件第（）页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94"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w:t>
            </w:r>
          </w:p>
        </w:tc>
        <w:tc>
          <w:tcPr>
            <w:tcW w:w="3174" w:type="dxa"/>
            <w:vAlign w:val="center"/>
          </w:tcPr>
          <w:p>
            <w:pPr>
              <w:rPr>
                <w:rFonts w:ascii="仿宋" w:hAnsi="仿宋" w:eastAsia="仿宋" w:cs="仿宋"/>
                <w:color w:val="auto"/>
                <w:sz w:val="24"/>
                <w:highlight w:val="none"/>
              </w:rPr>
            </w:pPr>
          </w:p>
        </w:tc>
        <w:tc>
          <w:tcPr>
            <w:tcW w:w="4269" w:type="dxa"/>
            <w:vAlign w:val="center"/>
          </w:tcPr>
          <w:p>
            <w:pPr>
              <w:rPr>
                <w:rFonts w:ascii="仿宋" w:hAnsi="仿宋" w:eastAsia="仿宋" w:cs="仿宋"/>
                <w:color w:val="auto"/>
                <w:sz w:val="24"/>
                <w:highlight w:val="none"/>
              </w:rPr>
            </w:pPr>
            <w:r>
              <w:rPr>
                <w:rFonts w:hint="eastAsia" w:ascii="仿宋" w:hAnsi="仿宋" w:eastAsia="仿宋" w:cs="仿宋"/>
                <w:color w:val="auto"/>
                <w:sz w:val="24"/>
                <w:highlight w:val="none"/>
              </w:rPr>
              <w:t>请见投标文件第（）页</w:t>
            </w:r>
          </w:p>
        </w:tc>
      </w:tr>
    </w:tbl>
    <w:p>
      <w:pPr>
        <w:rPr>
          <w:rFonts w:ascii="仿宋" w:hAnsi="仿宋" w:eastAsia="仿宋" w:cs="仿宋"/>
          <w:color w:val="auto"/>
          <w:sz w:val="24"/>
          <w:highlight w:val="none"/>
        </w:rPr>
      </w:pPr>
    </w:p>
    <w:p>
      <w:pPr>
        <w:rPr>
          <w:rFonts w:ascii="仿宋" w:hAnsi="仿宋" w:eastAsia="仿宋" w:cs="仿宋"/>
          <w:b/>
          <w:bCs/>
          <w:color w:val="auto"/>
          <w:sz w:val="24"/>
          <w:highlight w:val="none"/>
        </w:rPr>
      </w:pPr>
      <w:r>
        <w:rPr>
          <w:rFonts w:hint="eastAsia" w:ascii="仿宋" w:hAnsi="仿宋" w:eastAsia="仿宋" w:cs="仿宋"/>
          <w:b/>
          <w:bCs/>
          <w:color w:val="auto"/>
          <w:sz w:val="24"/>
          <w:highlight w:val="none"/>
        </w:rPr>
        <w:t>备注：1.供应商应根据技术评分标准的各项内容填写此表。</w:t>
      </w:r>
    </w:p>
    <w:p>
      <w:pPr>
        <w:pStyle w:val="2"/>
        <w:rPr>
          <w:rFonts w:ascii="仿宋" w:hAnsi="仿宋" w:eastAsia="仿宋" w:cs="仿宋"/>
          <w:color w:val="auto"/>
          <w:highlight w:val="none"/>
        </w:rPr>
      </w:pPr>
      <w:r>
        <w:rPr>
          <w:rFonts w:hint="eastAsia" w:ascii="仿宋" w:hAnsi="仿宋" w:eastAsia="仿宋" w:cs="仿宋"/>
          <w:b/>
          <w:bCs/>
          <w:color w:val="auto"/>
          <w:sz w:val="24"/>
          <w:highlight w:val="none"/>
        </w:rPr>
        <w:t>2.请在对应页码中对评分内容做出标注，标注格式自定</w:t>
      </w: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hint="eastAsia" w:ascii="仿宋" w:hAnsi="仿宋" w:eastAsia="仿宋" w:cs="仿宋"/>
          <w:b/>
          <w:color w:val="auto"/>
          <w:sz w:val="24"/>
          <w:highlight w:val="none"/>
        </w:rPr>
      </w:pPr>
      <w:r>
        <w:rPr>
          <w:rFonts w:hint="eastAsia" w:ascii="仿宋" w:hAnsi="仿宋" w:eastAsia="仿宋" w:cs="仿宋"/>
          <w:color w:val="auto"/>
          <w:sz w:val="24"/>
          <w:highlight w:val="none"/>
        </w:rPr>
        <w:br w:type="page"/>
      </w:r>
    </w:p>
    <w:p>
      <w:pPr>
        <w:rPr>
          <w:rFonts w:ascii="仿宋" w:hAnsi="仿宋" w:eastAsia="仿宋" w:cs="仿宋"/>
          <w:b/>
          <w:color w:val="auto"/>
          <w:sz w:val="24"/>
          <w:highlight w:val="none"/>
        </w:rPr>
      </w:pPr>
      <w:r>
        <w:rPr>
          <w:rFonts w:hint="eastAsia" w:ascii="仿宋" w:hAnsi="仿宋" w:eastAsia="仿宋" w:cs="仿宋"/>
          <w:b/>
          <w:color w:val="auto"/>
          <w:sz w:val="24"/>
          <w:highlight w:val="none"/>
        </w:rPr>
        <w:t>3资格性文件</w:t>
      </w:r>
    </w:p>
    <w:p>
      <w:pPr>
        <w:rPr>
          <w:rFonts w:ascii="仿宋" w:hAnsi="仿宋" w:eastAsia="仿宋" w:cs="仿宋"/>
          <w:b/>
          <w:color w:val="auto"/>
          <w:sz w:val="24"/>
          <w:highlight w:val="none"/>
        </w:rPr>
      </w:pPr>
    </w:p>
    <w:p>
      <w:pPr>
        <w:rPr>
          <w:rFonts w:ascii="仿宋" w:hAnsi="仿宋" w:eastAsia="仿宋" w:cs="仿宋"/>
          <w:b/>
          <w:color w:val="auto"/>
          <w:sz w:val="24"/>
          <w:highlight w:val="none"/>
        </w:rPr>
      </w:pPr>
      <w:r>
        <w:rPr>
          <w:rFonts w:hint="eastAsia" w:ascii="仿宋" w:hAnsi="仿宋" w:eastAsia="仿宋" w:cs="仿宋"/>
          <w:b/>
          <w:color w:val="auto"/>
          <w:sz w:val="24"/>
          <w:highlight w:val="none"/>
        </w:rPr>
        <w:t>3.1法人或者非法人组织的营业执照等证明文件或自然人的身份证明</w:t>
      </w:r>
    </w:p>
    <w:p>
      <w:pPr>
        <w:rPr>
          <w:rFonts w:ascii="仿宋" w:hAnsi="仿宋" w:eastAsia="仿宋" w:cs="仿宋"/>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说明：1.提供有效的营业执照等证明文件复印件，复印件上应加盖本单位公章。</w:t>
      </w:r>
    </w:p>
    <w:p>
      <w:pPr>
        <w:rPr>
          <w:rFonts w:ascii="仿宋" w:hAnsi="仿宋" w:eastAsia="仿宋" w:cs="仿宋"/>
          <w:color w:val="auto"/>
          <w:sz w:val="24"/>
          <w:highlight w:val="none"/>
        </w:rPr>
      </w:pPr>
      <w:r>
        <w:rPr>
          <w:rFonts w:hint="eastAsia" w:ascii="仿宋" w:hAnsi="仿宋" w:eastAsia="仿宋" w:cs="仿宋"/>
          <w:color w:val="auto"/>
          <w:sz w:val="24"/>
          <w:highlight w:val="none"/>
        </w:rPr>
        <w:t xml:space="preserve">      2.供应商为自然人的，应提供身份证明的复印件。</w:t>
      </w:r>
    </w:p>
    <w:p>
      <w:pPr>
        <w:rPr>
          <w:rFonts w:ascii="仿宋" w:hAnsi="仿宋" w:eastAsia="仿宋" w:cs="仿宋"/>
          <w:color w:val="auto"/>
          <w:sz w:val="24"/>
          <w:highlight w:val="none"/>
        </w:rPr>
      </w:pPr>
      <w:r>
        <w:rPr>
          <w:rFonts w:hint="eastAsia" w:ascii="仿宋" w:hAnsi="仿宋" w:eastAsia="仿宋" w:cs="仿宋"/>
          <w:color w:val="auto"/>
          <w:sz w:val="24"/>
          <w:highlight w:val="none"/>
        </w:rPr>
        <w:t xml:space="preserve">      3.联合体投标应提供联合体各方满足以上要求的证明文件。</w:t>
      </w:r>
    </w:p>
    <w:p>
      <w:pPr>
        <w:rPr>
          <w:rFonts w:ascii="仿宋" w:hAnsi="仿宋" w:eastAsia="仿宋" w:cs="仿宋"/>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 xml:space="preserve">     </w:t>
      </w:r>
    </w:p>
    <w:p>
      <w:pPr>
        <w:rPr>
          <w:rFonts w:ascii="仿宋" w:hAnsi="仿宋" w:eastAsia="仿宋" w:cs="仿宋"/>
          <w:b/>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b/>
          <w:color w:val="auto"/>
          <w:sz w:val="24"/>
          <w:highlight w:val="none"/>
        </w:rPr>
        <w:t>3.1.1.法定代表人身份证明书</w:t>
      </w:r>
    </w:p>
    <w:p>
      <w:pPr>
        <w:pStyle w:val="2"/>
        <w:rPr>
          <w:rFonts w:ascii="仿宋" w:hAnsi="仿宋" w:eastAsia="仿宋" w:cs="仿宋"/>
          <w:color w:val="auto"/>
          <w:highlight w:val="none"/>
        </w:rPr>
      </w:pPr>
    </w:p>
    <w:p>
      <w:pPr>
        <w:rPr>
          <w:rFonts w:ascii="仿宋" w:hAnsi="仿宋" w:eastAsia="仿宋" w:cs="仿宋"/>
          <w:bCs/>
          <w:color w:val="auto"/>
          <w:sz w:val="24"/>
          <w:highlight w:val="none"/>
        </w:rPr>
      </w:pPr>
    </w:p>
    <w:p>
      <w:pPr>
        <w:jc w:val="center"/>
        <w:rPr>
          <w:rFonts w:ascii="仿宋" w:hAnsi="仿宋" w:eastAsia="仿宋" w:cs="仿宋"/>
          <w:b/>
          <w:color w:val="auto"/>
          <w:sz w:val="24"/>
          <w:highlight w:val="none"/>
        </w:rPr>
      </w:pPr>
      <w:r>
        <w:rPr>
          <w:rFonts w:hint="eastAsia" w:ascii="仿宋" w:hAnsi="仿宋" w:eastAsia="仿宋" w:cs="仿宋"/>
          <w:b/>
          <w:color w:val="auto"/>
          <w:sz w:val="24"/>
          <w:highlight w:val="none"/>
        </w:rPr>
        <w:t>法定代表人身份证明书</w:t>
      </w:r>
    </w:p>
    <w:p>
      <w:pPr>
        <w:spacing w:line="600" w:lineRule="exact"/>
        <w:rPr>
          <w:rFonts w:ascii="仿宋" w:hAnsi="仿宋" w:eastAsia="仿宋" w:cs="仿宋"/>
          <w:color w:val="auto"/>
          <w:sz w:val="28"/>
          <w:highlight w:val="none"/>
        </w:rPr>
      </w:pPr>
    </w:p>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致：东莞市万江招投标服务所</w:t>
      </w:r>
    </w:p>
    <w:p>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 xml:space="preserve">本证明书声明：注册于 </w:t>
      </w:r>
      <w:r>
        <w:rPr>
          <w:rFonts w:hint="eastAsia" w:ascii="仿宋" w:hAnsi="仿宋" w:eastAsia="仿宋" w:cs="仿宋"/>
          <w:color w:val="auto"/>
          <w:sz w:val="28"/>
          <w:highlight w:val="none"/>
          <w:u w:val="single"/>
        </w:rPr>
        <w:t xml:space="preserve">        </w:t>
      </w:r>
      <w:r>
        <w:rPr>
          <w:rFonts w:hint="eastAsia" w:ascii="仿宋" w:hAnsi="仿宋" w:eastAsia="仿宋" w:cs="仿宋"/>
          <w:color w:val="auto"/>
          <w:sz w:val="24"/>
          <w:highlight w:val="none"/>
        </w:rPr>
        <w:t>（国家名称）的</w:t>
      </w:r>
      <w:r>
        <w:rPr>
          <w:rFonts w:hint="eastAsia" w:ascii="仿宋" w:hAnsi="仿宋" w:eastAsia="仿宋" w:cs="仿宋"/>
          <w:color w:val="auto"/>
          <w:sz w:val="28"/>
          <w:highlight w:val="none"/>
          <w:u w:val="single"/>
        </w:rPr>
        <w:t>　           　</w:t>
      </w:r>
      <w:r>
        <w:rPr>
          <w:rFonts w:hint="eastAsia" w:ascii="仿宋" w:hAnsi="仿宋" w:eastAsia="仿宋" w:cs="仿宋"/>
          <w:color w:val="auto"/>
          <w:sz w:val="24"/>
          <w:highlight w:val="none"/>
        </w:rPr>
        <w:t>（供应商名称）在下面签字的</w:t>
      </w:r>
      <w:r>
        <w:rPr>
          <w:rFonts w:hint="eastAsia" w:ascii="仿宋" w:hAnsi="仿宋" w:eastAsia="仿宋" w:cs="仿宋"/>
          <w:color w:val="auto"/>
          <w:sz w:val="28"/>
          <w:highlight w:val="none"/>
          <w:u w:val="single"/>
        </w:rPr>
        <w:t>　　　　　</w:t>
      </w:r>
      <w:r>
        <w:rPr>
          <w:rFonts w:hint="eastAsia" w:ascii="仿宋" w:hAnsi="仿宋" w:eastAsia="仿宋" w:cs="仿宋"/>
          <w:color w:val="auto"/>
          <w:sz w:val="24"/>
          <w:highlight w:val="none"/>
        </w:rPr>
        <w:t>（法定代表人姓名、职务）为本公司的合法代表人（须提供法定代表人身份证复印件）。</w:t>
      </w:r>
    </w:p>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特此证明。</w:t>
      </w:r>
    </w:p>
    <w:p>
      <w:pPr>
        <w:spacing w:line="600" w:lineRule="exact"/>
        <w:rPr>
          <w:rFonts w:ascii="仿宋" w:hAnsi="仿宋" w:eastAsia="仿宋" w:cs="仿宋"/>
          <w:color w:val="auto"/>
          <w:sz w:val="28"/>
          <w:highlight w:val="none"/>
        </w:rPr>
      </w:pPr>
    </w:p>
    <w:tbl>
      <w:tblPr>
        <w:tblStyle w:val="24"/>
        <w:tblpPr w:leftFromText="180" w:rightFromText="180" w:vertAnchor="text" w:horzAnchor="margin" w:tblpXSpec="center" w:tblpY="366"/>
        <w:tblW w:w="49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7" w:hRule="atLeast"/>
        </w:trPr>
        <w:tc>
          <w:tcPr>
            <w:tcW w:w="4991" w:type="dxa"/>
          </w:tcPr>
          <w:p>
            <w:pPr>
              <w:autoSpaceDE w:val="0"/>
              <w:autoSpaceDN w:val="0"/>
              <w:adjustRightInd w:val="0"/>
              <w:spacing w:line="600" w:lineRule="exact"/>
              <w:jc w:val="center"/>
              <w:rPr>
                <w:rFonts w:ascii="仿宋" w:hAnsi="仿宋" w:eastAsia="仿宋" w:cs="仿宋"/>
                <w:color w:val="auto"/>
                <w:sz w:val="24"/>
                <w:highlight w:val="none"/>
              </w:rPr>
            </w:pPr>
            <w:r>
              <w:rPr>
                <w:rFonts w:hint="eastAsia" w:ascii="仿宋" w:hAnsi="仿宋" w:eastAsia="仿宋" w:cs="仿宋"/>
                <w:color w:val="auto"/>
                <w:sz w:val="24"/>
                <w:highlight w:val="none"/>
              </w:rPr>
              <w:t>法定代表人身份证复印件（正、反面）粘贴处</w:t>
            </w:r>
          </w:p>
        </w:tc>
      </w:tr>
    </w:tbl>
    <w:p>
      <w:pPr>
        <w:spacing w:line="600" w:lineRule="exact"/>
        <w:rPr>
          <w:rFonts w:ascii="仿宋" w:hAnsi="仿宋" w:eastAsia="仿宋" w:cs="仿宋"/>
          <w:color w:val="auto"/>
          <w:sz w:val="28"/>
          <w:highlight w:val="none"/>
        </w:rPr>
      </w:pPr>
    </w:p>
    <w:p>
      <w:pPr>
        <w:spacing w:line="600" w:lineRule="exact"/>
        <w:rPr>
          <w:rFonts w:ascii="仿宋" w:hAnsi="仿宋" w:eastAsia="仿宋" w:cs="仿宋"/>
          <w:color w:val="auto"/>
          <w:sz w:val="28"/>
          <w:highlight w:val="none"/>
        </w:rPr>
      </w:pPr>
    </w:p>
    <w:p>
      <w:pPr>
        <w:spacing w:line="600" w:lineRule="exact"/>
        <w:rPr>
          <w:rFonts w:ascii="仿宋" w:hAnsi="仿宋" w:eastAsia="仿宋" w:cs="仿宋"/>
          <w:color w:val="auto"/>
          <w:sz w:val="28"/>
          <w:highlight w:val="none"/>
        </w:rPr>
      </w:pPr>
    </w:p>
    <w:p>
      <w:pPr>
        <w:spacing w:line="600" w:lineRule="exact"/>
        <w:rPr>
          <w:rFonts w:ascii="仿宋" w:hAnsi="仿宋" w:eastAsia="仿宋" w:cs="仿宋"/>
          <w:color w:val="auto"/>
          <w:sz w:val="28"/>
          <w:highlight w:val="none"/>
        </w:rPr>
      </w:pPr>
    </w:p>
    <w:p>
      <w:pPr>
        <w:spacing w:line="600" w:lineRule="exact"/>
        <w:rPr>
          <w:rFonts w:ascii="仿宋" w:hAnsi="仿宋" w:eastAsia="仿宋" w:cs="仿宋"/>
          <w:color w:val="auto"/>
          <w:sz w:val="28"/>
          <w:highlight w:val="none"/>
        </w:rPr>
      </w:pPr>
    </w:p>
    <w:p>
      <w:pPr>
        <w:spacing w:line="600" w:lineRule="exact"/>
        <w:rPr>
          <w:rFonts w:ascii="仿宋" w:hAnsi="仿宋" w:eastAsia="仿宋" w:cs="仿宋"/>
          <w:color w:val="auto"/>
          <w:sz w:val="28"/>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供应商名称（加盖公章）：</w:t>
      </w:r>
    </w:p>
    <w:p>
      <w:pPr>
        <w:rPr>
          <w:rFonts w:ascii="仿宋" w:hAnsi="仿宋" w:eastAsia="仿宋" w:cs="仿宋"/>
          <w:color w:val="auto"/>
          <w:sz w:val="24"/>
          <w:highlight w:val="none"/>
        </w:rPr>
      </w:pPr>
      <w:r>
        <w:rPr>
          <w:rFonts w:hint="eastAsia" w:ascii="仿宋" w:hAnsi="仿宋" w:eastAsia="仿宋" w:cs="仿宋"/>
          <w:color w:val="auto"/>
          <w:sz w:val="24"/>
          <w:highlight w:val="none"/>
        </w:rPr>
        <w:t>法定代表人（签名或盖私章）：</w:t>
      </w:r>
    </w:p>
    <w:p>
      <w:pPr>
        <w:rPr>
          <w:rFonts w:ascii="仿宋" w:hAnsi="仿宋" w:eastAsia="仿宋" w:cs="仿宋"/>
          <w:color w:val="auto"/>
          <w:sz w:val="24"/>
          <w:highlight w:val="none"/>
        </w:rPr>
      </w:pPr>
      <w:r>
        <w:rPr>
          <w:rFonts w:hint="eastAsia" w:ascii="仿宋" w:hAnsi="仿宋" w:eastAsia="仿宋" w:cs="仿宋"/>
          <w:color w:val="auto"/>
          <w:sz w:val="24"/>
          <w:highlight w:val="none"/>
        </w:rPr>
        <w:t>日期：</w:t>
      </w:r>
    </w:p>
    <w:p>
      <w:pPr>
        <w:rPr>
          <w:rFonts w:ascii="仿宋" w:hAnsi="仿宋" w:eastAsia="仿宋" w:cs="仿宋"/>
          <w:color w:val="auto"/>
          <w:sz w:val="24"/>
          <w:highlight w:val="none"/>
        </w:rPr>
      </w:pPr>
      <w:r>
        <w:rPr>
          <w:rFonts w:hint="eastAsia" w:ascii="仿宋" w:hAnsi="仿宋" w:eastAsia="仿宋" w:cs="仿宋"/>
          <w:color w:val="auto"/>
          <w:sz w:val="24"/>
          <w:highlight w:val="none"/>
        </w:rPr>
        <w:br w:type="page"/>
      </w:r>
    </w:p>
    <w:p>
      <w:pPr>
        <w:rPr>
          <w:rFonts w:ascii="仿宋" w:hAnsi="仿宋" w:eastAsia="仿宋" w:cs="仿宋"/>
          <w:b/>
          <w:color w:val="auto"/>
          <w:sz w:val="24"/>
          <w:highlight w:val="none"/>
        </w:rPr>
      </w:pPr>
      <w:r>
        <w:rPr>
          <w:rFonts w:hint="eastAsia" w:ascii="仿宋" w:hAnsi="仿宋" w:eastAsia="仿宋" w:cs="仿宋"/>
          <w:b/>
          <w:color w:val="auto"/>
          <w:sz w:val="24"/>
          <w:highlight w:val="none"/>
        </w:rPr>
        <w:t>3.1.2. 法定代表人授权书(法定代表人作为投标负责人的无需提供)</w:t>
      </w:r>
    </w:p>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b/>
          <w:bCs/>
          <w:color w:val="auto"/>
          <w:sz w:val="24"/>
          <w:highlight w:val="none"/>
        </w:rPr>
        <w:t>法定代表人授权书</w:t>
      </w:r>
    </w:p>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致：东莞市万江招投标服务所</w:t>
      </w:r>
    </w:p>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 xml:space="preserve">    委托书声明：在下面签字的</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（法定代表人姓名、职务）代表             （供应商名称）委托在下面签字的</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（授权代表的姓名、职务）为本公司的合法代表人，就</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采购项目（采购编号：</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）招标的相关服务的投标和合同的执行，以本公司的名义处理一切与之有关的事宜（须提供授权代表身份证复印件）。</w:t>
      </w:r>
    </w:p>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本委托书于</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日签字生效。</w:t>
      </w:r>
    </w:p>
    <w:tbl>
      <w:tblPr>
        <w:tblStyle w:val="24"/>
        <w:tblpPr w:leftFromText="180" w:rightFromText="180" w:vertAnchor="text" w:horzAnchor="margin" w:tblpXSpec="center" w:tblpY="366"/>
        <w:tblW w:w="49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7" w:hRule="atLeast"/>
        </w:trPr>
        <w:tc>
          <w:tcPr>
            <w:tcW w:w="4991" w:type="dxa"/>
          </w:tcPr>
          <w:p>
            <w:pPr>
              <w:rPr>
                <w:rFonts w:ascii="仿宋" w:hAnsi="仿宋" w:eastAsia="仿宋" w:cs="仿宋"/>
                <w:color w:val="auto"/>
                <w:sz w:val="24"/>
                <w:highlight w:val="none"/>
              </w:rPr>
            </w:pPr>
            <w:r>
              <w:rPr>
                <w:rFonts w:hint="eastAsia" w:ascii="仿宋" w:hAnsi="仿宋" w:eastAsia="仿宋" w:cs="仿宋"/>
                <w:color w:val="auto"/>
                <w:sz w:val="24"/>
                <w:highlight w:val="none"/>
              </w:rPr>
              <w:t>授权代表人身份证复印件（正、反面）粘贴处</w:t>
            </w:r>
          </w:p>
        </w:tc>
      </w:tr>
    </w:tbl>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ind w:firstLine="1440" w:firstLineChars="600"/>
        <w:rPr>
          <w:rFonts w:ascii="仿宋" w:hAnsi="仿宋" w:eastAsia="仿宋" w:cs="仿宋"/>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供应商名称（加盖公章）：</w:t>
      </w:r>
    </w:p>
    <w:p>
      <w:pPr>
        <w:rPr>
          <w:rFonts w:ascii="仿宋" w:hAnsi="仿宋" w:eastAsia="仿宋" w:cs="仿宋"/>
          <w:color w:val="auto"/>
          <w:sz w:val="24"/>
          <w:highlight w:val="none"/>
        </w:rPr>
      </w:pPr>
      <w:r>
        <w:rPr>
          <w:rFonts w:hint="eastAsia" w:ascii="仿宋" w:hAnsi="仿宋" w:eastAsia="仿宋" w:cs="仿宋"/>
          <w:color w:val="auto"/>
          <w:sz w:val="24"/>
          <w:highlight w:val="none"/>
        </w:rPr>
        <w:t>法定代表人（签名或盖私章）：</w:t>
      </w:r>
    </w:p>
    <w:p>
      <w:pPr>
        <w:rPr>
          <w:rFonts w:ascii="仿宋" w:hAnsi="仿宋" w:eastAsia="仿宋" w:cs="仿宋"/>
          <w:color w:val="auto"/>
          <w:sz w:val="24"/>
          <w:highlight w:val="none"/>
        </w:rPr>
      </w:pPr>
      <w:r>
        <w:rPr>
          <w:rFonts w:hint="eastAsia" w:ascii="仿宋" w:hAnsi="仿宋" w:eastAsia="仿宋" w:cs="仿宋"/>
          <w:color w:val="auto"/>
          <w:sz w:val="24"/>
          <w:highlight w:val="none"/>
        </w:rPr>
        <w:t>授权代表（签名或盖私章）：</w:t>
      </w:r>
    </w:p>
    <w:p>
      <w:pPr>
        <w:rPr>
          <w:rFonts w:ascii="仿宋" w:hAnsi="仿宋" w:eastAsia="仿宋" w:cs="仿宋"/>
          <w:color w:val="auto"/>
          <w:sz w:val="24"/>
          <w:highlight w:val="none"/>
        </w:rPr>
      </w:pPr>
      <w:r>
        <w:rPr>
          <w:rFonts w:hint="eastAsia" w:ascii="仿宋" w:hAnsi="仿宋" w:eastAsia="仿宋" w:cs="仿宋"/>
          <w:color w:val="auto"/>
          <w:sz w:val="24"/>
          <w:highlight w:val="none"/>
        </w:rPr>
        <w:t>日期：</w:t>
      </w:r>
    </w:p>
    <w:p>
      <w:pPr>
        <w:rPr>
          <w:rFonts w:ascii="仿宋" w:hAnsi="仿宋" w:eastAsia="仿宋" w:cs="仿宋"/>
          <w:color w:val="auto"/>
          <w:sz w:val="24"/>
          <w:highlight w:val="none"/>
        </w:rPr>
      </w:pPr>
    </w:p>
    <w:p>
      <w:pPr>
        <w:rPr>
          <w:rFonts w:ascii="仿宋" w:hAnsi="仿宋" w:eastAsia="仿宋" w:cs="仿宋"/>
          <w:b/>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b/>
          <w:color w:val="auto"/>
          <w:sz w:val="24"/>
          <w:highlight w:val="none"/>
        </w:rPr>
        <w:t>3.2 具有良好的商业信誉和健全的财务会计制度的证明文件</w:t>
      </w:r>
    </w:p>
    <w:p>
      <w:pPr>
        <w:rPr>
          <w:rFonts w:ascii="仿宋" w:hAnsi="仿宋" w:eastAsia="仿宋" w:cs="仿宋"/>
          <w:b/>
          <w:color w:val="auto"/>
          <w:sz w:val="24"/>
          <w:highlight w:val="none"/>
        </w:rPr>
      </w:pPr>
    </w:p>
    <w:p>
      <w:pPr>
        <w:rPr>
          <w:rFonts w:ascii="仿宋" w:hAnsi="仿宋" w:eastAsia="仿宋" w:cs="仿宋"/>
          <w:b/>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提供财务报告或基本开户银行出具的资信证明或专业担保机构出具的投标担保函</w:t>
      </w: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说明：</w:t>
      </w:r>
    </w:p>
    <w:p>
      <w:pPr>
        <w:rPr>
          <w:rFonts w:ascii="仿宋" w:hAnsi="仿宋" w:eastAsia="仿宋" w:cs="仿宋"/>
          <w:color w:val="auto"/>
          <w:sz w:val="24"/>
          <w:highlight w:val="none"/>
        </w:rPr>
      </w:pPr>
      <w:r>
        <w:rPr>
          <w:rFonts w:hint="eastAsia" w:ascii="仿宋" w:hAnsi="仿宋" w:eastAsia="仿宋" w:cs="仿宋"/>
          <w:color w:val="auto"/>
          <w:sz w:val="24"/>
          <w:highlight w:val="none"/>
        </w:rPr>
        <w:t>1.如提供会计师事务所出具的审计的财务报告复印件，须加盖本单位公章。</w:t>
      </w:r>
    </w:p>
    <w:p>
      <w:pPr>
        <w:rPr>
          <w:rFonts w:ascii="仿宋" w:hAnsi="仿宋" w:eastAsia="仿宋" w:cs="仿宋"/>
          <w:color w:val="auto"/>
          <w:sz w:val="24"/>
          <w:highlight w:val="none"/>
        </w:rPr>
      </w:pPr>
      <w:r>
        <w:rPr>
          <w:rFonts w:hint="eastAsia" w:ascii="仿宋" w:hAnsi="仿宋" w:eastAsia="仿宋" w:cs="仿宋"/>
          <w:color w:val="auto"/>
          <w:sz w:val="24"/>
          <w:highlight w:val="none"/>
        </w:rPr>
        <w:t>2.如提供银行出具的资信证明文件。银行资信证明文件可提供原件，也可提供银行开具资信证明文件的复印件。若提供的是复印件，采购人保留审核原件的权利。</w:t>
      </w:r>
    </w:p>
    <w:p>
      <w:pPr>
        <w:rPr>
          <w:rFonts w:ascii="仿宋" w:hAnsi="仿宋" w:eastAsia="仿宋" w:cs="仿宋"/>
          <w:color w:val="auto"/>
          <w:sz w:val="24"/>
          <w:highlight w:val="none"/>
        </w:rPr>
      </w:pPr>
      <w:r>
        <w:rPr>
          <w:rFonts w:hint="eastAsia" w:ascii="仿宋" w:hAnsi="仿宋" w:eastAsia="仿宋" w:cs="仿宋"/>
          <w:color w:val="auto"/>
          <w:sz w:val="24"/>
          <w:highlight w:val="none"/>
        </w:rPr>
        <w:t>3.如果是联合体投标，联合体各方均需提供上述证明。</w:t>
      </w:r>
    </w:p>
    <w:p>
      <w:pPr>
        <w:rPr>
          <w:rFonts w:ascii="仿宋" w:hAnsi="仿宋" w:eastAsia="仿宋" w:cs="仿宋"/>
          <w:color w:val="auto"/>
          <w:sz w:val="24"/>
          <w:highlight w:val="none"/>
        </w:rPr>
      </w:pPr>
      <w:r>
        <w:rPr>
          <w:rFonts w:hint="eastAsia" w:ascii="仿宋" w:hAnsi="仿宋" w:eastAsia="仿宋" w:cs="仿宋"/>
          <w:color w:val="auto"/>
          <w:sz w:val="24"/>
          <w:highlight w:val="none"/>
        </w:rPr>
        <w:t>4.如采用合格的投标担保函的，可提供投标担保函复印件替代。</w:t>
      </w:r>
    </w:p>
    <w:p>
      <w:pPr>
        <w:rPr>
          <w:rFonts w:ascii="仿宋" w:hAnsi="仿宋" w:eastAsia="仿宋" w:cs="仿宋"/>
          <w:color w:val="auto"/>
          <w:sz w:val="24"/>
          <w:highlight w:val="none"/>
        </w:rPr>
      </w:pPr>
    </w:p>
    <w:p>
      <w:pPr>
        <w:rPr>
          <w:rFonts w:ascii="仿宋" w:hAnsi="仿宋" w:eastAsia="仿宋" w:cs="仿宋"/>
          <w:b/>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b/>
          <w:color w:val="auto"/>
          <w:sz w:val="24"/>
          <w:highlight w:val="none"/>
        </w:rPr>
        <w:t>3.3具备履行合同所必需的设备和专业技术能力的证明材料，须提供《供应商具有履行合同所必需的设备和专业技术能力情况》</w:t>
      </w: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说明：供应商按照招标文件提供的《供应商具有履行合同所必需的设备和专业技术能力情况》格式填写，否则不良后果供应商自行承担。</w:t>
      </w:r>
    </w:p>
    <w:p>
      <w:pPr>
        <w:rPr>
          <w:rFonts w:ascii="仿宋" w:hAnsi="仿宋" w:eastAsia="仿宋" w:cs="仿宋"/>
          <w:b/>
          <w:color w:val="auto"/>
          <w:sz w:val="24"/>
          <w:highlight w:val="none"/>
        </w:rPr>
      </w:pPr>
      <w:r>
        <w:rPr>
          <w:rFonts w:hint="eastAsia" w:ascii="仿宋" w:hAnsi="仿宋" w:eastAsia="仿宋" w:cs="仿宋"/>
          <w:color w:val="auto"/>
          <w:sz w:val="24"/>
          <w:highlight w:val="none"/>
        </w:rPr>
        <w:br w:type="page"/>
      </w:r>
    </w:p>
    <w:p>
      <w:pPr>
        <w:rPr>
          <w:rFonts w:ascii="仿宋" w:hAnsi="仿宋" w:eastAsia="仿宋" w:cs="仿宋"/>
          <w:b/>
          <w:color w:val="auto"/>
          <w:sz w:val="24"/>
          <w:highlight w:val="none"/>
        </w:rPr>
      </w:pPr>
      <w:r>
        <w:rPr>
          <w:rFonts w:hint="eastAsia" w:ascii="仿宋" w:hAnsi="仿宋" w:eastAsia="仿宋" w:cs="仿宋"/>
          <w:b/>
          <w:color w:val="auto"/>
          <w:sz w:val="24"/>
          <w:highlight w:val="none"/>
        </w:rPr>
        <w:t>3.3.1供应商具有履行合同所必需的设备和专业技术能力情况</w:t>
      </w:r>
    </w:p>
    <w:p>
      <w:pPr>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供应商具有履行合同所必需的设备和专业技术能力情况</w:t>
      </w:r>
    </w:p>
    <w:p>
      <w:pPr>
        <w:jc w:val="center"/>
        <w:rPr>
          <w:rFonts w:ascii="仿宋" w:hAnsi="仿宋" w:eastAsia="仿宋" w:cs="仿宋"/>
          <w:b/>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一、设备情况</w:t>
      </w:r>
    </w:p>
    <w:tbl>
      <w:tblPr>
        <w:tblStyle w:val="24"/>
        <w:tblW w:w="83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
        <w:gridCol w:w="2868"/>
        <w:gridCol w:w="1693"/>
        <w:gridCol w:w="1721"/>
        <w:gridCol w:w="1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484"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2868"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设备名称</w:t>
            </w:r>
          </w:p>
        </w:tc>
        <w:tc>
          <w:tcPr>
            <w:tcW w:w="1693"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数量</w:t>
            </w:r>
          </w:p>
        </w:tc>
        <w:tc>
          <w:tcPr>
            <w:tcW w:w="1721"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运行状况</w:t>
            </w:r>
          </w:p>
        </w:tc>
        <w:tc>
          <w:tcPr>
            <w:tcW w:w="1576"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484" w:type="dxa"/>
            <w:vAlign w:val="center"/>
          </w:tcPr>
          <w:p>
            <w:pPr>
              <w:rPr>
                <w:rFonts w:ascii="仿宋" w:hAnsi="仿宋" w:eastAsia="仿宋" w:cs="仿宋"/>
                <w:color w:val="auto"/>
                <w:sz w:val="24"/>
                <w:highlight w:val="none"/>
              </w:rPr>
            </w:pPr>
          </w:p>
        </w:tc>
        <w:tc>
          <w:tcPr>
            <w:tcW w:w="2868" w:type="dxa"/>
            <w:vAlign w:val="center"/>
          </w:tcPr>
          <w:p>
            <w:pPr>
              <w:rPr>
                <w:rFonts w:ascii="仿宋" w:hAnsi="仿宋" w:eastAsia="仿宋" w:cs="仿宋"/>
                <w:color w:val="auto"/>
                <w:sz w:val="24"/>
                <w:highlight w:val="none"/>
              </w:rPr>
            </w:pPr>
          </w:p>
        </w:tc>
        <w:tc>
          <w:tcPr>
            <w:tcW w:w="1693" w:type="dxa"/>
          </w:tcPr>
          <w:p>
            <w:pPr>
              <w:rPr>
                <w:rFonts w:ascii="仿宋" w:hAnsi="仿宋" w:eastAsia="仿宋" w:cs="仿宋"/>
                <w:color w:val="auto"/>
                <w:sz w:val="24"/>
                <w:highlight w:val="none"/>
              </w:rPr>
            </w:pPr>
          </w:p>
        </w:tc>
        <w:tc>
          <w:tcPr>
            <w:tcW w:w="1721" w:type="dxa"/>
            <w:vAlign w:val="center"/>
          </w:tcPr>
          <w:p>
            <w:pPr>
              <w:rPr>
                <w:rFonts w:ascii="仿宋" w:hAnsi="仿宋" w:eastAsia="仿宋" w:cs="仿宋"/>
                <w:color w:val="auto"/>
                <w:sz w:val="24"/>
                <w:highlight w:val="none"/>
              </w:rPr>
            </w:pPr>
          </w:p>
        </w:tc>
        <w:tc>
          <w:tcPr>
            <w:tcW w:w="1576" w:type="dxa"/>
          </w:tcPr>
          <w:p>
            <w:pP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484" w:type="dxa"/>
            <w:vAlign w:val="center"/>
          </w:tcPr>
          <w:p>
            <w:pPr>
              <w:rPr>
                <w:rFonts w:ascii="仿宋" w:hAnsi="仿宋" w:eastAsia="仿宋" w:cs="仿宋"/>
                <w:color w:val="auto"/>
                <w:sz w:val="24"/>
                <w:highlight w:val="none"/>
              </w:rPr>
            </w:pPr>
          </w:p>
        </w:tc>
        <w:tc>
          <w:tcPr>
            <w:tcW w:w="2868" w:type="dxa"/>
            <w:vAlign w:val="center"/>
          </w:tcPr>
          <w:p>
            <w:pPr>
              <w:rPr>
                <w:rFonts w:ascii="仿宋" w:hAnsi="仿宋" w:eastAsia="仿宋" w:cs="仿宋"/>
                <w:color w:val="auto"/>
                <w:sz w:val="24"/>
                <w:highlight w:val="none"/>
              </w:rPr>
            </w:pPr>
          </w:p>
        </w:tc>
        <w:tc>
          <w:tcPr>
            <w:tcW w:w="1693" w:type="dxa"/>
          </w:tcPr>
          <w:p>
            <w:pPr>
              <w:rPr>
                <w:rFonts w:ascii="仿宋" w:hAnsi="仿宋" w:eastAsia="仿宋" w:cs="仿宋"/>
                <w:color w:val="auto"/>
                <w:sz w:val="24"/>
                <w:highlight w:val="none"/>
              </w:rPr>
            </w:pPr>
          </w:p>
        </w:tc>
        <w:tc>
          <w:tcPr>
            <w:tcW w:w="1721" w:type="dxa"/>
            <w:vAlign w:val="center"/>
          </w:tcPr>
          <w:p>
            <w:pPr>
              <w:rPr>
                <w:rFonts w:ascii="仿宋" w:hAnsi="仿宋" w:eastAsia="仿宋" w:cs="仿宋"/>
                <w:color w:val="auto"/>
                <w:sz w:val="24"/>
                <w:highlight w:val="none"/>
              </w:rPr>
            </w:pPr>
          </w:p>
        </w:tc>
        <w:tc>
          <w:tcPr>
            <w:tcW w:w="1576" w:type="dxa"/>
          </w:tcPr>
          <w:p>
            <w:pP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484" w:type="dxa"/>
            <w:vAlign w:val="center"/>
          </w:tcPr>
          <w:p>
            <w:pPr>
              <w:rPr>
                <w:rFonts w:ascii="仿宋" w:hAnsi="仿宋" w:eastAsia="仿宋" w:cs="仿宋"/>
                <w:color w:val="auto"/>
                <w:sz w:val="24"/>
                <w:highlight w:val="none"/>
              </w:rPr>
            </w:pPr>
          </w:p>
        </w:tc>
        <w:tc>
          <w:tcPr>
            <w:tcW w:w="2868" w:type="dxa"/>
            <w:vAlign w:val="center"/>
          </w:tcPr>
          <w:p>
            <w:pPr>
              <w:rPr>
                <w:rFonts w:ascii="仿宋" w:hAnsi="仿宋" w:eastAsia="仿宋" w:cs="仿宋"/>
                <w:color w:val="auto"/>
                <w:sz w:val="24"/>
                <w:highlight w:val="none"/>
              </w:rPr>
            </w:pPr>
          </w:p>
        </w:tc>
        <w:tc>
          <w:tcPr>
            <w:tcW w:w="1693" w:type="dxa"/>
          </w:tcPr>
          <w:p>
            <w:pPr>
              <w:rPr>
                <w:rFonts w:ascii="仿宋" w:hAnsi="仿宋" w:eastAsia="仿宋" w:cs="仿宋"/>
                <w:color w:val="auto"/>
                <w:sz w:val="24"/>
                <w:highlight w:val="none"/>
              </w:rPr>
            </w:pPr>
          </w:p>
        </w:tc>
        <w:tc>
          <w:tcPr>
            <w:tcW w:w="1721" w:type="dxa"/>
            <w:vAlign w:val="center"/>
          </w:tcPr>
          <w:p>
            <w:pPr>
              <w:rPr>
                <w:rFonts w:ascii="仿宋" w:hAnsi="仿宋" w:eastAsia="仿宋" w:cs="仿宋"/>
                <w:color w:val="auto"/>
                <w:sz w:val="24"/>
                <w:highlight w:val="none"/>
              </w:rPr>
            </w:pPr>
          </w:p>
        </w:tc>
        <w:tc>
          <w:tcPr>
            <w:tcW w:w="1576" w:type="dxa"/>
          </w:tcPr>
          <w:p>
            <w:pP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484" w:type="dxa"/>
            <w:vAlign w:val="center"/>
          </w:tcPr>
          <w:p>
            <w:pPr>
              <w:rPr>
                <w:rFonts w:ascii="仿宋" w:hAnsi="仿宋" w:eastAsia="仿宋" w:cs="仿宋"/>
                <w:color w:val="auto"/>
                <w:sz w:val="24"/>
                <w:highlight w:val="none"/>
              </w:rPr>
            </w:pPr>
          </w:p>
        </w:tc>
        <w:tc>
          <w:tcPr>
            <w:tcW w:w="2868" w:type="dxa"/>
            <w:vAlign w:val="center"/>
          </w:tcPr>
          <w:p>
            <w:pPr>
              <w:rPr>
                <w:rFonts w:ascii="仿宋" w:hAnsi="仿宋" w:eastAsia="仿宋" w:cs="仿宋"/>
                <w:color w:val="auto"/>
                <w:sz w:val="24"/>
                <w:highlight w:val="none"/>
              </w:rPr>
            </w:pPr>
          </w:p>
        </w:tc>
        <w:tc>
          <w:tcPr>
            <w:tcW w:w="1693" w:type="dxa"/>
          </w:tcPr>
          <w:p>
            <w:pPr>
              <w:rPr>
                <w:rFonts w:ascii="仿宋" w:hAnsi="仿宋" w:eastAsia="仿宋" w:cs="仿宋"/>
                <w:color w:val="auto"/>
                <w:sz w:val="24"/>
                <w:highlight w:val="none"/>
              </w:rPr>
            </w:pPr>
          </w:p>
        </w:tc>
        <w:tc>
          <w:tcPr>
            <w:tcW w:w="1721" w:type="dxa"/>
            <w:vAlign w:val="center"/>
          </w:tcPr>
          <w:p>
            <w:pPr>
              <w:rPr>
                <w:rFonts w:ascii="仿宋" w:hAnsi="仿宋" w:eastAsia="仿宋" w:cs="仿宋"/>
                <w:color w:val="auto"/>
                <w:sz w:val="24"/>
                <w:highlight w:val="none"/>
              </w:rPr>
            </w:pPr>
          </w:p>
        </w:tc>
        <w:tc>
          <w:tcPr>
            <w:tcW w:w="1576" w:type="dxa"/>
          </w:tcPr>
          <w:p>
            <w:pP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484" w:type="dxa"/>
            <w:vAlign w:val="center"/>
          </w:tcPr>
          <w:p>
            <w:pPr>
              <w:rPr>
                <w:rFonts w:ascii="仿宋" w:hAnsi="仿宋" w:eastAsia="仿宋" w:cs="仿宋"/>
                <w:color w:val="auto"/>
                <w:sz w:val="24"/>
                <w:highlight w:val="none"/>
              </w:rPr>
            </w:pPr>
          </w:p>
        </w:tc>
        <w:tc>
          <w:tcPr>
            <w:tcW w:w="2868" w:type="dxa"/>
            <w:vAlign w:val="center"/>
          </w:tcPr>
          <w:p>
            <w:pPr>
              <w:rPr>
                <w:rFonts w:ascii="仿宋" w:hAnsi="仿宋" w:eastAsia="仿宋" w:cs="仿宋"/>
                <w:color w:val="auto"/>
                <w:sz w:val="24"/>
                <w:highlight w:val="none"/>
              </w:rPr>
            </w:pPr>
          </w:p>
        </w:tc>
        <w:tc>
          <w:tcPr>
            <w:tcW w:w="1693" w:type="dxa"/>
          </w:tcPr>
          <w:p>
            <w:pPr>
              <w:rPr>
                <w:rFonts w:ascii="仿宋" w:hAnsi="仿宋" w:eastAsia="仿宋" w:cs="仿宋"/>
                <w:color w:val="auto"/>
                <w:sz w:val="24"/>
                <w:highlight w:val="none"/>
              </w:rPr>
            </w:pPr>
          </w:p>
        </w:tc>
        <w:tc>
          <w:tcPr>
            <w:tcW w:w="1721" w:type="dxa"/>
            <w:vAlign w:val="center"/>
          </w:tcPr>
          <w:p>
            <w:pPr>
              <w:rPr>
                <w:rFonts w:ascii="仿宋" w:hAnsi="仿宋" w:eastAsia="仿宋" w:cs="仿宋"/>
                <w:color w:val="auto"/>
                <w:sz w:val="24"/>
                <w:highlight w:val="none"/>
              </w:rPr>
            </w:pPr>
          </w:p>
        </w:tc>
        <w:tc>
          <w:tcPr>
            <w:tcW w:w="1576" w:type="dxa"/>
          </w:tcPr>
          <w:p>
            <w:pP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484" w:type="dxa"/>
            <w:vAlign w:val="center"/>
          </w:tcPr>
          <w:p>
            <w:pPr>
              <w:rPr>
                <w:rFonts w:ascii="仿宋" w:hAnsi="仿宋" w:eastAsia="仿宋" w:cs="仿宋"/>
                <w:color w:val="auto"/>
                <w:sz w:val="24"/>
                <w:highlight w:val="none"/>
              </w:rPr>
            </w:pPr>
          </w:p>
        </w:tc>
        <w:tc>
          <w:tcPr>
            <w:tcW w:w="2868" w:type="dxa"/>
            <w:vAlign w:val="center"/>
          </w:tcPr>
          <w:p>
            <w:pPr>
              <w:rPr>
                <w:rFonts w:ascii="仿宋" w:hAnsi="仿宋" w:eastAsia="仿宋" w:cs="仿宋"/>
                <w:color w:val="auto"/>
                <w:sz w:val="24"/>
                <w:highlight w:val="none"/>
              </w:rPr>
            </w:pPr>
          </w:p>
        </w:tc>
        <w:tc>
          <w:tcPr>
            <w:tcW w:w="1693" w:type="dxa"/>
          </w:tcPr>
          <w:p>
            <w:pPr>
              <w:rPr>
                <w:rFonts w:ascii="仿宋" w:hAnsi="仿宋" w:eastAsia="仿宋" w:cs="仿宋"/>
                <w:color w:val="auto"/>
                <w:sz w:val="24"/>
                <w:highlight w:val="none"/>
              </w:rPr>
            </w:pPr>
          </w:p>
        </w:tc>
        <w:tc>
          <w:tcPr>
            <w:tcW w:w="1721" w:type="dxa"/>
            <w:vAlign w:val="center"/>
          </w:tcPr>
          <w:p>
            <w:pPr>
              <w:rPr>
                <w:rFonts w:ascii="仿宋" w:hAnsi="仿宋" w:eastAsia="仿宋" w:cs="仿宋"/>
                <w:color w:val="auto"/>
                <w:sz w:val="24"/>
                <w:highlight w:val="none"/>
              </w:rPr>
            </w:pPr>
          </w:p>
        </w:tc>
        <w:tc>
          <w:tcPr>
            <w:tcW w:w="1576" w:type="dxa"/>
          </w:tcPr>
          <w:p>
            <w:pP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484" w:type="dxa"/>
            <w:vAlign w:val="center"/>
          </w:tcPr>
          <w:p>
            <w:pPr>
              <w:rPr>
                <w:rFonts w:ascii="仿宋" w:hAnsi="仿宋" w:eastAsia="仿宋" w:cs="仿宋"/>
                <w:color w:val="auto"/>
                <w:sz w:val="24"/>
                <w:highlight w:val="none"/>
              </w:rPr>
            </w:pPr>
          </w:p>
        </w:tc>
        <w:tc>
          <w:tcPr>
            <w:tcW w:w="2868" w:type="dxa"/>
            <w:vAlign w:val="center"/>
          </w:tcPr>
          <w:p>
            <w:pPr>
              <w:rPr>
                <w:rFonts w:ascii="仿宋" w:hAnsi="仿宋" w:eastAsia="仿宋" w:cs="仿宋"/>
                <w:color w:val="auto"/>
                <w:sz w:val="24"/>
                <w:highlight w:val="none"/>
              </w:rPr>
            </w:pPr>
          </w:p>
        </w:tc>
        <w:tc>
          <w:tcPr>
            <w:tcW w:w="1693" w:type="dxa"/>
          </w:tcPr>
          <w:p>
            <w:pPr>
              <w:rPr>
                <w:rFonts w:ascii="仿宋" w:hAnsi="仿宋" w:eastAsia="仿宋" w:cs="仿宋"/>
                <w:color w:val="auto"/>
                <w:sz w:val="24"/>
                <w:highlight w:val="none"/>
              </w:rPr>
            </w:pPr>
          </w:p>
        </w:tc>
        <w:tc>
          <w:tcPr>
            <w:tcW w:w="1721" w:type="dxa"/>
            <w:vAlign w:val="center"/>
          </w:tcPr>
          <w:p>
            <w:pPr>
              <w:rPr>
                <w:rFonts w:ascii="仿宋" w:hAnsi="仿宋" w:eastAsia="仿宋" w:cs="仿宋"/>
                <w:color w:val="auto"/>
                <w:sz w:val="24"/>
                <w:highlight w:val="none"/>
              </w:rPr>
            </w:pPr>
          </w:p>
        </w:tc>
        <w:tc>
          <w:tcPr>
            <w:tcW w:w="1576" w:type="dxa"/>
          </w:tcPr>
          <w:p>
            <w:pPr>
              <w:rPr>
                <w:rFonts w:ascii="仿宋" w:hAnsi="仿宋" w:eastAsia="仿宋" w:cs="仿宋"/>
                <w:color w:val="auto"/>
                <w:sz w:val="24"/>
                <w:highlight w:val="none"/>
              </w:rPr>
            </w:pPr>
          </w:p>
        </w:tc>
      </w:tr>
    </w:tbl>
    <w:p>
      <w:pPr>
        <w:rPr>
          <w:rFonts w:ascii="仿宋" w:hAnsi="仿宋" w:eastAsia="仿宋" w:cs="仿宋"/>
          <w:color w:val="auto"/>
          <w:sz w:val="24"/>
          <w:highlight w:val="none"/>
        </w:rPr>
      </w:pPr>
      <w:r>
        <w:rPr>
          <w:rFonts w:hint="eastAsia" w:ascii="仿宋" w:hAnsi="仿宋" w:eastAsia="仿宋" w:cs="仿宋"/>
          <w:color w:val="auto"/>
          <w:sz w:val="24"/>
          <w:highlight w:val="none"/>
        </w:rPr>
        <w:t>二、专业技术能力情况：</w:t>
      </w:r>
    </w:p>
    <w:tbl>
      <w:tblPr>
        <w:tblStyle w:val="24"/>
        <w:tblW w:w="83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
        <w:gridCol w:w="1950"/>
        <w:gridCol w:w="2647"/>
        <w:gridCol w:w="1671"/>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505"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1950"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人员姓名</w:t>
            </w:r>
          </w:p>
        </w:tc>
        <w:tc>
          <w:tcPr>
            <w:tcW w:w="2647"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身份证号</w:t>
            </w:r>
          </w:p>
        </w:tc>
        <w:tc>
          <w:tcPr>
            <w:tcW w:w="1671"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岗位</w:t>
            </w:r>
          </w:p>
        </w:tc>
        <w:tc>
          <w:tcPr>
            <w:tcW w:w="1530" w:type="dxa"/>
            <w:vAlign w:val="center"/>
          </w:tcPr>
          <w:p>
            <w:pPr>
              <w:jc w:val="center"/>
              <w:rPr>
                <w:rFonts w:ascii="仿宋" w:hAnsi="仿宋" w:eastAsia="仿宋" w:cs="仿宋"/>
                <w:color w:val="auto"/>
                <w:sz w:val="24"/>
                <w:highlight w:val="none"/>
              </w:rPr>
            </w:pPr>
            <w:r>
              <w:rPr>
                <w:rFonts w:hint="eastAsia" w:ascii="仿宋" w:hAnsi="仿宋" w:eastAsia="仿宋" w:cs="仿宋"/>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505" w:type="dxa"/>
            <w:vAlign w:val="center"/>
          </w:tcPr>
          <w:p>
            <w:pPr>
              <w:rPr>
                <w:rFonts w:ascii="仿宋" w:hAnsi="仿宋" w:eastAsia="仿宋" w:cs="仿宋"/>
                <w:color w:val="auto"/>
                <w:sz w:val="24"/>
                <w:highlight w:val="none"/>
              </w:rPr>
            </w:pPr>
          </w:p>
        </w:tc>
        <w:tc>
          <w:tcPr>
            <w:tcW w:w="1950" w:type="dxa"/>
            <w:vAlign w:val="center"/>
          </w:tcPr>
          <w:p>
            <w:pPr>
              <w:rPr>
                <w:rFonts w:ascii="仿宋" w:hAnsi="仿宋" w:eastAsia="仿宋" w:cs="仿宋"/>
                <w:color w:val="auto"/>
                <w:sz w:val="24"/>
                <w:highlight w:val="none"/>
              </w:rPr>
            </w:pPr>
          </w:p>
        </w:tc>
        <w:tc>
          <w:tcPr>
            <w:tcW w:w="2647" w:type="dxa"/>
            <w:vAlign w:val="center"/>
          </w:tcPr>
          <w:p>
            <w:pPr>
              <w:rPr>
                <w:rFonts w:ascii="仿宋" w:hAnsi="仿宋" w:eastAsia="仿宋" w:cs="仿宋"/>
                <w:color w:val="auto"/>
                <w:sz w:val="24"/>
                <w:highlight w:val="none"/>
              </w:rPr>
            </w:pPr>
          </w:p>
        </w:tc>
        <w:tc>
          <w:tcPr>
            <w:tcW w:w="1671" w:type="dxa"/>
            <w:vAlign w:val="center"/>
          </w:tcPr>
          <w:p>
            <w:pPr>
              <w:rPr>
                <w:rFonts w:ascii="仿宋" w:hAnsi="仿宋" w:eastAsia="仿宋" w:cs="仿宋"/>
                <w:color w:val="auto"/>
                <w:sz w:val="24"/>
                <w:highlight w:val="none"/>
              </w:rPr>
            </w:pPr>
          </w:p>
        </w:tc>
        <w:tc>
          <w:tcPr>
            <w:tcW w:w="1530" w:type="dxa"/>
            <w:vAlign w:val="center"/>
          </w:tcPr>
          <w:p>
            <w:pP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505" w:type="dxa"/>
            <w:vAlign w:val="center"/>
          </w:tcPr>
          <w:p>
            <w:pPr>
              <w:rPr>
                <w:rFonts w:ascii="仿宋" w:hAnsi="仿宋" w:eastAsia="仿宋" w:cs="仿宋"/>
                <w:color w:val="auto"/>
                <w:sz w:val="24"/>
                <w:highlight w:val="none"/>
              </w:rPr>
            </w:pPr>
          </w:p>
        </w:tc>
        <w:tc>
          <w:tcPr>
            <w:tcW w:w="1950" w:type="dxa"/>
            <w:vAlign w:val="center"/>
          </w:tcPr>
          <w:p>
            <w:pPr>
              <w:rPr>
                <w:rFonts w:ascii="仿宋" w:hAnsi="仿宋" w:eastAsia="仿宋" w:cs="仿宋"/>
                <w:color w:val="auto"/>
                <w:sz w:val="24"/>
                <w:highlight w:val="none"/>
              </w:rPr>
            </w:pPr>
          </w:p>
        </w:tc>
        <w:tc>
          <w:tcPr>
            <w:tcW w:w="2647" w:type="dxa"/>
            <w:vAlign w:val="center"/>
          </w:tcPr>
          <w:p>
            <w:pPr>
              <w:rPr>
                <w:rFonts w:ascii="仿宋" w:hAnsi="仿宋" w:eastAsia="仿宋" w:cs="仿宋"/>
                <w:color w:val="auto"/>
                <w:sz w:val="24"/>
                <w:highlight w:val="none"/>
              </w:rPr>
            </w:pPr>
          </w:p>
        </w:tc>
        <w:tc>
          <w:tcPr>
            <w:tcW w:w="1671" w:type="dxa"/>
            <w:vAlign w:val="center"/>
          </w:tcPr>
          <w:p>
            <w:pPr>
              <w:rPr>
                <w:rFonts w:ascii="仿宋" w:hAnsi="仿宋" w:eastAsia="仿宋" w:cs="仿宋"/>
                <w:color w:val="auto"/>
                <w:sz w:val="24"/>
                <w:highlight w:val="none"/>
              </w:rPr>
            </w:pPr>
          </w:p>
        </w:tc>
        <w:tc>
          <w:tcPr>
            <w:tcW w:w="1530" w:type="dxa"/>
            <w:vAlign w:val="center"/>
          </w:tcPr>
          <w:p>
            <w:pP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505" w:type="dxa"/>
            <w:vAlign w:val="center"/>
          </w:tcPr>
          <w:p>
            <w:pPr>
              <w:rPr>
                <w:rFonts w:ascii="仿宋" w:hAnsi="仿宋" w:eastAsia="仿宋" w:cs="仿宋"/>
                <w:color w:val="auto"/>
                <w:sz w:val="24"/>
                <w:highlight w:val="none"/>
              </w:rPr>
            </w:pPr>
          </w:p>
        </w:tc>
        <w:tc>
          <w:tcPr>
            <w:tcW w:w="1950" w:type="dxa"/>
            <w:vAlign w:val="center"/>
          </w:tcPr>
          <w:p>
            <w:pPr>
              <w:rPr>
                <w:rFonts w:ascii="仿宋" w:hAnsi="仿宋" w:eastAsia="仿宋" w:cs="仿宋"/>
                <w:color w:val="auto"/>
                <w:sz w:val="24"/>
                <w:highlight w:val="none"/>
              </w:rPr>
            </w:pPr>
          </w:p>
        </w:tc>
        <w:tc>
          <w:tcPr>
            <w:tcW w:w="2647" w:type="dxa"/>
            <w:vAlign w:val="center"/>
          </w:tcPr>
          <w:p>
            <w:pPr>
              <w:rPr>
                <w:rFonts w:ascii="仿宋" w:hAnsi="仿宋" w:eastAsia="仿宋" w:cs="仿宋"/>
                <w:color w:val="auto"/>
                <w:sz w:val="24"/>
                <w:highlight w:val="none"/>
              </w:rPr>
            </w:pPr>
          </w:p>
        </w:tc>
        <w:tc>
          <w:tcPr>
            <w:tcW w:w="1671" w:type="dxa"/>
            <w:vAlign w:val="center"/>
          </w:tcPr>
          <w:p>
            <w:pPr>
              <w:rPr>
                <w:rFonts w:ascii="仿宋" w:hAnsi="仿宋" w:eastAsia="仿宋" w:cs="仿宋"/>
                <w:color w:val="auto"/>
                <w:sz w:val="24"/>
                <w:highlight w:val="none"/>
              </w:rPr>
            </w:pPr>
          </w:p>
        </w:tc>
        <w:tc>
          <w:tcPr>
            <w:tcW w:w="1530" w:type="dxa"/>
            <w:vAlign w:val="center"/>
          </w:tcPr>
          <w:p>
            <w:pP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505" w:type="dxa"/>
            <w:vAlign w:val="center"/>
          </w:tcPr>
          <w:p>
            <w:pPr>
              <w:rPr>
                <w:rFonts w:ascii="仿宋" w:hAnsi="仿宋" w:eastAsia="仿宋" w:cs="仿宋"/>
                <w:color w:val="auto"/>
                <w:sz w:val="24"/>
                <w:highlight w:val="none"/>
              </w:rPr>
            </w:pPr>
          </w:p>
        </w:tc>
        <w:tc>
          <w:tcPr>
            <w:tcW w:w="1950" w:type="dxa"/>
            <w:vAlign w:val="center"/>
          </w:tcPr>
          <w:p>
            <w:pPr>
              <w:rPr>
                <w:rFonts w:ascii="仿宋" w:hAnsi="仿宋" w:eastAsia="仿宋" w:cs="仿宋"/>
                <w:color w:val="auto"/>
                <w:sz w:val="24"/>
                <w:highlight w:val="none"/>
              </w:rPr>
            </w:pPr>
          </w:p>
        </w:tc>
        <w:tc>
          <w:tcPr>
            <w:tcW w:w="2647" w:type="dxa"/>
            <w:vAlign w:val="center"/>
          </w:tcPr>
          <w:p>
            <w:pPr>
              <w:rPr>
                <w:rFonts w:ascii="仿宋" w:hAnsi="仿宋" w:eastAsia="仿宋" w:cs="仿宋"/>
                <w:color w:val="auto"/>
                <w:sz w:val="24"/>
                <w:highlight w:val="none"/>
              </w:rPr>
            </w:pPr>
          </w:p>
        </w:tc>
        <w:tc>
          <w:tcPr>
            <w:tcW w:w="1671" w:type="dxa"/>
            <w:vAlign w:val="center"/>
          </w:tcPr>
          <w:p>
            <w:pPr>
              <w:rPr>
                <w:rFonts w:ascii="仿宋" w:hAnsi="仿宋" w:eastAsia="仿宋" w:cs="仿宋"/>
                <w:color w:val="auto"/>
                <w:sz w:val="24"/>
                <w:highlight w:val="none"/>
              </w:rPr>
            </w:pPr>
          </w:p>
        </w:tc>
        <w:tc>
          <w:tcPr>
            <w:tcW w:w="1530" w:type="dxa"/>
            <w:vAlign w:val="center"/>
          </w:tcPr>
          <w:p>
            <w:pPr>
              <w:rPr>
                <w:rFonts w:ascii="仿宋" w:hAnsi="仿宋"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505" w:type="dxa"/>
            <w:vAlign w:val="center"/>
          </w:tcPr>
          <w:p>
            <w:pPr>
              <w:rPr>
                <w:rFonts w:ascii="仿宋" w:hAnsi="仿宋" w:eastAsia="仿宋" w:cs="仿宋"/>
                <w:color w:val="auto"/>
                <w:sz w:val="24"/>
                <w:highlight w:val="none"/>
              </w:rPr>
            </w:pPr>
          </w:p>
        </w:tc>
        <w:tc>
          <w:tcPr>
            <w:tcW w:w="1950" w:type="dxa"/>
            <w:vAlign w:val="center"/>
          </w:tcPr>
          <w:p>
            <w:pPr>
              <w:rPr>
                <w:rFonts w:ascii="仿宋" w:hAnsi="仿宋" w:eastAsia="仿宋" w:cs="仿宋"/>
                <w:color w:val="auto"/>
                <w:sz w:val="24"/>
                <w:highlight w:val="none"/>
              </w:rPr>
            </w:pPr>
          </w:p>
        </w:tc>
        <w:tc>
          <w:tcPr>
            <w:tcW w:w="2647" w:type="dxa"/>
            <w:vAlign w:val="center"/>
          </w:tcPr>
          <w:p>
            <w:pPr>
              <w:rPr>
                <w:rFonts w:ascii="仿宋" w:hAnsi="仿宋" w:eastAsia="仿宋" w:cs="仿宋"/>
                <w:color w:val="auto"/>
                <w:sz w:val="24"/>
                <w:highlight w:val="none"/>
              </w:rPr>
            </w:pPr>
          </w:p>
        </w:tc>
        <w:tc>
          <w:tcPr>
            <w:tcW w:w="1671" w:type="dxa"/>
            <w:vAlign w:val="center"/>
          </w:tcPr>
          <w:p>
            <w:pPr>
              <w:rPr>
                <w:rFonts w:ascii="仿宋" w:hAnsi="仿宋" w:eastAsia="仿宋" w:cs="仿宋"/>
                <w:color w:val="auto"/>
                <w:sz w:val="24"/>
                <w:highlight w:val="none"/>
              </w:rPr>
            </w:pPr>
          </w:p>
        </w:tc>
        <w:tc>
          <w:tcPr>
            <w:tcW w:w="1530" w:type="dxa"/>
            <w:vAlign w:val="center"/>
          </w:tcPr>
          <w:p>
            <w:pPr>
              <w:rPr>
                <w:rFonts w:ascii="仿宋" w:hAnsi="仿宋" w:eastAsia="仿宋" w:cs="仿宋"/>
                <w:color w:val="auto"/>
                <w:sz w:val="24"/>
                <w:highlight w:val="none"/>
              </w:rPr>
            </w:pPr>
          </w:p>
        </w:tc>
      </w:tr>
    </w:tbl>
    <w:p>
      <w:pPr>
        <w:rPr>
          <w:rFonts w:ascii="仿宋" w:hAnsi="仿宋" w:eastAsia="仿宋" w:cs="仿宋"/>
          <w:color w:val="auto"/>
          <w:sz w:val="24"/>
          <w:highlight w:val="none"/>
        </w:rPr>
      </w:pPr>
      <w:r>
        <w:rPr>
          <w:rFonts w:hint="eastAsia" w:ascii="仿宋" w:hAnsi="仿宋" w:eastAsia="仿宋" w:cs="仿宋"/>
          <w:color w:val="auto"/>
          <w:sz w:val="24"/>
          <w:highlight w:val="none"/>
        </w:rPr>
        <w:t>本公司承诺上述材料真实有效且具备履行合同所必需的设备和专业技术能力。</w:t>
      </w:r>
    </w:p>
    <w:p>
      <w:pPr>
        <w:rPr>
          <w:rFonts w:ascii="仿宋" w:hAnsi="仿宋" w:eastAsia="仿宋" w:cs="仿宋"/>
          <w:color w:val="auto"/>
          <w:sz w:val="24"/>
          <w:highlight w:val="none"/>
        </w:rPr>
      </w:pPr>
      <w:r>
        <w:rPr>
          <w:rFonts w:hint="eastAsia" w:ascii="仿宋" w:hAnsi="仿宋" w:eastAsia="仿宋" w:cs="仿宋"/>
          <w:color w:val="auto"/>
          <w:sz w:val="24"/>
          <w:highlight w:val="none"/>
        </w:rPr>
        <w:t>供应商名称（加盖公章）：</w:t>
      </w:r>
    </w:p>
    <w:p>
      <w:pPr>
        <w:rPr>
          <w:rFonts w:ascii="仿宋" w:hAnsi="仿宋" w:eastAsia="仿宋" w:cs="仿宋"/>
          <w:color w:val="auto"/>
          <w:sz w:val="24"/>
          <w:highlight w:val="none"/>
        </w:rPr>
      </w:pPr>
      <w:r>
        <w:rPr>
          <w:rFonts w:hint="eastAsia" w:ascii="仿宋" w:hAnsi="仿宋" w:eastAsia="仿宋" w:cs="仿宋"/>
          <w:color w:val="auto"/>
          <w:sz w:val="24"/>
          <w:highlight w:val="none"/>
        </w:rPr>
        <w:t>日    期：</w:t>
      </w:r>
    </w:p>
    <w:p>
      <w:pPr>
        <w:rPr>
          <w:rFonts w:ascii="仿宋" w:hAnsi="仿宋" w:eastAsia="仿宋" w:cs="仿宋"/>
          <w:b/>
          <w:color w:val="auto"/>
          <w:sz w:val="24"/>
          <w:highlight w:val="none"/>
        </w:rPr>
      </w:pPr>
      <w:r>
        <w:rPr>
          <w:rFonts w:hint="eastAsia" w:ascii="仿宋" w:hAnsi="仿宋" w:eastAsia="仿宋" w:cs="仿宋"/>
          <w:color w:val="auto"/>
          <w:sz w:val="24"/>
          <w:highlight w:val="none"/>
        </w:rPr>
        <w:br w:type="page"/>
      </w:r>
    </w:p>
    <w:p>
      <w:pPr>
        <w:rPr>
          <w:rFonts w:ascii="仿宋" w:hAnsi="仿宋" w:eastAsia="仿宋" w:cs="仿宋"/>
          <w:b/>
          <w:color w:val="auto"/>
          <w:sz w:val="24"/>
          <w:highlight w:val="none"/>
        </w:rPr>
      </w:pPr>
      <w:r>
        <w:rPr>
          <w:rFonts w:hint="eastAsia" w:ascii="仿宋" w:hAnsi="仿宋" w:eastAsia="仿宋" w:cs="仿宋"/>
          <w:b/>
          <w:color w:val="auto"/>
          <w:sz w:val="24"/>
          <w:highlight w:val="none"/>
        </w:rPr>
        <w:t>3.4  依法缴纳税收和社会保障资金的良好记录</w:t>
      </w:r>
    </w:p>
    <w:p>
      <w:pPr>
        <w:rPr>
          <w:rFonts w:ascii="仿宋" w:hAnsi="仿宋" w:eastAsia="仿宋" w:cs="仿宋"/>
          <w:b/>
          <w:color w:val="auto"/>
          <w:sz w:val="24"/>
          <w:highlight w:val="none"/>
        </w:rPr>
      </w:pPr>
    </w:p>
    <w:p>
      <w:pPr>
        <w:rPr>
          <w:rFonts w:ascii="仿宋" w:hAnsi="仿宋" w:eastAsia="仿宋" w:cs="仿宋"/>
          <w:b/>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提供投标截止日前6个月内任意1个月依法缴纳税收和社会保障资金的相关材料。如依法免税或不需要缴纳社会保障资金的，须提供相应证明材料</w:t>
      </w:r>
    </w:p>
    <w:p>
      <w:pPr>
        <w:rPr>
          <w:rFonts w:ascii="仿宋" w:hAnsi="仿宋" w:eastAsia="仿宋" w:cs="仿宋"/>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 xml:space="preserve">说明： </w:t>
      </w:r>
    </w:p>
    <w:p>
      <w:pPr>
        <w:rPr>
          <w:rFonts w:ascii="仿宋" w:hAnsi="仿宋" w:eastAsia="仿宋" w:cs="仿宋"/>
          <w:color w:val="auto"/>
          <w:sz w:val="24"/>
          <w:highlight w:val="none"/>
        </w:rPr>
      </w:pPr>
      <w:r>
        <w:rPr>
          <w:rFonts w:hint="eastAsia" w:ascii="仿宋" w:hAnsi="仿宋" w:eastAsia="仿宋" w:cs="仿宋"/>
          <w:color w:val="auto"/>
          <w:sz w:val="24"/>
          <w:highlight w:val="none"/>
        </w:rPr>
        <w:t xml:space="preserve">      1.复印件上应加盖本单位公章。</w:t>
      </w:r>
    </w:p>
    <w:p>
      <w:pPr>
        <w:rPr>
          <w:rFonts w:ascii="仿宋" w:hAnsi="仿宋" w:eastAsia="仿宋" w:cs="仿宋"/>
          <w:color w:val="auto"/>
          <w:sz w:val="24"/>
          <w:highlight w:val="none"/>
        </w:rPr>
      </w:pPr>
      <w:r>
        <w:rPr>
          <w:rFonts w:hint="eastAsia" w:ascii="仿宋" w:hAnsi="仿宋" w:eastAsia="仿宋" w:cs="仿宋"/>
          <w:color w:val="auto"/>
          <w:sz w:val="24"/>
          <w:highlight w:val="none"/>
        </w:rPr>
        <w:t xml:space="preserve">      2.如果是联合体投标，联合体各方均需提供上述证明。</w:t>
      </w:r>
    </w:p>
    <w:p>
      <w:pPr>
        <w:rPr>
          <w:rFonts w:ascii="仿宋" w:hAnsi="仿宋" w:eastAsia="仿宋" w:cs="仿宋"/>
          <w:color w:val="auto"/>
          <w:sz w:val="24"/>
          <w:highlight w:val="none"/>
        </w:rPr>
      </w:pPr>
    </w:p>
    <w:p>
      <w:pPr>
        <w:rPr>
          <w:rFonts w:ascii="仿宋" w:hAnsi="仿宋" w:eastAsia="仿宋" w:cs="仿宋"/>
          <w:b/>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b/>
          <w:color w:val="auto"/>
          <w:sz w:val="24"/>
          <w:highlight w:val="none"/>
        </w:rPr>
        <w:t>3.5 参加政府采购活动前3年内在经营活动中没有重大违法记录的书面声明</w:t>
      </w: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说明：1.按照招标文件格式提供，否则不良后果供应商自行承担。</w:t>
      </w:r>
    </w:p>
    <w:p>
      <w:pPr>
        <w:rPr>
          <w:rFonts w:ascii="仿宋" w:hAnsi="仿宋" w:eastAsia="仿宋" w:cs="仿宋"/>
          <w:color w:val="auto"/>
          <w:sz w:val="24"/>
          <w:highlight w:val="none"/>
        </w:rPr>
      </w:pPr>
      <w:r>
        <w:rPr>
          <w:rFonts w:hint="eastAsia" w:ascii="仿宋" w:hAnsi="仿宋" w:eastAsia="仿宋" w:cs="仿宋"/>
          <w:color w:val="auto"/>
          <w:sz w:val="24"/>
          <w:highlight w:val="none"/>
        </w:rPr>
        <w:t xml:space="preserve">      2.如果是联合体投标，联合体各方均需提供上述证明。</w:t>
      </w:r>
      <w:r>
        <w:rPr>
          <w:rFonts w:hint="eastAsia" w:ascii="仿宋" w:hAnsi="仿宋" w:eastAsia="仿宋" w:cs="仿宋"/>
          <w:color w:val="auto"/>
          <w:sz w:val="24"/>
          <w:highlight w:val="none"/>
        </w:rPr>
        <w:br w:type="textWrapping"/>
      </w:r>
    </w:p>
    <w:p>
      <w:pPr>
        <w:rPr>
          <w:rFonts w:ascii="仿宋" w:hAnsi="仿宋" w:eastAsia="仿宋" w:cs="仿宋"/>
          <w:b/>
          <w:color w:val="auto"/>
          <w:sz w:val="24"/>
          <w:highlight w:val="none"/>
        </w:rPr>
      </w:pPr>
      <w:r>
        <w:rPr>
          <w:rFonts w:hint="eastAsia" w:ascii="仿宋" w:hAnsi="仿宋" w:eastAsia="仿宋" w:cs="仿宋"/>
          <w:b/>
          <w:color w:val="auto"/>
          <w:sz w:val="24"/>
          <w:highlight w:val="none"/>
        </w:rPr>
        <w:br w:type="page"/>
      </w:r>
      <w:r>
        <w:rPr>
          <w:rFonts w:hint="eastAsia" w:ascii="仿宋" w:hAnsi="仿宋" w:eastAsia="仿宋" w:cs="仿宋"/>
          <w:b/>
          <w:color w:val="auto"/>
          <w:sz w:val="24"/>
          <w:highlight w:val="none"/>
        </w:rPr>
        <w:t>3.5.1在经营活动中没有重大违法记录的书面声明</w:t>
      </w:r>
    </w:p>
    <w:p>
      <w:pPr>
        <w:rPr>
          <w:rFonts w:ascii="仿宋" w:hAnsi="仿宋" w:eastAsia="仿宋" w:cs="仿宋"/>
          <w:b/>
          <w:color w:val="auto"/>
          <w:sz w:val="24"/>
          <w:highlight w:val="none"/>
        </w:rPr>
      </w:pPr>
    </w:p>
    <w:p>
      <w:pPr>
        <w:rPr>
          <w:rFonts w:ascii="仿宋" w:hAnsi="仿宋" w:eastAsia="仿宋" w:cs="仿宋"/>
          <w:b/>
          <w:color w:val="auto"/>
          <w:sz w:val="24"/>
          <w:highlight w:val="none"/>
        </w:rPr>
      </w:pPr>
    </w:p>
    <w:p>
      <w:pPr>
        <w:jc w:val="center"/>
        <w:rPr>
          <w:rFonts w:ascii="仿宋" w:hAnsi="仿宋" w:eastAsia="仿宋" w:cs="仿宋"/>
          <w:b/>
          <w:color w:val="auto"/>
          <w:sz w:val="24"/>
          <w:highlight w:val="none"/>
        </w:rPr>
      </w:pPr>
    </w:p>
    <w:p>
      <w:pPr>
        <w:jc w:val="center"/>
        <w:rPr>
          <w:rFonts w:ascii="仿宋" w:hAnsi="仿宋" w:eastAsia="仿宋" w:cs="仿宋"/>
          <w:b/>
          <w:color w:val="auto"/>
          <w:sz w:val="24"/>
          <w:highlight w:val="none"/>
        </w:rPr>
      </w:pPr>
      <w:r>
        <w:rPr>
          <w:rFonts w:hint="eastAsia" w:ascii="仿宋" w:hAnsi="仿宋" w:eastAsia="仿宋" w:cs="仿宋"/>
          <w:b/>
          <w:color w:val="auto"/>
          <w:sz w:val="24"/>
          <w:highlight w:val="none"/>
        </w:rPr>
        <w:t>在经营活动中没有重大违法记录的书面声明</w:t>
      </w:r>
    </w:p>
    <w:p>
      <w:pPr>
        <w:rPr>
          <w:rFonts w:ascii="仿宋" w:hAnsi="仿宋" w:eastAsia="仿宋" w:cs="仿宋"/>
          <w:color w:val="auto"/>
          <w:sz w:val="24"/>
          <w:highlight w:val="none"/>
        </w:rPr>
      </w:pPr>
    </w:p>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致：东莞市万江招投标服务所</w:t>
      </w:r>
    </w:p>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 xml:space="preserve">   本公司参加</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采购项目（采购编号：</w:t>
      </w:r>
      <w:r>
        <w:rPr>
          <w:rFonts w:hint="eastAsia" w:ascii="仿宋" w:hAnsi="仿宋" w:eastAsia="仿宋" w:cs="仿宋"/>
          <w:color w:val="auto"/>
          <w:sz w:val="24"/>
          <w:highlight w:val="none"/>
          <w:u w:val="single"/>
        </w:rPr>
        <w:t>　　　　</w:t>
      </w:r>
      <w:r>
        <w:rPr>
          <w:rFonts w:hint="eastAsia" w:ascii="仿宋" w:hAnsi="仿宋" w:eastAsia="仿宋" w:cs="仿宋"/>
          <w:color w:val="auto"/>
          <w:sz w:val="24"/>
          <w:highlight w:val="none"/>
        </w:rPr>
        <w:t>）的政府采购活动，并声明：</w:t>
      </w:r>
    </w:p>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本公司参加本采购项目政府采购前3年内在经营活动中没有因违法经营受到刑事处罚或者责令停产停业、吊销许可证或者执照、较大数额罚款等行政处罚。</w:t>
      </w:r>
    </w:p>
    <w:p>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    特此声明！</w:t>
      </w: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供应商名称（加盖公章）：</w:t>
      </w:r>
    </w:p>
    <w:p>
      <w:pPr>
        <w:rPr>
          <w:rFonts w:ascii="仿宋" w:hAnsi="仿宋" w:eastAsia="仿宋" w:cs="仿宋"/>
          <w:color w:val="auto"/>
          <w:sz w:val="24"/>
          <w:highlight w:val="none"/>
        </w:rPr>
      </w:pPr>
      <w:r>
        <w:rPr>
          <w:rFonts w:hint="eastAsia" w:ascii="仿宋" w:hAnsi="仿宋" w:eastAsia="仿宋" w:cs="仿宋"/>
          <w:color w:val="auto"/>
          <w:sz w:val="24"/>
          <w:highlight w:val="none"/>
        </w:rPr>
        <w:t>日期：</w:t>
      </w:r>
    </w:p>
    <w:p>
      <w:pPr>
        <w:rPr>
          <w:rFonts w:ascii="仿宋" w:hAnsi="仿宋" w:eastAsia="仿宋" w:cs="仿宋"/>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color w:val="auto"/>
          <w:sz w:val="24"/>
          <w:highlight w:val="none"/>
        </w:rPr>
        <w:t xml:space="preserve"> </w:t>
      </w:r>
    </w:p>
    <w:p>
      <w:pPr>
        <w:rPr>
          <w:rFonts w:ascii="仿宋" w:hAnsi="仿宋" w:eastAsia="仿宋" w:cs="仿宋"/>
          <w:b/>
          <w:color w:val="auto"/>
          <w:sz w:val="24"/>
          <w:highlight w:val="none"/>
        </w:rPr>
      </w:pPr>
      <w:r>
        <w:rPr>
          <w:rFonts w:hint="eastAsia" w:ascii="仿宋" w:hAnsi="仿宋" w:eastAsia="仿宋" w:cs="仿宋"/>
          <w:b/>
          <w:color w:val="auto"/>
          <w:sz w:val="24"/>
          <w:highlight w:val="none"/>
        </w:rPr>
        <w:t>3.6供应商须知资料表要求的其他资格证明文件</w:t>
      </w: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说明：1.应提供供应商须知资料表要求的其他资格证明文件。</w:t>
      </w:r>
    </w:p>
    <w:p>
      <w:pPr>
        <w:rPr>
          <w:rFonts w:ascii="仿宋" w:hAnsi="仿宋" w:eastAsia="仿宋" w:cs="仿宋"/>
          <w:color w:val="auto"/>
          <w:sz w:val="24"/>
          <w:highlight w:val="none"/>
        </w:rPr>
      </w:pPr>
      <w:r>
        <w:rPr>
          <w:rFonts w:hint="eastAsia" w:ascii="仿宋" w:hAnsi="仿宋" w:eastAsia="仿宋" w:cs="仿宋"/>
          <w:color w:val="auto"/>
          <w:sz w:val="24"/>
          <w:highlight w:val="none"/>
        </w:rPr>
        <w:t xml:space="preserve">      2.复印件上应加盖本单位公章。</w:t>
      </w:r>
    </w:p>
    <w:p>
      <w:pPr>
        <w:ind w:left="960" w:hanging="960" w:hangingChars="400"/>
        <w:rPr>
          <w:rFonts w:ascii="仿宋" w:hAnsi="仿宋" w:eastAsia="仿宋" w:cs="仿宋"/>
          <w:color w:val="auto"/>
          <w:sz w:val="24"/>
          <w:highlight w:val="none"/>
        </w:rPr>
      </w:pPr>
      <w:r>
        <w:rPr>
          <w:rFonts w:hint="eastAsia" w:ascii="仿宋" w:hAnsi="仿宋" w:eastAsia="仿宋" w:cs="仿宋"/>
          <w:color w:val="auto"/>
          <w:sz w:val="24"/>
          <w:highlight w:val="none"/>
        </w:rPr>
        <w:t xml:space="preserve">      3.如果是联合体投标，联合体各方需提供的满足招标文件要求的其他资格证明文件。</w:t>
      </w:r>
    </w:p>
    <w:p>
      <w:pPr>
        <w:rPr>
          <w:rFonts w:ascii="仿宋" w:hAnsi="仿宋" w:eastAsia="仿宋" w:cs="仿宋"/>
          <w:color w:val="auto"/>
          <w:sz w:val="24"/>
          <w:highlight w:val="none"/>
        </w:rPr>
      </w:pPr>
    </w:p>
    <w:p>
      <w:pPr>
        <w:rPr>
          <w:rFonts w:ascii="仿宋" w:hAnsi="仿宋" w:eastAsia="仿宋" w:cs="仿宋"/>
          <w:b/>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b/>
          <w:color w:val="auto"/>
          <w:sz w:val="24"/>
          <w:highlight w:val="none"/>
        </w:rPr>
        <w:t>4 商务技术证明文件</w:t>
      </w:r>
    </w:p>
    <w:p>
      <w:pPr>
        <w:jc w:val="center"/>
        <w:rPr>
          <w:rFonts w:ascii="仿宋" w:hAnsi="仿宋" w:eastAsia="仿宋" w:cs="仿宋"/>
          <w:b/>
          <w:color w:val="auto"/>
          <w:sz w:val="24"/>
          <w:highlight w:val="none"/>
        </w:rPr>
      </w:pPr>
    </w:p>
    <w:p>
      <w:pPr>
        <w:jc w:val="center"/>
        <w:rPr>
          <w:rFonts w:ascii="仿宋" w:hAnsi="仿宋" w:eastAsia="仿宋" w:cs="仿宋"/>
          <w:color w:val="auto"/>
          <w:sz w:val="24"/>
          <w:highlight w:val="none"/>
        </w:rPr>
      </w:pPr>
    </w:p>
    <w:p>
      <w:pPr>
        <w:jc w:val="center"/>
        <w:rPr>
          <w:rFonts w:ascii="仿宋" w:hAnsi="仿宋" w:eastAsia="仿宋" w:cs="仿宋"/>
          <w:b/>
          <w:color w:val="auto"/>
          <w:sz w:val="24"/>
          <w:highlight w:val="none"/>
        </w:rPr>
      </w:pPr>
      <w:r>
        <w:rPr>
          <w:rFonts w:hint="eastAsia" w:ascii="仿宋" w:hAnsi="仿宋" w:eastAsia="仿宋" w:cs="仿宋"/>
          <w:color w:val="auto"/>
          <w:sz w:val="24"/>
          <w:highlight w:val="none"/>
        </w:rPr>
        <w:t>供应商按照招标文件商务技术评审内容提供相关的证明材料。</w:t>
      </w:r>
      <w:r>
        <w:rPr>
          <w:rFonts w:hint="eastAsia" w:ascii="仿宋" w:hAnsi="仿宋" w:eastAsia="仿宋" w:cs="仿宋"/>
          <w:color w:val="auto"/>
          <w:sz w:val="24"/>
          <w:highlight w:val="none"/>
        </w:rPr>
        <w:br w:type="page"/>
      </w:r>
    </w:p>
    <w:p>
      <w:pPr>
        <w:rPr>
          <w:rFonts w:ascii="仿宋" w:hAnsi="仿宋" w:eastAsia="仿宋" w:cs="仿宋"/>
          <w:b/>
          <w:color w:val="auto"/>
          <w:sz w:val="24"/>
          <w:highlight w:val="none"/>
        </w:rPr>
      </w:pPr>
      <w:r>
        <w:rPr>
          <w:rFonts w:hint="eastAsia" w:ascii="仿宋" w:hAnsi="仿宋" w:eastAsia="仿宋" w:cs="仿宋"/>
          <w:b/>
          <w:color w:val="auto"/>
          <w:sz w:val="24"/>
          <w:highlight w:val="none"/>
        </w:rPr>
        <w:t>5 其他文件</w:t>
      </w:r>
    </w:p>
    <w:p>
      <w:pPr>
        <w:rPr>
          <w:rFonts w:ascii="仿宋" w:hAnsi="仿宋" w:eastAsia="仿宋" w:cs="仿宋"/>
          <w:color w:val="auto"/>
          <w:sz w:val="24"/>
          <w:highlight w:val="none"/>
        </w:rPr>
      </w:pPr>
      <w:r>
        <w:rPr>
          <w:rFonts w:hint="eastAsia" w:ascii="仿宋" w:hAnsi="仿宋" w:eastAsia="仿宋" w:cs="仿宋"/>
          <w:color w:val="auto"/>
          <w:sz w:val="24"/>
          <w:highlight w:val="none"/>
        </w:rPr>
        <w:t xml:space="preserve">  [注：小型或微型企业投标时须提交本函并注明企业类型；监狱企业投标时须提交本函和由省级以上监狱管理局、戒毒管理局(含新疆生产建设兵团)出具的监狱企业证明文件；残疾人福利性单位投标时须提交本函和《残疾人福利性单位声明函》]</w:t>
      </w:r>
    </w:p>
    <w:p>
      <w:pPr>
        <w:rPr>
          <w:rFonts w:ascii="仿宋" w:hAnsi="仿宋" w:eastAsia="仿宋" w:cs="仿宋"/>
          <w:color w:val="auto"/>
          <w:sz w:val="24"/>
          <w:highlight w:val="none"/>
        </w:rPr>
      </w:pPr>
    </w:p>
    <w:p>
      <w:pPr>
        <w:rPr>
          <w:rFonts w:hint="eastAsia" w:ascii="仿宋" w:hAnsi="仿宋" w:eastAsia="仿宋" w:cs="仿宋"/>
          <w:b/>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b/>
          <w:color w:val="auto"/>
          <w:sz w:val="24"/>
          <w:highlight w:val="none"/>
        </w:rPr>
        <w:t>5.1中小企业声明函（工程、服务）</w:t>
      </w:r>
    </w:p>
    <w:p>
      <w:pPr>
        <w:jc w:val="center"/>
        <w:rPr>
          <w:rFonts w:ascii="仿宋" w:hAnsi="仿宋" w:eastAsia="仿宋"/>
          <w:color w:val="auto"/>
          <w:sz w:val="24"/>
          <w:highlight w:val="none"/>
        </w:rPr>
      </w:pPr>
      <w:r>
        <w:rPr>
          <w:rFonts w:hint="eastAsia" w:ascii="仿宋" w:hAnsi="仿宋" w:eastAsia="仿宋"/>
          <w:color w:val="auto"/>
          <w:sz w:val="24"/>
          <w:highlight w:val="none"/>
        </w:rPr>
        <w:t>中小企业声明函（工程、服务）</w:t>
      </w:r>
    </w:p>
    <w:p>
      <w:pPr>
        <w:jc w:val="center"/>
        <w:rPr>
          <w:rFonts w:hint="eastAsia" w:ascii="仿宋" w:hAnsi="仿宋" w:eastAsia="仿宋"/>
          <w:color w:val="auto"/>
          <w:sz w:val="24"/>
          <w:highlight w:val="none"/>
        </w:rPr>
      </w:pPr>
    </w:p>
    <w:p>
      <w:pPr>
        <w:ind w:firstLine="480" w:firstLineChars="200"/>
        <w:rPr>
          <w:rFonts w:hint="eastAsia" w:ascii="仿宋" w:hAnsi="仿宋" w:eastAsia="仿宋"/>
          <w:color w:val="auto"/>
          <w:sz w:val="24"/>
          <w:highlight w:val="none"/>
        </w:rPr>
      </w:pPr>
      <w:r>
        <w:rPr>
          <w:rFonts w:hint="eastAsia" w:ascii="仿宋" w:hAnsi="仿宋" w:eastAsia="仿宋"/>
          <w:color w:val="auto"/>
          <w:sz w:val="24"/>
          <w:highlight w:val="none"/>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ind w:firstLine="480" w:firstLineChars="200"/>
        <w:rPr>
          <w:rFonts w:hint="eastAsia" w:ascii="仿宋" w:hAnsi="仿宋" w:eastAsia="仿宋"/>
          <w:color w:val="auto"/>
          <w:sz w:val="24"/>
          <w:highlight w:val="none"/>
        </w:rPr>
      </w:pPr>
      <w:r>
        <w:rPr>
          <w:rFonts w:hint="eastAsia" w:ascii="仿宋" w:hAnsi="仿宋" w:eastAsia="仿宋"/>
          <w:color w:val="auto"/>
          <w:sz w:val="24"/>
          <w:highlight w:val="none"/>
        </w:rPr>
        <w:t>1.</w:t>
      </w:r>
      <w:r>
        <w:rPr>
          <w:rFonts w:hint="eastAsia" w:ascii="仿宋" w:hAnsi="仿宋" w:eastAsia="仿宋"/>
          <w:color w:val="auto"/>
          <w:sz w:val="24"/>
          <w:highlight w:val="none"/>
          <w:u w:val="single"/>
        </w:rPr>
        <w:t xml:space="preserve"> （标的名称） </w:t>
      </w:r>
      <w:r>
        <w:rPr>
          <w:rFonts w:hint="eastAsia" w:ascii="仿宋" w:hAnsi="仿宋" w:eastAsia="仿宋"/>
          <w:color w:val="auto"/>
          <w:sz w:val="24"/>
          <w:highlight w:val="none"/>
        </w:rPr>
        <w:t>，属于</w:t>
      </w:r>
      <w:r>
        <w:rPr>
          <w:rFonts w:hint="eastAsia" w:ascii="仿宋" w:hAnsi="仿宋" w:eastAsia="仿宋"/>
          <w:color w:val="auto"/>
          <w:sz w:val="24"/>
          <w:highlight w:val="none"/>
          <w:u w:val="single"/>
        </w:rPr>
        <w:t>（采购文件中明确的所属行业）</w:t>
      </w:r>
      <w:r>
        <w:rPr>
          <w:rFonts w:hint="eastAsia" w:ascii="仿宋" w:hAnsi="仿宋" w:eastAsia="仿宋"/>
          <w:color w:val="auto"/>
          <w:sz w:val="24"/>
          <w:highlight w:val="none"/>
        </w:rPr>
        <w:t>；承建（承接）企业为</w:t>
      </w:r>
      <w:r>
        <w:rPr>
          <w:rFonts w:hint="eastAsia" w:ascii="仿宋" w:hAnsi="仿宋" w:eastAsia="仿宋"/>
          <w:color w:val="auto"/>
          <w:sz w:val="24"/>
          <w:highlight w:val="none"/>
          <w:u w:val="single"/>
        </w:rPr>
        <w:t>（企业名称）</w:t>
      </w:r>
      <w:r>
        <w:rPr>
          <w:rFonts w:hint="eastAsia" w:ascii="仿宋" w:hAnsi="仿宋" w:eastAsia="仿宋"/>
          <w:color w:val="auto"/>
          <w:sz w:val="24"/>
          <w:highlight w:val="none"/>
        </w:rPr>
        <w:t>，从业人员</w:t>
      </w:r>
      <w:r>
        <w:rPr>
          <w:rFonts w:hint="eastAsia" w:ascii="仿宋" w:hAnsi="仿宋" w:eastAsia="仿宋"/>
          <w:color w:val="auto"/>
          <w:sz w:val="24"/>
          <w:highlight w:val="none"/>
          <w:u w:val="single"/>
        </w:rPr>
        <w:t xml:space="preserve">   </w:t>
      </w:r>
      <w:r>
        <w:rPr>
          <w:rFonts w:hint="eastAsia" w:ascii="仿宋" w:hAnsi="仿宋" w:eastAsia="仿宋"/>
          <w:color w:val="auto"/>
          <w:sz w:val="24"/>
          <w:highlight w:val="none"/>
        </w:rPr>
        <w:t>人，营业收入为</w:t>
      </w:r>
      <w:r>
        <w:rPr>
          <w:rFonts w:hint="eastAsia" w:ascii="仿宋" w:hAnsi="仿宋" w:eastAsia="仿宋"/>
          <w:color w:val="auto"/>
          <w:sz w:val="24"/>
          <w:highlight w:val="none"/>
          <w:u w:val="single"/>
        </w:rPr>
        <w:t xml:space="preserve">   </w:t>
      </w:r>
      <w:r>
        <w:rPr>
          <w:rFonts w:hint="eastAsia" w:ascii="仿宋" w:hAnsi="仿宋" w:eastAsia="仿宋"/>
          <w:color w:val="auto"/>
          <w:sz w:val="24"/>
          <w:highlight w:val="none"/>
        </w:rPr>
        <w:t>万元，资产总额为</w:t>
      </w:r>
      <w:r>
        <w:rPr>
          <w:rFonts w:hint="eastAsia" w:ascii="仿宋" w:hAnsi="仿宋" w:eastAsia="仿宋"/>
          <w:color w:val="auto"/>
          <w:sz w:val="24"/>
          <w:highlight w:val="none"/>
          <w:u w:val="single"/>
        </w:rPr>
        <w:t xml:space="preserve">   </w:t>
      </w:r>
      <w:r>
        <w:rPr>
          <w:rFonts w:hint="eastAsia" w:ascii="仿宋" w:hAnsi="仿宋" w:eastAsia="仿宋"/>
          <w:color w:val="auto"/>
          <w:sz w:val="24"/>
          <w:highlight w:val="none"/>
        </w:rPr>
        <w:t>万元</w:t>
      </w:r>
      <w:r>
        <w:rPr>
          <w:rFonts w:hint="eastAsia" w:ascii="仿宋" w:hAnsi="仿宋" w:eastAsia="仿宋"/>
          <w:color w:val="auto"/>
          <w:sz w:val="24"/>
          <w:highlight w:val="none"/>
          <w:vertAlign w:val="superscript"/>
        </w:rPr>
        <w:t>1</w:t>
      </w:r>
      <w:r>
        <w:rPr>
          <w:rFonts w:hint="eastAsia" w:ascii="仿宋" w:hAnsi="仿宋" w:eastAsia="仿宋"/>
          <w:color w:val="auto"/>
          <w:sz w:val="24"/>
          <w:highlight w:val="none"/>
        </w:rPr>
        <w:t>，属于</w:t>
      </w:r>
      <w:r>
        <w:rPr>
          <w:rFonts w:hint="eastAsia" w:ascii="仿宋" w:hAnsi="仿宋" w:eastAsia="仿宋"/>
          <w:color w:val="auto"/>
          <w:sz w:val="24"/>
          <w:highlight w:val="none"/>
          <w:u w:val="single"/>
        </w:rPr>
        <w:t>（中型企业、小型企业、微型企业）</w:t>
      </w:r>
      <w:r>
        <w:rPr>
          <w:rFonts w:hint="eastAsia" w:ascii="仿宋" w:hAnsi="仿宋" w:eastAsia="仿宋"/>
          <w:color w:val="auto"/>
          <w:sz w:val="24"/>
          <w:highlight w:val="none"/>
        </w:rPr>
        <w:t>；</w:t>
      </w:r>
    </w:p>
    <w:p>
      <w:pPr>
        <w:ind w:firstLine="480" w:firstLineChars="200"/>
        <w:rPr>
          <w:rFonts w:ascii="仿宋" w:hAnsi="仿宋" w:eastAsia="仿宋"/>
          <w:color w:val="auto"/>
          <w:sz w:val="24"/>
          <w:highlight w:val="none"/>
        </w:rPr>
      </w:pPr>
      <w:r>
        <w:rPr>
          <w:rFonts w:hint="eastAsia" w:ascii="仿宋" w:hAnsi="仿宋" w:eastAsia="仿宋"/>
          <w:color w:val="auto"/>
          <w:sz w:val="24"/>
          <w:highlight w:val="none"/>
        </w:rPr>
        <w:t xml:space="preserve">2. </w:t>
      </w:r>
      <w:r>
        <w:rPr>
          <w:rFonts w:hint="eastAsia" w:ascii="仿宋" w:hAnsi="仿宋" w:eastAsia="仿宋"/>
          <w:color w:val="auto"/>
          <w:sz w:val="24"/>
          <w:highlight w:val="none"/>
          <w:u w:val="single"/>
        </w:rPr>
        <w:t xml:space="preserve">（标的名称） </w:t>
      </w:r>
      <w:r>
        <w:rPr>
          <w:rFonts w:hint="eastAsia" w:ascii="仿宋" w:hAnsi="仿宋" w:eastAsia="仿宋"/>
          <w:color w:val="auto"/>
          <w:sz w:val="24"/>
          <w:highlight w:val="none"/>
        </w:rPr>
        <w:t>，属于</w:t>
      </w:r>
      <w:r>
        <w:rPr>
          <w:rFonts w:hint="eastAsia" w:ascii="仿宋" w:hAnsi="仿宋" w:eastAsia="仿宋"/>
          <w:color w:val="auto"/>
          <w:sz w:val="24"/>
          <w:highlight w:val="none"/>
          <w:u w:val="single"/>
        </w:rPr>
        <w:t>（采购文件中明确的所属行业）</w:t>
      </w:r>
      <w:r>
        <w:rPr>
          <w:rFonts w:hint="eastAsia" w:ascii="仿宋" w:hAnsi="仿宋" w:eastAsia="仿宋"/>
          <w:color w:val="auto"/>
          <w:sz w:val="24"/>
          <w:highlight w:val="none"/>
        </w:rPr>
        <w:t>；承建（承接）企业为</w:t>
      </w:r>
      <w:r>
        <w:rPr>
          <w:rFonts w:hint="eastAsia" w:ascii="仿宋" w:hAnsi="仿宋" w:eastAsia="仿宋"/>
          <w:color w:val="auto"/>
          <w:sz w:val="24"/>
          <w:highlight w:val="none"/>
          <w:u w:val="single"/>
        </w:rPr>
        <w:t>（企业名称）</w:t>
      </w:r>
      <w:r>
        <w:rPr>
          <w:rFonts w:hint="eastAsia" w:ascii="仿宋" w:hAnsi="仿宋" w:eastAsia="仿宋"/>
          <w:color w:val="auto"/>
          <w:sz w:val="24"/>
          <w:highlight w:val="none"/>
        </w:rPr>
        <w:t>，从业人员</w:t>
      </w:r>
      <w:r>
        <w:rPr>
          <w:rFonts w:hint="eastAsia" w:ascii="仿宋" w:hAnsi="仿宋" w:eastAsia="仿宋"/>
          <w:color w:val="auto"/>
          <w:sz w:val="24"/>
          <w:highlight w:val="none"/>
          <w:u w:val="single"/>
        </w:rPr>
        <w:t xml:space="preserve">   </w:t>
      </w:r>
      <w:r>
        <w:rPr>
          <w:rFonts w:hint="eastAsia" w:ascii="仿宋" w:hAnsi="仿宋" w:eastAsia="仿宋"/>
          <w:color w:val="auto"/>
          <w:sz w:val="24"/>
          <w:highlight w:val="none"/>
        </w:rPr>
        <w:t>人，营业收入为</w:t>
      </w:r>
      <w:r>
        <w:rPr>
          <w:rFonts w:hint="eastAsia" w:ascii="仿宋" w:hAnsi="仿宋" w:eastAsia="仿宋"/>
          <w:color w:val="auto"/>
          <w:sz w:val="24"/>
          <w:highlight w:val="none"/>
          <w:u w:val="single"/>
        </w:rPr>
        <w:t xml:space="preserve">   </w:t>
      </w:r>
      <w:r>
        <w:rPr>
          <w:rFonts w:hint="eastAsia" w:ascii="仿宋" w:hAnsi="仿宋" w:eastAsia="仿宋"/>
          <w:color w:val="auto"/>
          <w:sz w:val="24"/>
          <w:highlight w:val="none"/>
        </w:rPr>
        <w:t>万元，资产总额为</w:t>
      </w:r>
      <w:r>
        <w:rPr>
          <w:rFonts w:hint="eastAsia" w:ascii="仿宋" w:hAnsi="仿宋" w:eastAsia="仿宋"/>
          <w:color w:val="auto"/>
          <w:sz w:val="24"/>
          <w:highlight w:val="none"/>
          <w:u w:val="single"/>
        </w:rPr>
        <w:t xml:space="preserve">   </w:t>
      </w:r>
      <w:r>
        <w:rPr>
          <w:rFonts w:hint="eastAsia" w:ascii="仿宋" w:hAnsi="仿宋" w:eastAsia="仿宋"/>
          <w:color w:val="auto"/>
          <w:sz w:val="24"/>
          <w:highlight w:val="none"/>
        </w:rPr>
        <w:t>万元</w:t>
      </w:r>
      <w:r>
        <w:rPr>
          <w:rFonts w:hint="eastAsia" w:ascii="仿宋" w:hAnsi="仿宋" w:eastAsia="仿宋"/>
          <w:color w:val="auto"/>
          <w:sz w:val="24"/>
          <w:highlight w:val="none"/>
          <w:vertAlign w:val="superscript"/>
        </w:rPr>
        <w:t>1</w:t>
      </w:r>
      <w:r>
        <w:rPr>
          <w:rFonts w:hint="eastAsia" w:ascii="仿宋" w:hAnsi="仿宋" w:eastAsia="仿宋"/>
          <w:color w:val="auto"/>
          <w:sz w:val="24"/>
          <w:highlight w:val="none"/>
        </w:rPr>
        <w:t>，属于</w:t>
      </w:r>
      <w:r>
        <w:rPr>
          <w:rFonts w:hint="eastAsia" w:ascii="仿宋" w:hAnsi="仿宋" w:eastAsia="仿宋"/>
          <w:color w:val="auto"/>
          <w:sz w:val="24"/>
          <w:highlight w:val="none"/>
          <w:u w:val="single"/>
        </w:rPr>
        <w:t>（中型企业、小型企业、微型企业）</w:t>
      </w:r>
      <w:r>
        <w:rPr>
          <w:rFonts w:hint="eastAsia" w:ascii="仿宋" w:hAnsi="仿宋" w:eastAsia="仿宋"/>
          <w:color w:val="auto"/>
          <w:sz w:val="24"/>
          <w:highlight w:val="none"/>
        </w:rPr>
        <w:t>；</w:t>
      </w:r>
    </w:p>
    <w:p>
      <w:pPr>
        <w:ind w:firstLine="480" w:firstLineChars="200"/>
        <w:rPr>
          <w:rFonts w:ascii="仿宋" w:hAnsi="仿宋" w:eastAsia="仿宋"/>
          <w:color w:val="auto"/>
          <w:sz w:val="24"/>
          <w:highlight w:val="none"/>
        </w:rPr>
      </w:pPr>
      <w:r>
        <w:rPr>
          <w:rFonts w:hint="eastAsia" w:ascii="仿宋" w:hAnsi="仿宋" w:eastAsia="仿宋"/>
          <w:color w:val="auto"/>
          <w:sz w:val="24"/>
          <w:highlight w:val="none"/>
        </w:rPr>
        <w:t>……</w:t>
      </w:r>
    </w:p>
    <w:p>
      <w:pPr>
        <w:ind w:firstLine="480" w:firstLineChars="200"/>
        <w:rPr>
          <w:rFonts w:ascii="仿宋" w:hAnsi="仿宋" w:eastAsia="仿宋"/>
          <w:color w:val="auto"/>
          <w:sz w:val="24"/>
          <w:highlight w:val="none"/>
        </w:rPr>
      </w:pPr>
      <w:r>
        <w:rPr>
          <w:rFonts w:hint="eastAsia" w:ascii="仿宋" w:hAnsi="仿宋" w:eastAsia="仿宋"/>
          <w:color w:val="auto"/>
          <w:sz w:val="24"/>
          <w:highlight w:val="none"/>
        </w:rPr>
        <w:t>以上企业，不属于大企业的分支机构，不存在控股股东为大企业的情形，也不存在与大企业的负责人为同一人的情形。</w:t>
      </w:r>
    </w:p>
    <w:p>
      <w:pPr>
        <w:ind w:firstLine="480" w:firstLineChars="200"/>
        <w:rPr>
          <w:rFonts w:hint="eastAsia" w:ascii="仿宋" w:hAnsi="仿宋" w:eastAsia="仿宋"/>
          <w:color w:val="auto"/>
          <w:sz w:val="24"/>
          <w:highlight w:val="none"/>
        </w:rPr>
      </w:pPr>
      <w:r>
        <w:rPr>
          <w:rFonts w:hint="eastAsia" w:ascii="仿宋" w:hAnsi="仿宋" w:eastAsia="仿宋"/>
          <w:color w:val="auto"/>
          <w:sz w:val="24"/>
          <w:highlight w:val="none"/>
        </w:rPr>
        <w:t>本企业对上述声明内容的真实性负责。如有虚假，将依法承担相应责任。</w:t>
      </w:r>
    </w:p>
    <w:p>
      <w:pPr>
        <w:rPr>
          <w:rFonts w:ascii="仿宋" w:hAnsi="仿宋" w:eastAsia="仿宋"/>
          <w:color w:val="auto"/>
          <w:sz w:val="24"/>
          <w:highlight w:val="none"/>
        </w:rPr>
      </w:pPr>
    </w:p>
    <w:p>
      <w:pPr>
        <w:rPr>
          <w:rFonts w:ascii="仿宋" w:hAnsi="仿宋" w:eastAsia="仿宋"/>
          <w:color w:val="auto"/>
          <w:sz w:val="24"/>
          <w:highlight w:val="none"/>
        </w:rPr>
      </w:pPr>
    </w:p>
    <w:p>
      <w:pPr>
        <w:rPr>
          <w:rFonts w:ascii="仿宋" w:hAnsi="仿宋" w:eastAsia="仿宋"/>
          <w:color w:val="auto"/>
          <w:sz w:val="24"/>
          <w:highlight w:val="none"/>
        </w:rPr>
      </w:pPr>
    </w:p>
    <w:p>
      <w:pPr>
        <w:ind w:firstLine="5520" w:firstLineChars="2300"/>
        <w:rPr>
          <w:rFonts w:hint="eastAsia" w:ascii="仿宋" w:hAnsi="仿宋" w:eastAsia="仿宋"/>
          <w:color w:val="auto"/>
          <w:sz w:val="24"/>
          <w:highlight w:val="none"/>
        </w:rPr>
      </w:pPr>
      <w:r>
        <w:rPr>
          <w:rFonts w:hint="eastAsia" w:ascii="仿宋" w:hAnsi="仿宋" w:eastAsia="仿宋"/>
          <w:color w:val="auto"/>
          <w:sz w:val="24"/>
          <w:highlight w:val="none"/>
        </w:rPr>
        <w:t>企业名称（盖章）：</w:t>
      </w:r>
    </w:p>
    <w:p>
      <w:pPr>
        <w:ind w:firstLine="5520" w:firstLineChars="2300"/>
        <w:rPr>
          <w:rFonts w:hint="eastAsia" w:ascii="仿宋" w:hAnsi="仿宋" w:eastAsia="仿宋"/>
          <w:color w:val="auto"/>
          <w:sz w:val="24"/>
          <w:highlight w:val="none"/>
        </w:rPr>
      </w:pPr>
      <w:r>
        <w:rPr>
          <w:rFonts w:hint="eastAsia" w:ascii="仿宋" w:hAnsi="仿宋" w:eastAsia="仿宋"/>
          <w:color w:val="auto"/>
          <w:sz w:val="24"/>
          <w:highlight w:val="none"/>
        </w:rPr>
        <w:t>日期：</w:t>
      </w:r>
    </w:p>
    <w:p>
      <w:pPr>
        <w:rPr>
          <w:rFonts w:ascii="仿宋" w:hAnsi="仿宋" w:eastAsia="仿宋" w:cs="仿宋"/>
          <w:b/>
          <w:bCs/>
          <w:color w:val="auto"/>
          <w:sz w:val="24"/>
          <w:highlight w:val="none"/>
        </w:rPr>
      </w:pPr>
      <w:r>
        <w:rPr>
          <w:rFonts w:hint="eastAsia" w:ascii="仿宋" w:hAnsi="仿宋" w:eastAsia="仿宋" w:cs="仿宋"/>
          <w:b/>
          <w:bCs/>
          <w:color w:val="auto"/>
          <w:sz w:val="24"/>
          <w:highlight w:val="none"/>
        </w:rPr>
        <w:t>注:如果未存在上述情况,则供应商可以不提供本声明。</w:t>
      </w:r>
    </w:p>
    <w:p>
      <w:pPr>
        <w:rPr>
          <w:rFonts w:ascii="仿宋" w:hAnsi="仿宋" w:eastAsia="仿宋" w:cs="仿宋"/>
          <w:b/>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b/>
          <w:color w:val="auto"/>
          <w:sz w:val="24"/>
          <w:highlight w:val="none"/>
        </w:rPr>
        <w:t>5.2残疾人福利性单位声明函</w:t>
      </w:r>
    </w:p>
    <w:p>
      <w:pPr>
        <w:jc w:val="center"/>
        <w:rPr>
          <w:rFonts w:ascii="仿宋" w:hAnsi="仿宋" w:eastAsia="仿宋" w:cs="仿宋"/>
          <w:b/>
          <w:bCs/>
          <w:color w:val="auto"/>
          <w:sz w:val="24"/>
          <w:highlight w:val="none"/>
        </w:rPr>
      </w:pPr>
    </w:p>
    <w:p>
      <w:pPr>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残疾人福利性单位声明函</w:t>
      </w:r>
    </w:p>
    <w:p>
      <w:pPr>
        <w:jc w:val="center"/>
        <w:rPr>
          <w:rFonts w:ascii="仿宋" w:hAnsi="仿宋" w:eastAsia="仿宋" w:cs="仿宋"/>
          <w:color w:val="auto"/>
          <w:sz w:val="24"/>
          <w:highlight w:val="none"/>
        </w:rPr>
      </w:pPr>
    </w:p>
    <w:p>
      <w:pPr>
        <w:rPr>
          <w:rFonts w:hint="eastAsia" w:ascii="仿宋" w:hAnsi="仿宋" w:eastAsia="仿宋" w:cs="仿宋"/>
          <w:color w:val="auto"/>
          <w:sz w:val="24"/>
          <w:highlight w:val="none"/>
        </w:rPr>
      </w:pPr>
      <w:r>
        <w:rPr>
          <w:rFonts w:hint="eastAsia" w:ascii="仿宋" w:hAnsi="仿宋" w:eastAsia="仿宋" w:cs="仿宋"/>
          <w:color w:val="auto"/>
          <w:sz w:val="24"/>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单位的</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项目采购活动提供本单位制造的货物（由本单位承担工程/提供服务），或者提供其他残疾人福利性单位制造的货物（不包括使用非残疾人福利性单位注册商标的货物）。</w:t>
      </w:r>
    </w:p>
    <w:p>
      <w:pPr>
        <w:rPr>
          <w:rFonts w:ascii="仿宋" w:hAnsi="仿宋" w:eastAsia="仿宋" w:cs="仿宋"/>
          <w:color w:val="auto"/>
          <w:sz w:val="24"/>
          <w:highlight w:val="none"/>
        </w:rPr>
      </w:pPr>
      <w:r>
        <w:rPr>
          <w:rFonts w:hint="eastAsia" w:ascii="仿宋" w:hAnsi="仿宋" w:eastAsia="仿宋" w:cs="仿宋"/>
          <w:color w:val="auto"/>
          <w:sz w:val="24"/>
          <w:highlight w:val="none"/>
        </w:rPr>
        <w:t>本单位对上述声明的真实性负责。如有虚假，将依法承担相应责任。</w:t>
      </w: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ind w:firstLine="4800" w:firstLineChars="2000"/>
        <w:rPr>
          <w:rFonts w:ascii="仿宋" w:hAnsi="仿宋" w:eastAsia="仿宋" w:cs="仿宋"/>
          <w:color w:val="auto"/>
          <w:sz w:val="24"/>
          <w:highlight w:val="none"/>
        </w:rPr>
      </w:pPr>
      <w:r>
        <w:rPr>
          <w:rFonts w:hint="eastAsia" w:ascii="仿宋" w:hAnsi="仿宋" w:eastAsia="仿宋" w:cs="仿宋"/>
          <w:color w:val="auto"/>
          <w:sz w:val="24"/>
          <w:highlight w:val="none"/>
        </w:rPr>
        <w:t>单位名称（盖章）：</w:t>
      </w:r>
    </w:p>
    <w:p>
      <w:pPr>
        <w:rPr>
          <w:rFonts w:ascii="仿宋" w:hAnsi="仿宋" w:eastAsia="仿宋" w:cs="仿宋"/>
          <w:color w:val="auto"/>
          <w:sz w:val="24"/>
          <w:highlight w:val="none"/>
        </w:rPr>
      </w:pPr>
      <w:r>
        <w:rPr>
          <w:rFonts w:hint="eastAsia" w:ascii="仿宋" w:hAnsi="仿宋" w:eastAsia="仿宋" w:cs="仿宋"/>
          <w:color w:val="auto"/>
          <w:sz w:val="24"/>
          <w:highlight w:val="none"/>
        </w:rPr>
        <w:t xml:space="preserve">                                        日  期：</w:t>
      </w:r>
    </w:p>
    <w:p>
      <w:pPr>
        <w:jc w:val="left"/>
        <w:rPr>
          <w:rFonts w:ascii="仿宋" w:hAnsi="仿宋" w:eastAsia="仿宋" w:cs="仿宋"/>
          <w:color w:val="auto"/>
          <w:sz w:val="24"/>
          <w:highlight w:val="none"/>
        </w:rPr>
      </w:pPr>
    </w:p>
    <w:p>
      <w:pPr>
        <w:rPr>
          <w:rFonts w:ascii="仿宋" w:hAnsi="仿宋" w:eastAsia="仿宋" w:cs="仿宋"/>
          <w:b/>
          <w:bCs/>
          <w:color w:val="auto"/>
          <w:sz w:val="24"/>
          <w:highlight w:val="none"/>
        </w:rPr>
      </w:pPr>
      <w:r>
        <w:rPr>
          <w:rFonts w:hint="eastAsia" w:ascii="仿宋" w:hAnsi="仿宋" w:eastAsia="仿宋" w:cs="仿宋"/>
          <w:b/>
          <w:bCs/>
          <w:color w:val="auto"/>
          <w:sz w:val="24"/>
          <w:highlight w:val="none"/>
        </w:rPr>
        <w:t>注:如果未存在上述情况,则供应商可以不提供本声明。</w:t>
      </w:r>
    </w:p>
    <w:p>
      <w:pPr>
        <w:rPr>
          <w:rFonts w:ascii="仿宋" w:hAnsi="仿宋" w:eastAsia="仿宋" w:cs="仿宋"/>
          <w:color w:val="auto"/>
          <w:sz w:val="24"/>
          <w:highlight w:val="none"/>
        </w:rPr>
      </w:pPr>
      <w:r>
        <w:rPr>
          <w:rFonts w:hint="eastAsia" w:ascii="仿宋" w:hAnsi="仿宋" w:eastAsia="仿宋" w:cs="仿宋"/>
          <w:color w:val="auto"/>
          <w:sz w:val="24"/>
          <w:highlight w:val="none"/>
        </w:rPr>
        <w:br w:type="page"/>
      </w:r>
    </w:p>
    <w:p>
      <w:pPr>
        <w:jc w:val="left"/>
        <w:rPr>
          <w:rFonts w:ascii="仿宋" w:hAnsi="仿宋" w:eastAsia="仿宋" w:cs="仿宋"/>
          <w:b/>
          <w:color w:val="auto"/>
          <w:sz w:val="24"/>
          <w:highlight w:val="none"/>
        </w:rPr>
      </w:pPr>
    </w:p>
    <w:p>
      <w:pPr>
        <w:jc w:val="left"/>
        <w:rPr>
          <w:rFonts w:ascii="仿宋" w:hAnsi="仿宋" w:eastAsia="仿宋" w:cs="仿宋"/>
          <w:b/>
          <w:color w:val="auto"/>
          <w:sz w:val="24"/>
          <w:highlight w:val="none"/>
        </w:rPr>
      </w:pPr>
      <w:r>
        <w:rPr>
          <w:rFonts w:hint="eastAsia" w:ascii="仿宋" w:hAnsi="仿宋" w:eastAsia="仿宋" w:cs="仿宋"/>
          <w:b/>
          <w:color w:val="auto"/>
          <w:sz w:val="24"/>
          <w:highlight w:val="none"/>
        </w:rPr>
        <w:t>5.3   供应商关联单位的说明</w:t>
      </w: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说明：供应商应当如实披露与本单位存在下列关联关系的单位名称：</w:t>
      </w:r>
    </w:p>
    <w:p>
      <w:pPr>
        <w:rPr>
          <w:rFonts w:ascii="仿宋" w:hAnsi="仿宋" w:eastAsia="仿宋" w:cs="仿宋"/>
          <w:color w:val="auto"/>
          <w:sz w:val="24"/>
          <w:highlight w:val="none"/>
        </w:rPr>
      </w:pPr>
      <w:r>
        <w:rPr>
          <w:rFonts w:hint="eastAsia" w:ascii="仿宋" w:hAnsi="仿宋" w:eastAsia="仿宋" w:cs="仿宋"/>
          <w:color w:val="auto"/>
          <w:sz w:val="24"/>
          <w:highlight w:val="none"/>
        </w:rPr>
        <w:t>（1）与供应商单位负责人为同一人的其他单位；</w:t>
      </w:r>
      <w:r>
        <w:rPr>
          <w:rFonts w:hint="eastAsia" w:ascii="仿宋" w:hAnsi="仿宋" w:eastAsia="仿宋" w:cs="仿宋"/>
          <w:color w:val="auto"/>
          <w:sz w:val="24"/>
          <w:highlight w:val="none"/>
        </w:rPr>
        <w:br w:type="textWrapping"/>
      </w:r>
      <w:r>
        <w:rPr>
          <w:rFonts w:hint="eastAsia" w:ascii="仿宋" w:hAnsi="仿宋" w:eastAsia="仿宋" w:cs="仿宋"/>
          <w:color w:val="auto"/>
          <w:sz w:val="24"/>
          <w:highlight w:val="none"/>
        </w:rPr>
        <w:t>（2）与供应商存在直接控股、管理关系的其他单位。</w:t>
      </w:r>
    </w:p>
    <w:p>
      <w:pPr>
        <w:jc w:val="left"/>
        <w:rPr>
          <w:rFonts w:ascii="仿宋" w:hAnsi="仿宋" w:eastAsia="仿宋" w:cs="仿宋"/>
          <w:b/>
          <w:bCs/>
          <w:color w:val="auto"/>
          <w:sz w:val="24"/>
          <w:highlight w:val="none"/>
        </w:rPr>
      </w:pPr>
    </w:p>
    <w:p>
      <w:pPr>
        <w:rPr>
          <w:rFonts w:ascii="仿宋" w:hAnsi="仿宋" w:eastAsia="仿宋" w:cs="仿宋"/>
          <w:b/>
          <w:bCs/>
          <w:color w:val="auto"/>
          <w:sz w:val="24"/>
          <w:highlight w:val="none"/>
        </w:rPr>
      </w:pPr>
      <w:r>
        <w:rPr>
          <w:rFonts w:hint="eastAsia" w:ascii="仿宋" w:hAnsi="仿宋" w:eastAsia="仿宋" w:cs="仿宋"/>
          <w:b/>
          <w:bCs/>
          <w:color w:val="auto"/>
          <w:sz w:val="24"/>
          <w:highlight w:val="none"/>
        </w:rPr>
        <w:t>注:如果未存在上述关联关系的单位,则供应商可以不提供本说明。</w:t>
      </w:r>
    </w:p>
    <w:p>
      <w:pPr>
        <w:jc w:val="left"/>
        <w:rPr>
          <w:rFonts w:ascii="仿宋" w:hAnsi="仿宋" w:eastAsia="仿宋" w:cs="仿宋"/>
          <w:b/>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b/>
          <w:color w:val="auto"/>
          <w:sz w:val="24"/>
          <w:highlight w:val="none"/>
        </w:rPr>
        <w:t>5.4联合体共同投标协议书</w:t>
      </w:r>
    </w:p>
    <w:p>
      <w:pPr>
        <w:rPr>
          <w:rFonts w:ascii="仿宋" w:hAnsi="仿宋" w:eastAsia="仿宋" w:cs="仿宋"/>
          <w:color w:val="auto"/>
          <w:sz w:val="24"/>
          <w:highlight w:val="none"/>
        </w:rPr>
      </w:pPr>
    </w:p>
    <w:p>
      <w:pPr>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联合体共同投标协议书</w:t>
      </w:r>
    </w:p>
    <w:p>
      <w:pPr>
        <w:jc w:val="center"/>
        <w:rPr>
          <w:rFonts w:ascii="仿宋" w:hAnsi="仿宋" w:eastAsia="仿宋" w:cs="仿宋"/>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立约方：（甲公司全称）</w:t>
      </w:r>
    </w:p>
    <w:p>
      <w:pPr>
        <w:rPr>
          <w:rFonts w:ascii="仿宋" w:hAnsi="仿宋" w:eastAsia="仿宋" w:cs="仿宋"/>
          <w:color w:val="auto"/>
          <w:sz w:val="24"/>
          <w:highlight w:val="none"/>
        </w:rPr>
      </w:pPr>
      <w:r>
        <w:rPr>
          <w:rFonts w:hint="eastAsia" w:ascii="仿宋" w:hAnsi="仿宋" w:eastAsia="仿宋" w:cs="仿宋"/>
          <w:color w:val="auto"/>
          <w:sz w:val="24"/>
          <w:highlight w:val="none"/>
        </w:rPr>
        <w:t>（乙公司全称）</w:t>
      </w:r>
    </w:p>
    <w:p>
      <w:pPr>
        <w:rPr>
          <w:rFonts w:ascii="仿宋" w:hAnsi="仿宋" w:eastAsia="仿宋" w:cs="仿宋"/>
          <w:color w:val="auto"/>
          <w:sz w:val="24"/>
          <w:highlight w:val="none"/>
        </w:rPr>
      </w:pPr>
      <w:r>
        <w:rPr>
          <w:rFonts w:hint="eastAsia" w:ascii="仿宋" w:hAnsi="仿宋" w:eastAsia="仿宋" w:cs="仿宋"/>
          <w:color w:val="auto"/>
          <w:sz w:val="24"/>
          <w:highlight w:val="none"/>
        </w:rPr>
        <w:t>（……公司全称）</w:t>
      </w:r>
    </w:p>
    <w:p>
      <w:pPr>
        <w:rPr>
          <w:rFonts w:ascii="仿宋" w:hAnsi="仿宋" w:eastAsia="仿宋" w:cs="仿宋"/>
          <w:color w:val="auto"/>
          <w:sz w:val="24"/>
          <w:highlight w:val="none"/>
        </w:rPr>
      </w:pPr>
      <w:r>
        <w:rPr>
          <w:rFonts w:hint="eastAsia" w:ascii="仿宋" w:hAnsi="仿宋" w:eastAsia="仿宋" w:cs="仿宋"/>
          <w:color w:val="auto"/>
          <w:sz w:val="24"/>
          <w:highlight w:val="none"/>
          <w:u w:val="single"/>
        </w:rPr>
        <w:t>（甲公司全称）、（乙公司全称）、（……公司全称）</w:t>
      </w:r>
      <w:r>
        <w:rPr>
          <w:rFonts w:hint="eastAsia" w:ascii="仿宋" w:hAnsi="仿宋" w:eastAsia="仿宋" w:cs="仿宋"/>
          <w:color w:val="auto"/>
          <w:sz w:val="24"/>
          <w:highlight w:val="none"/>
        </w:rPr>
        <w:t>自愿组成联合体，以一个供应商的身份共同参加</w:t>
      </w:r>
      <w:r>
        <w:rPr>
          <w:rFonts w:hint="eastAsia" w:ascii="仿宋" w:hAnsi="仿宋" w:eastAsia="仿宋" w:cs="仿宋"/>
          <w:color w:val="auto"/>
          <w:sz w:val="24"/>
          <w:highlight w:val="none"/>
          <w:u w:val="single"/>
        </w:rPr>
        <w:t>（采购项目名称） （采购编号）</w:t>
      </w:r>
      <w:r>
        <w:rPr>
          <w:rFonts w:hint="eastAsia" w:ascii="仿宋" w:hAnsi="仿宋" w:eastAsia="仿宋" w:cs="仿宋"/>
          <w:color w:val="auto"/>
          <w:sz w:val="24"/>
          <w:highlight w:val="none"/>
        </w:rPr>
        <w:t>的响应活动。经各方充分协商一致，就项目的响应和合同实施阶段的有关事务协商一致订立协议如下：</w:t>
      </w:r>
    </w:p>
    <w:p>
      <w:pPr>
        <w:rPr>
          <w:rFonts w:ascii="仿宋" w:hAnsi="仿宋" w:eastAsia="仿宋" w:cs="仿宋"/>
          <w:color w:val="auto"/>
          <w:sz w:val="24"/>
          <w:highlight w:val="none"/>
        </w:rPr>
      </w:pPr>
      <w:r>
        <w:rPr>
          <w:rFonts w:hint="eastAsia" w:ascii="仿宋" w:hAnsi="仿宋" w:eastAsia="仿宋" w:cs="仿宋"/>
          <w:color w:val="auto"/>
          <w:sz w:val="24"/>
          <w:highlight w:val="none"/>
        </w:rPr>
        <w:t>一、联合体各方关系</w:t>
      </w:r>
    </w:p>
    <w:p>
      <w:pPr>
        <w:rPr>
          <w:rFonts w:ascii="仿宋" w:hAnsi="仿宋" w:eastAsia="仿宋" w:cs="仿宋"/>
          <w:color w:val="auto"/>
          <w:sz w:val="24"/>
          <w:highlight w:val="none"/>
        </w:rPr>
      </w:pPr>
      <w:r>
        <w:rPr>
          <w:rFonts w:hint="eastAsia" w:ascii="仿宋" w:hAnsi="仿宋" w:eastAsia="仿宋" w:cs="仿宋"/>
          <w:color w:val="auto"/>
          <w:sz w:val="24"/>
          <w:highlight w:val="none"/>
          <w:u w:val="single"/>
        </w:rPr>
        <w:t>（甲公司全称）、（乙公司全称）、（……公司全称）</w:t>
      </w:r>
      <w:r>
        <w:rPr>
          <w:rFonts w:hint="eastAsia" w:ascii="仿宋" w:hAnsi="仿宋" w:eastAsia="仿宋" w:cs="仿宋"/>
          <w:color w:val="auto"/>
          <w:sz w:val="24"/>
          <w:highlight w:val="none"/>
        </w:rPr>
        <w:t>共同组成一个联合体，以一个供应商的身份共同参加本项目的响应。</w:t>
      </w:r>
      <w:r>
        <w:rPr>
          <w:rFonts w:hint="eastAsia" w:ascii="仿宋" w:hAnsi="仿宋" w:eastAsia="仿宋" w:cs="仿宋"/>
          <w:color w:val="auto"/>
          <w:sz w:val="24"/>
          <w:highlight w:val="none"/>
          <w:u w:val="single"/>
        </w:rPr>
        <w:t>（甲公司全称）、（乙公司全称）、（……公司全称）</w:t>
      </w:r>
      <w:r>
        <w:rPr>
          <w:rFonts w:hint="eastAsia" w:ascii="仿宋" w:hAnsi="仿宋" w:eastAsia="仿宋" w:cs="仿宋"/>
          <w:color w:val="auto"/>
          <w:sz w:val="24"/>
          <w:highlight w:val="none"/>
        </w:rPr>
        <w:t>作为联合体成员，若中标，联合体各方共同与</w:t>
      </w:r>
      <w:r>
        <w:rPr>
          <w:rFonts w:hint="eastAsia" w:ascii="仿宋" w:hAnsi="仿宋" w:eastAsia="仿宋" w:cs="仿宋"/>
          <w:color w:val="auto"/>
          <w:sz w:val="24"/>
          <w:highlight w:val="none"/>
          <w:u w:val="single"/>
        </w:rPr>
        <w:t>（采购人）</w:t>
      </w:r>
      <w:r>
        <w:rPr>
          <w:rFonts w:hint="eastAsia" w:ascii="仿宋" w:hAnsi="仿宋" w:eastAsia="仿宋" w:cs="仿宋"/>
          <w:color w:val="auto"/>
          <w:sz w:val="24"/>
          <w:highlight w:val="none"/>
        </w:rPr>
        <w:t>签订政府采购合同。</w:t>
      </w:r>
    </w:p>
    <w:p>
      <w:pPr>
        <w:rPr>
          <w:rFonts w:ascii="仿宋" w:hAnsi="仿宋" w:eastAsia="仿宋" w:cs="仿宋"/>
          <w:color w:val="auto"/>
          <w:sz w:val="24"/>
          <w:highlight w:val="none"/>
        </w:rPr>
      </w:pPr>
      <w:r>
        <w:rPr>
          <w:rFonts w:hint="eastAsia" w:ascii="仿宋" w:hAnsi="仿宋" w:eastAsia="仿宋" w:cs="仿宋"/>
          <w:color w:val="auto"/>
          <w:sz w:val="24"/>
          <w:highlight w:val="none"/>
        </w:rPr>
        <w:t>二、联合体内部有关事项约定如下：</w:t>
      </w:r>
    </w:p>
    <w:p>
      <w:pPr>
        <w:rPr>
          <w:rFonts w:ascii="仿宋" w:hAnsi="仿宋" w:eastAsia="仿宋" w:cs="仿宋"/>
          <w:color w:val="auto"/>
          <w:sz w:val="24"/>
          <w:highlight w:val="none"/>
        </w:rPr>
      </w:pPr>
      <w:r>
        <w:rPr>
          <w:rFonts w:hint="eastAsia" w:ascii="仿宋" w:hAnsi="仿宋" w:eastAsia="仿宋" w:cs="仿宋"/>
          <w:color w:val="auto"/>
          <w:sz w:val="24"/>
          <w:highlight w:val="none"/>
        </w:rPr>
        <w:t>1.联合体由联合体共同授权人员负责与采购人联系。</w:t>
      </w:r>
    </w:p>
    <w:p>
      <w:pPr>
        <w:rPr>
          <w:rFonts w:ascii="仿宋" w:hAnsi="仿宋" w:eastAsia="仿宋" w:cs="仿宋"/>
          <w:color w:val="auto"/>
          <w:sz w:val="24"/>
          <w:highlight w:val="none"/>
        </w:rPr>
      </w:pPr>
      <w:r>
        <w:rPr>
          <w:rFonts w:hint="eastAsia" w:ascii="仿宋" w:hAnsi="仿宋" w:eastAsia="仿宋" w:cs="仿宋"/>
          <w:color w:val="auto"/>
          <w:sz w:val="24"/>
          <w:highlight w:val="none"/>
        </w:rPr>
        <w:t>2.联合体投标工作由联合体共同负责，由联合体各方组成的响应小组具体实施。</w:t>
      </w:r>
    </w:p>
    <w:p>
      <w:pPr>
        <w:rPr>
          <w:rFonts w:ascii="仿宋" w:hAnsi="仿宋" w:eastAsia="仿宋" w:cs="仿宋"/>
          <w:color w:val="auto"/>
          <w:sz w:val="24"/>
          <w:highlight w:val="none"/>
        </w:rPr>
      </w:pPr>
      <w:r>
        <w:rPr>
          <w:rFonts w:hint="eastAsia" w:ascii="仿宋" w:hAnsi="仿宋" w:eastAsia="仿宋" w:cs="仿宋"/>
          <w:color w:val="auto"/>
          <w:sz w:val="24"/>
          <w:highlight w:val="none"/>
        </w:rPr>
        <w:t>3.联合体将严格按照文件的各项要求，递交投标文件，切实执行一切合同文件，共同承担合同规定的一切义务和责任，同时按照内部职责的划分，承担自身所负的责任和风险，在法律在承担连带责任。</w:t>
      </w:r>
    </w:p>
    <w:p>
      <w:pPr>
        <w:rPr>
          <w:rFonts w:ascii="仿宋" w:hAnsi="仿宋" w:eastAsia="仿宋" w:cs="仿宋"/>
          <w:color w:val="auto"/>
          <w:sz w:val="24"/>
          <w:highlight w:val="none"/>
        </w:rPr>
      </w:pPr>
      <w:r>
        <w:rPr>
          <w:rFonts w:hint="eastAsia" w:ascii="仿宋" w:hAnsi="仿宋" w:eastAsia="仿宋" w:cs="仿宋"/>
          <w:color w:val="auto"/>
          <w:sz w:val="24"/>
          <w:highlight w:val="none"/>
        </w:rPr>
        <w:t>4.如中标，联合体各方共同与（采购人）签订合同书，并就中标项目向采购人负责有连带的和各自的法律责任；</w:t>
      </w:r>
    </w:p>
    <w:p>
      <w:pPr>
        <w:rPr>
          <w:rFonts w:ascii="仿宋" w:hAnsi="仿宋" w:eastAsia="仿宋" w:cs="仿宋"/>
          <w:color w:val="auto"/>
          <w:sz w:val="24"/>
          <w:highlight w:val="none"/>
        </w:rPr>
      </w:pPr>
      <w:r>
        <w:rPr>
          <w:rFonts w:hint="eastAsia" w:ascii="仿宋" w:hAnsi="仿宋" w:eastAsia="仿宋" w:cs="仿宋"/>
          <w:color w:val="auto"/>
          <w:sz w:val="24"/>
          <w:highlight w:val="none"/>
        </w:rPr>
        <w:t>5.联合体成员</w:t>
      </w:r>
      <w:r>
        <w:rPr>
          <w:rFonts w:hint="eastAsia" w:ascii="仿宋" w:hAnsi="仿宋" w:eastAsia="仿宋" w:cs="仿宋"/>
          <w:color w:val="auto"/>
          <w:sz w:val="24"/>
          <w:highlight w:val="none"/>
          <w:u w:val="single"/>
        </w:rPr>
        <w:t>　（公司全称）　</w:t>
      </w:r>
      <w:r>
        <w:rPr>
          <w:rFonts w:hint="eastAsia" w:ascii="仿宋" w:hAnsi="仿宋" w:eastAsia="仿宋" w:cs="仿宋"/>
          <w:color w:val="auto"/>
          <w:sz w:val="24"/>
          <w:highlight w:val="none"/>
        </w:rPr>
        <w:t>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（请填写：小型、微型）企业，将承担合同总金额</w:t>
      </w:r>
      <w:r>
        <w:rPr>
          <w:rFonts w:hint="eastAsia" w:ascii="仿宋" w:hAnsi="仿宋" w:eastAsia="仿宋" w:cs="仿宋"/>
          <w:color w:val="auto"/>
          <w:sz w:val="24"/>
          <w:highlight w:val="none"/>
          <w:u w:val="single"/>
        </w:rPr>
        <w:t>　　%</w:t>
      </w:r>
      <w:r>
        <w:rPr>
          <w:rFonts w:hint="eastAsia" w:ascii="仿宋" w:hAnsi="仿宋" w:eastAsia="仿宋" w:cs="仿宋"/>
          <w:color w:val="auto"/>
          <w:sz w:val="24"/>
          <w:highlight w:val="none"/>
        </w:rPr>
        <w:t>的工作内容（联合体成员中有小型、微型企业时适用）。</w:t>
      </w:r>
    </w:p>
    <w:p>
      <w:pPr>
        <w:rPr>
          <w:rFonts w:ascii="仿宋" w:hAnsi="仿宋" w:eastAsia="仿宋" w:cs="仿宋"/>
          <w:color w:val="auto"/>
          <w:sz w:val="24"/>
          <w:highlight w:val="none"/>
        </w:rPr>
      </w:pPr>
      <w:r>
        <w:rPr>
          <w:rFonts w:hint="eastAsia" w:ascii="仿宋" w:hAnsi="仿宋" w:eastAsia="仿宋" w:cs="仿宋"/>
          <w:color w:val="auto"/>
          <w:sz w:val="24"/>
          <w:highlight w:val="none"/>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rPr>
          <w:rFonts w:ascii="仿宋" w:hAnsi="仿宋" w:eastAsia="仿宋" w:cs="仿宋"/>
          <w:color w:val="auto"/>
          <w:sz w:val="24"/>
          <w:highlight w:val="none"/>
        </w:rPr>
      </w:pPr>
      <w:r>
        <w:rPr>
          <w:rFonts w:hint="eastAsia" w:ascii="仿宋" w:hAnsi="仿宋" w:eastAsia="仿宋" w:cs="仿宋"/>
          <w:color w:val="auto"/>
          <w:sz w:val="24"/>
          <w:highlight w:val="none"/>
        </w:rPr>
        <w:t>四、联合体如因违约过失责任而导致采购人经济损失或被索赔时，本联合体任何一方均同意无条件优先清偿采购人的一切债务和经济赔偿。</w:t>
      </w:r>
    </w:p>
    <w:p>
      <w:pPr>
        <w:rPr>
          <w:rFonts w:ascii="仿宋" w:hAnsi="仿宋" w:eastAsia="仿宋" w:cs="仿宋"/>
          <w:color w:val="auto"/>
          <w:sz w:val="24"/>
          <w:highlight w:val="none"/>
        </w:rPr>
      </w:pPr>
      <w:r>
        <w:rPr>
          <w:rFonts w:hint="eastAsia" w:ascii="仿宋" w:hAnsi="仿宋" w:eastAsia="仿宋" w:cs="仿宋"/>
          <w:color w:val="auto"/>
          <w:sz w:val="24"/>
          <w:highlight w:val="none"/>
        </w:rPr>
        <w:t>五、本协议在自签署之日起生效，有效期内有效，如获中标资格，合同有效期延续至合同履行完毕之日。</w:t>
      </w:r>
    </w:p>
    <w:p>
      <w:pPr>
        <w:rPr>
          <w:rFonts w:ascii="仿宋" w:hAnsi="仿宋" w:eastAsia="仿宋" w:cs="仿宋"/>
          <w:color w:val="auto"/>
          <w:sz w:val="24"/>
          <w:highlight w:val="none"/>
        </w:rPr>
      </w:pPr>
      <w:r>
        <w:rPr>
          <w:rFonts w:hint="eastAsia" w:ascii="仿宋" w:hAnsi="仿宋" w:eastAsia="仿宋" w:cs="仿宋"/>
          <w:color w:val="auto"/>
          <w:sz w:val="24"/>
          <w:highlight w:val="none"/>
        </w:rPr>
        <w:t>六、本协议书正本一式</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份，随投标文件装订</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份，送采购人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份，联合体成员各一份；副本一式</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份，联合体成员各执</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份。</w:t>
      </w: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ascii="仿宋" w:hAnsi="仿宋" w:eastAsia="仿宋" w:cs="仿宋"/>
          <w:color w:val="auto"/>
          <w:sz w:val="24"/>
          <w:highlight w:val="none"/>
        </w:rPr>
      </w:pPr>
      <w:r>
        <w:rPr>
          <w:rFonts w:hint="eastAsia" w:ascii="仿宋" w:hAnsi="仿宋" w:eastAsia="仿宋" w:cs="仿宋"/>
          <w:color w:val="auto"/>
          <w:sz w:val="24"/>
          <w:highlight w:val="none"/>
        </w:rPr>
        <w:t xml:space="preserve">甲公司全称：（盖章） </w:t>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乙公司全称：（盖章）</w:t>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公司公司全称（盖章）</w:t>
      </w:r>
    </w:p>
    <w:p>
      <w:pPr>
        <w:rPr>
          <w:rFonts w:ascii="仿宋" w:hAnsi="仿宋" w:eastAsia="仿宋" w:cs="仿宋"/>
          <w:color w:val="auto"/>
          <w:sz w:val="24"/>
          <w:highlight w:val="none"/>
        </w:rPr>
      </w:pPr>
      <w:r>
        <w:rPr>
          <w:rFonts w:hint="eastAsia" w:ascii="仿宋" w:hAnsi="仿宋" w:eastAsia="仿宋" w:cs="仿宋"/>
          <w:color w:val="auto"/>
          <w:sz w:val="24"/>
          <w:highlight w:val="none"/>
        </w:rPr>
        <w:t xml:space="preserve">法定代表人：（签字或盖章） </w:t>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法定代表人（签字或盖章）</w:t>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 xml:space="preserve"> 法定代表人（签字或盖章）</w:t>
      </w:r>
    </w:p>
    <w:p>
      <w:pPr>
        <w:rPr>
          <w:rFonts w:ascii="仿宋" w:hAnsi="仿宋" w:eastAsia="仿宋" w:cs="仿宋"/>
          <w:color w:val="auto"/>
          <w:sz w:val="24"/>
          <w:highlight w:val="none"/>
        </w:rPr>
      </w:pPr>
      <w:r>
        <w:rPr>
          <w:rFonts w:hint="eastAsia" w:ascii="仿宋" w:hAnsi="仿宋" w:eastAsia="仿宋" w:cs="仿宋"/>
          <w:color w:val="auto"/>
          <w:sz w:val="24"/>
          <w:highlight w:val="none"/>
        </w:rPr>
        <w:t>　　年　　月　　日</w:t>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　　年　　月　　日</w:t>
      </w:r>
      <w:r>
        <w:rPr>
          <w:rFonts w:hint="eastAsia" w:ascii="仿宋" w:hAnsi="仿宋" w:eastAsia="仿宋" w:cs="仿宋"/>
          <w:color w:val="auto"/>
          <w:sz w:val="24"/>
          <w:highlight w:val="none"/>
        </w:rPr>
        <w:tab/>
      </w:r>
      <w:r>
        <w:rPr>
          <w:rFonts w:hint="eastAsia" w:ascii="仿宋" w:hAnsi="仿宋" w:eastAsia="仿宋" w:cs="仿宋"/>
          <w:color w:val="auto"/>
          <w:sz w:val="24"/>
          <w:highlight w:val="none"/>
        </w:rPr>
        <w:t>　　年　　月　　日</w:t>
      </w:r>
    </w:p>
    <w:p>
      <w:pPr>
        <w:rPr>
          <w:rFonts w:ascii="仿宋" w:hAnsi="仿宋" w:eastAsia="仿宋" w:cs="仿宋"/>
          <w:color w:val="auto"/>
          <w:sz w:val="24"/>
          <w:highlight w:val="none"/>
        </w:rPr>
      </w:pPr>
    </w:p>
    <w:p>
      <w:pPr>
        <w:rPr>
          <w:rFonts w:ascii="仿宋" w:hAnsi="仿宋" w:eastAsia="仿宋" w:cs="仿宋"/>
          <w:color w:val="auto"/>
          <w:sz w:val="24"/>
          <w:highlight w:val="none"/>
        </w:rPr>
      </w:pPr>
    </w:p>
    <w:p>
      <w:pPr>
        <w:rPr>
          <w:rFonts w:ascii="仿宋" w:hAnsi="仿宋" w:eastAsia="仿宋" w:cs="仿宋"/>
          <w:b/>
          <w:bCs/>
          <w:color w:val="auto"/>
          <w:sz w:val="24"/>
          <w:highlight w:val="none"/>
        </w:rPr>
      </w:pPr>
      <w:r>
        <w:rPr>
          <w:rFonts w:hint="eastAsia" w:ascii="仿宋" w:hAnsi="仿宋" w:eastAsia="仿宋" w:cs="仿宋"/>
          <w:b/>
          <w:bCs/>
          <w:color w:val="auto"/>
          <w:sz w:val="24"/>
          <w:highlight w:val="none"/>
        </w:rPr>
        <w:t>注：1．联合投标时需签本协议，联合体各方成员应在本协议上共同盖章确认。</w:t>
      </w:r>
    </w:p>
    <w:p>
      <w:pPr>
        <w:rPr>
          <w:rFonts w:ascii="仿宋" w:hAnsi="仿宋" w:eastAsia="仿宋" w:cs="仿宋"/>
          <w:b/>
          <w:bCs/>
          <w:color w:val="auto"/>
          <w:sz w:val="24"/>
          <w:highlight w:val="none"/>
        </w:rPr>
      </w:pPr>
      <w:r>
        <w:rPr>
          <w:rFonts w:hint="eastAsia" w:ascii="仿宋" w:hAnsi="仿宋" w:eastAsia="仿宋" w:cs="仿宋"/>
          <w:b/>
          <w:bCs/>
          <w:color w:val="auto"/>
          <w:sz w:val="24"/>
          <w:highlight w:val="none"/>
        </w:rPr>
        <w:t>2．本协议内容不得擅自修改。此协议将作为签订合同的附件之一。</w:t>
      </w:r>
    </w:p>
    <w:p>
      <w:pPr>
        <w:rPr>
          <w:rFonts w:ascii="仿宋" w:hAnsi="仿宋" w:eastAsia="仿宋" w:cs="仿宋"/>
          <w:b/>
          <w:bCs/>
          <w:color w:val="auto"/>
          <w:sz w:val="24"/>
          <w:highlight w:val="none"/>
        </w:rPr>
      </w:pPr>
      <w:r>
        <w:rPr>
          <w:rFonts w:hint="eastAsia" w:ascii="仿宋" w:hAnsi="仿宋" w:eastAsia="仿宋" w:cs="仿宋"/>
          <w:b/>
          <w:bCs/>
          <w:color w:val="auto"/>
          <w:sz w:val="24"/>
          <w:highlight w:val="none"/>
        </w:rPr>
        <w:t>3. 可增加联合体主体、客体分工情况的说明条款。</w:t>
      </w:r>
    </w:p>
    <w:p>
      <w:pPr>
        <w:rPr>
          <w:rFonts w:ascii="仿宋" w:hAnsi="仿宋" w:eastAsia="仿宋" w:cs="仿宋"/>
          <w:b/>
          <w:bCs/>
          <w:color w:val="auto"/>
          <w:sz w:val="24"/>
          <w:highlight w:val="none"/>
        </w:rPr>
      </w:pPr>
      <w:r>
        <w:rPr>
          <w:rFonts w:hint="eastAsia" w:ascii="仿宋" w:hAnsi="仿宋" w:eastAsia="仿宋" w:cs="仿宋"/>
          <w:b/>
          <w:bCs/>
          <w:color w:val="auto"/>
          <w:sz w:val="24"/>
          <w:highlight w:val="none"/>
        </w:rPr>
        <w:t>4. 对本项目的采购过程、中标或者成交结果提出质疑的，在提交质疑函时须同时提供联合体协议，并载明联合体各方在质疑活动的具体权限划分，不提供联合体协议的，须在质疑函中加盖联合体各方的公章、各方的法定代表人签章并提供联合体各方出具的授权书。</w:t>
      </w:r>
    </w:p>
    <w:p>
      <w:pPr>
        <w:pStyle w:val="70"/>
        <w:spacing w:line="360" w:lineRule="auto"/>
        <w:ind w:firstLine="0" w:firstLineChars="0"/>
        <w:rPr>
          <w:rFonts w:ascii="仿宋" w:hAnsi="仿宋" w:eastAsia="仿宋" w:cs="仿宋"/>
          <w:color w:val="auto"/>
          <w:highlight w:val="none"/>
        </w:rPr>
      </w:pPr>
    </w:p>
    <w:p>
      <w:pPr>
        <w:rPr>
          <w:rFonts w:hint="eastAsia" w:ascii="仿宋" w:hAnsi="仿宋" w:eastAsia="仿宋" w:cs="仿宋"/>
          <w:color w:val="auto"/>
          <w:highlight w:val="none"/>
          <w:lang w:eastAsia="zh-CN"/>
        </w:rPr>
      </w:pPr>
      <w:r>
        <w:rPr>
          <w:rFonts w:hint="eastAsia" w:ascii="仿宋" w:hAnsi="仿宋" w:eastAsia="仿宋" w:cs="仿宋"/>
          <w:b/>
          <w:bCs/>
          <w:color w:val="auto"/>
          <w:sz w:val="24"/>
          <w:highlight w:val="none"/>
        </w:rPr>
        <w:t>注:如果未存在上述关联关系的单位,则供应商可以不提供本说明</w:t>
      </w:r>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68"/>
      <w:bookmarkEnd w:id="670"/>
      <w:bookmarkEnd w:id="671"/>
      <w:bookmarkEnd w:id="672"/>
      <w:bookmarkEnd w:id="673"/>
      <w:bookmarkEnd w:id="674"/>
      <w:bookmarkEnd w:id="675"/>
      <w:bookmarkEnd w:id="676"/>
      <w:bookmarkEnd w:id="677"/>
      <w:r>
        <w:rPr>
          <w:rFonts w:hint="eastAsia" w:ascii="仿宋" w:hAnsi="仿宋" w:eastAsia="仿宋" w:cs="仿宋"/>
          <w:b/>
          <w:bCs/>
          <w:color w:val="auto"/>
          <w:sz w:val="24"/>
          <w:highlight w:val="none"/>
          <w:lang w:eastAsia="zh-CN"/>
        </w:rPr>
        <w:t>。</w:t>
      </w:r>
    </w:p>
    <w:sectPr>
      <w:footerReference r:id="rId4" w:type="default"/>
      <w:pgSz w:w="11907" w:h="16840"/>
      <w:pgMar w:top="1702" w:right="1531" w:bottom="1560" w:left="1531" w:header="1701" w:footer="1474" w:gutter="0"/>
      <w:paperSrc w:first="15" w:other="15"/>
      <w:cols w:space="720" w:num="1"/>
      <w:docGrid w:type="lines" w:linePitch="5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华文细黑">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58420" cy="139700"/>
              <wp:effectExtent l="0" t="0" r="0" b="0"/>
              <wp:wrapNone/>
              <wp:docPr id="25" name="文本框 1"/>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w="9525">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wrap="none" lIns="0" tIns="0" rIns="0" bIns="0">
                      <a:spAutoFit/>
                    </wps:bodyPr>
                  </wps:wsp>
                </a:graphicData>
              </a:graphic>
            </wp:anchor>
          </w:drawing>
        </mc:Choice>
        <mc:Fallback>
          <w:pict>
            <v:shape id="文本框 1" o:spid="_x0000_s1026" o:spt="202" type="#_x0000_t202" style="position:absolute;left:0pt;margin-top:0pt;height:11pt;width:4.6pt;mso-position-horizontal:center;mso-position-horizontal-relative:margin;mso-wrap-style:none;z-index:251658240;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y1u5d9AAAAACAQAADwAAAAAAAAABACAAAAAiAAAAZHJz&#10;L2Rvd25yZXYueG1sUEsBAhQAFAAAAAgAh07iQIbbsAnTAQAAogMAAA4AAAAAAAAAAQAgAAAAHwEA&#10;AGRycy9lMm9Eb2MueG1sUEsFBgAAAAAGAAYAWQEAAGQ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r>
      <w:rPr>
        <w:lang w:val="zh-CN"/>
      </w:rPr>
      <w:t xml:space="preserve"> </w:t>
    </w:r>
    <w:r>
      <w:rPr>
        <w:rFonts w:hint="eastAsia"/>
        <w:lang w:val="zh-CN"/>
      </w:rPr>
      <w:t>第</w:t>
    </w:r>
    <w:r>
      <w:rPr>
        <w:lang w:val="zh-CN"/>
      </w:rPr>
      <w:fldChar w:fldCharType="begin"/>
    </w:r>
    <w:r>
      <w:rPr>
        <w:lang w:val="zh-CN"/>
      </w:rPr>
      <w:instrText xml:space="preserve">PAGE</w:instrText>
    </w:r>
    <w:r>
      <w:rPr>
        <w:lang w:val="zh-CN"/>
      </w:rPr>
      <w:fldChar w:fldCharType="separate"/>
    </w:r>
    <w:r>
      <w:rPr>
        <w:lang w:val="zh-CN"/>
      </w:rPr>
      <w:t>4</w:t>
    </w:r>
    <w:r>
      <w:rPr>
        <w:lang w:val="zh-CN"/>
      </w:rPr>
      <w:fldChar w:fldCharType="end"/>
    </w:r>
    <w:r>
      <w:rPr>
        <w:rFonts w:hint="eastAsia"/>
        <w:lang w:val="zh-CN"/>
      </w:rPr>
      <w:t>页</w:t>
    </w:r>
    <w:r>
      <w:rPr>
        <w:lang w:val="zh-CN"/>
      </w:rPr>
      <w:t>/</w:t>
    </w:r>
    <w:r>
      <w:rPr>
        <w:rFonts w:hint="eastAsia"/>
        <w:lang w:val="zh-CN"/>
      </w:rPr>
      <w:t>共</w:t>
    </w:r>
    <w:r>
      <w:rPr>
        <w:lang w:val="zh-CN"/>
      </w:rPr>
      <w:fldChar w:fldCharType="begin"/>
    </w:r>
    <w:r>
      <w:rPr>
        <w:lang w:val="zh-CN"/>
      </w:rPr>
      <w:instrText xml:space="preserve">NUMPAGES</w:instrText>
    </w:r>
    <w:r>
      <w:rPr>
        <w:lang w:val="zh-CN"/>
      </w:rPr>
      <w:fldChar w:fldCharType="separate"/>
    </w:r>
    <w:r>
      <w:rPr>
        <w:lang w:val="zh-CN"/>
      </w:rPr>
      <w:t>113</w:t>
    </w:r>
    <w:r>
      <w:rPr>
        <w:lang w:val="zh-CN"/>
      </w:rPr>
      <w:fldChar w:fldCharType="end"/>
    </w:r>
    <w:r>
      <w:rPr>
        <w:rFonts w:hint="eastAsia"/>
        <w:lang w:val="zh-CN"/>
      </w:rPr>
      <w:t>页</w:t>
    </w:r>
  </w:p>
  <w:p>
    <w:pPr>
      <w:pStyle w:val="15"/>
      <w:jc w:val="center"/>
      <w:rPr>
        <w:rFonts w:ascii="黑体" w:eastAsia="黑体"/>
        <w:sz w:val="21"/>
        <w:szCs w:val="21"/>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3B44251"/>
    <w:multiLevelType w:val="singleLevel"/>
    <w:tmpl w:val="F3B44251"/>
    <w:lvl w:ilvl="0" w:tentative="0">
      <w:start w:val="4"/>
      <w:numFmt w:val="chineseCounting"/>
      <w:suff w:val="nothing"/>
      <w:lvlText w:val="%1、"/>
      <w:lvlJc w:val="left"/>
      <w:rPr>
        <w:rFonts w:hint="eastAsia"/>
      </w:rPr>
    </w:lvl>
  </w:abstractNum>
  <w:abstractNum w:abstractNumId="1">
    <w:nsid w:val="0000002F"/>
    <w:multiLevelType w:val="multilevel"/>
    <w:tmpl w:val="0000002F"/>
    <w:lvl w:ilvl="0" w:tentative="0">
      <w:start w:val="1"/>
      <w:numFmt w:val="chineseCountingThousand"/>
      <w:lvlText w:val="%1"/>
      <w:lvlJc w:val="left"/>
      <w:pPr>
        <w:ind w:left="420" w:hanging="420"/>
      </w:pPr>
      <w:rPr>
        <w:rFonts w:hint="eastAsia"/>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7377330"/>
    <w:multiLevelType w:val="multilevel"/>
    <w:tmpl w:val="0737733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9263102"/>
    <w:multiLevelType w:val="multilevel"/>
    <w:tmpl w:val="0926310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002433E"/>
    <w:multiLevelType w:val="multilevel"/>
    <w:tmpl w:val="1002433E"/>
    <w:lvl w:ilvl="0" w:tentative="0">
      <w:start w:val="1"/>
      <w:numFmt w:val="decimalEnclosedCircl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10B14DF"/>
    <w:multiLevelType w:val="multilevel"/>
    <w:tmpl w:val="110B14DF"/>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2B011E0"/>
    <w:multiLevelType w:val="multilevel"/>
    <w:tmpl w:val="12B011E0"/>
    <w:lvl w:ilvl="0" w:tentative="0">
      <w:start w:val="1"/>
      <w:numFmt w:val="decimalEnclosedCircl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9D4960B"/>
    <w:multiLevelType w:val="singleLevel"/>
    <w:tmpl w:val="19D4960B"/>
    <w:lvl w:ilvl="0" w:tentative="0">
      <w:start w:val="27"/>
      <w:numFmt w:val="decimal"/>
      <w:suff w:val="space"/>
      <w:lvlText w:val="%1."/>
      <w:lvlJc w:val="left"/>
    </w:lvl>
  </w:abstractNum>
  <w:abstractNum w:abstractNumId="8">
    <w:nsid w:val="1C687147"/>
    <w:multiLevelType w:val="multilevel"/>
    <w:tmpl w:val="1C68714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1FC91BC"/>
    <w:multiLevelType w:val="singleLevel"/>
    <w:tmpl w:val="21FC91BC"/>
    <w:lvl w:ilvl="0" w:tentative="0">
      <w:start w:val="12"/>
      <w:numFmt w:val="decimal"/>
      <w:suff w:val="space"/>
      <w:lvlText w:val="%1."/>
      <w:lvlJc w:val="left"/>
    </w:lvl>
  </w:abstractNum>
  <w:abstractNum w:abstractNumId="10">
    <w:nsid w:val="26D86C63"/>
    <w:multiLevelType w:val="multilevel"/>
    <w:tmpl w:val="26D86C6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2DD87D80"/>
    <w:multiLevelType w:val="multilevel"/>
    <w:tmpl w:val="2DD87D8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2E94200F"/>
    <w:multiLevelType w:val="multilevel"/>
    <w:tmpl w:val="2E94200F"/>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361921D8"/>
    <w:multiLevelType w:val="multilevel"/>
    <w:tmpl w:val="361921D8"/>
    <w:lvl w:ilvl="0" w:tentative="0">
      <w:start w:val="1"/>
      <w:numFmt w:val="decimal"/>
      <w:lvlText w:val="%1"/>
      <w:lvlJc w:val="left"/>
      <w:pPr>
        <w:ind w:left="420" w:hanging="420"/>
      </w:pPr>
      <w:rPr>
        <w:rFonts w:hint="eastAsia"/>
        <w:b/>
        <w:i w:val="0"/>
        <w:color w:val="000000"/>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3AFA538E"/>
    <w:multiLevelType w:val="multilevel"/>
    <w:tmpl w:val="3AFA538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3C2B7C96"/>
    <w:multiLevelType w:val="multilevel"/>
    <w:tmpl w:val="3C2B7C9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4CA10DF2"/>
    <w:multiLevelType w:val="multilevel"/>
    <w:tmpl w:val="4CA10DF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54AF0FEE"/>
    <w:multiLevelType w:val="multilevel"/>
    <w:tmpl w:val="54AF0FE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56070AEC"/>
    <w:multiLevelType w:val="multilevel"/>
    <w:tmpl w:val="56070AE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5EDD0434"/>
    <w:multiLevelType w:val="multilevel"/>
    <w:tmpl w:val="5EDD0434"/>
    <w:lvl w:ilvl="0" w:tentative="0">
      <w:start w:val="1"/>
      <w:numFmt w:val="decimalEnclosedCircl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608108C1"/>
    <w:multiLevelType w:val="multilevel"/>
    <w:tmpl w:val="608108C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65E9726D"/>
    <w:multiLevelType w:val="multilevel"/>
    <w:tmpl w:val="65E9726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66947799"/>
    <w:multiLevelType w:val="multilevel"/>
    <w:tmpl w:val="66947799"/>
    <w:lvl w:ilvl="0" w:tentative="0">
      <w:start w:val="1"/>
      <w:numFmt w:val="decimalEnclosedCircl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6955C293"/>
    <w:multiLevelType w:val="singleLevel"/>
    <w:tmpl w:val="6955C293"/>
    <w:lvl w:ilvl="0" w:tentative="0">
      <w:start w:val="1"/>
      <w:numFmt w:val="decimal"/>
      <w:lvlText w:val="%1."/>
      <w:lvlJc w:val="left"/>
      <w:pPr>
        <w:tabs>
          <w:tab w:val="left" w:pos="312"/>
        </w:tabs>
      </w:pPr>
    </w:lvl>
  </w:abstractNum>
  <w:abstractNum w:abstractNumId="24">
    <w:nsid w:val="70216704"/>
    <w:multiLevelType w:val="multilevel"/>
    <w:tmpl w:val="7021670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77CC6249"/>
    <w:multiLevelType w:val="singleLevel"/>
    <w:tmpl w:val="77CC6249"/>
    <w:lvl w:ilvl="0" w:tentative="0">
      <w:start w:val="1"/>
      <w:numFmt w:val="decimal"/>
      <w:suff w:val="space"/>
      <w:lvlText w:val="%1."/>
      <w:lvlJc w:val="left"/>
    </w:lvl>
  </w:abstractNum>
  <w:abstractNum w:abstractNumId="26">
    <w:nsid w:val="7B9E9202"/>
    <w:multiLevelType w:val="singleLevel"/>
    <w:tmpl w:val="7B9E9202"/>
    <w:lvl w:ilvl="0" w:tentative="0">
      <w:start w:val="21"/>
      <w:numFmt w:val="decimal"/>
      <w:suff w:val="space"/>
      <w:lvlText w:val="%1."/>
      <w:lvlJc w:val="left"/>
    </w:lvl>
  </w:abstractNum>
  <w:abstractNum w:abstractNumId="27">
    <w:nsid w:val="7D4753CF"/>
    <w:multiLevelType w:val="multilevel"/>
    <w:tmpl w:val="7D4753CF"/>
    <w:lvl w:ilvl="0" w:tentative="0">
      <w:start w:val="1"/>
      <w:numFmt w:val="chineseCountingThousand"/>
      <w:lvlText w:val="%1"/>
      <w:lvlJc w:val="left"/>
      <w:pPr>
        <w:ind w:left="420" w:hanging="420"/>
      </w:pPr>
      <w:rPr>
        <w:rFonts w:hint="eastAsia"/>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5"/>
  </w:num>
  <w:num w:numId="2">
    <w:abstractNumId w:val="9"/>
  </w:num>
  <w:num w:numId="3">
    <w:abstractNumId w:val="26"/>
  </w:num>
  <w:num w:numId="4">
    <w:abstractNumId w:val="7"/>
  </w:num>
  <w:num w:numId="5">
    <w:abstractNumId w:val="23"/>
  </w:num>
  <w:num w:numId="6">
    <w:abstractNumId w:val="0"/>
  </w:num>
  <w:num w:numId="7">
    <w:abstractNumId w:val="6"/>
  </w:num>
  <w:num w:numId="8">
    <w:abstractNumId w:val="27"/>
  </w:num>
  <w:num w:numId="9">
    <w:abstractNumId w:val="13"/>
  </w:num>
  <w:num w:numId="10">
    <w:abstractNumId w:val="1"/>
  </w:num>
  <w:num w:numId="11">
    <w:abstractNumId w:val="16"/>
  </w:num>
  <w:num w:numId="12">
    <w:abstractNumId w:val="18"/>
  </w:num>
  <w:num w:numId="13">
    <w:abstractNumId w:val="11"/>
  </w:num>
  <w:num w:numId="14">
    <w:abstractNumId w:val="20"/>
  </w:num>
  <w:num w:numId="15">
    <w:abstractNumId w:val="14"/>
  </w:num>
  <w:num w:numId="16">
    <w:abstractNumId w:val="19"/>
  </w:num>
  <w:num w:numId="17">
    <w:abstractNumId w:val="10"/>
  </w:num>
  <w:num w:numId="18">
    <w:abstractNumId w:val="3"/>
  </w:num>
  <w:num w:numId="19">
    <w:abstractNumId w:val="2"/>
  </w:num>
  <w:num w:numId="20">
    <w:abstractNumId w:val="12"/>
  </w:num>
  <w:num w:numId="21">
    <w:abstractNumId w:val="17"/>
  </w:num>
  <w:num w:numId="22">
    <w:abstractNumId w:val="4"/>
  </w:num>
  <w:num w:numId="23">
    <w:abstractNumId w:val="22"/>
  </w:num>
  <w:num w:numId="24">
    <w:abstractNumId w:val="5"/>
  </w:num>
  <w:num w:numId="25">
    <w:abstractNumId w:val="8"/>
  </w:num>
  <w:num w:numId="26">
    <w:abstractNumId w:val="24"/>
  </w:num>
  <w:num w:numId="27">
    <w:abstractNumId w:val="21"/>
  </w:num>
  <w:num w:numId="28">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励励-yao">
    <w15:presenceInfo w15:providerId="None" w15:userId="励励-ya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ocumentProtection w:enforcement="0"/>
  <w:defaultTabStop w:val="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F4757C"/>
    <w:rsid w:val="0001355E"/>
    <w:rsid w:val="000162AA"/>
    <w:rsid w:val="000243D0"/>
    <w:rsid w:val="000254BD"/>
    <w:rsid w:val="00030EFB"/>
    <w:rsid w:val="00035948"/>
    <w:rsid w:val="0004489D"/>
    <w:rsid w:val="000521FB"/>
    <w:rsid w:val="000538E7"/>
    <w:rsid w:val="00057141"/>
    <w:rsid w:val="00065929"/>
    <w:rsid w:val="00084A3F"/>
    <w:rsid w:val="00085640"/>
    <w:rsid w:val="000B63AF"/>
    <w:rsid w:val="000C0C97"/>
    <w:rsid w:val="000C2367"/>
    <w:rsid w:val="000D2D74"/>
    <w:rsid w:val="000E7FD9"/>
    <w:rsid w:val="000F1850"/>
    <w:rsid w:val="000F349B"/>
    <w:rsid w:val="000F6087"/>
    <w:rsid w:val="001036BE"/>
    <w:rsid w:val="00105893"/>
    <w:rsid w:val="00110699"/>
    <w:rsid w:val="00123F7B"/>
    <w:rsid w:val="00130D1D"/>
    <w:rsid w:val="00136C7D"/>
    <w:rsid w:val="00142D0B"/>
    <w:rsid w:val="00150773"/>
    <w:rsid w:val="00152239"/>
    <w:rsid w:val="001760FA"/>
    <w:rsid w:val="00193379"/>
    <w:rsid w:val="001A4BD2"/>
    <w:rsid w:val="001A610E"/>
    <w:rsid w:val="001B23B6"/>
    <w:rsid w:val="001C64B5"/>
    <w:rsid w:val="001E436C"/>
    <w:rsid w:val="001F02D9"/>
    <w:rsid w:val="001F696A"/>
    <w:rsid w:val="002000FE"/>
    <w:rsid w:val="002047DB"/>
    <w:rsid w:val="00213F48"/>
    <w:rsid w:val="00215381"/>
    <w:rsid w:val="0023396D"/>
    <w:rsid w:val="00241A4B"/>
    <w:rsid w:val="0024531F"/>
    <w:rsid w:val="00250D54"/>
    <w:rsid w:val="00257D77"/>
    <w:rsid w:val="00265316"/>
    <w:rsid w:val="00266BA5"/>
    <w:rsid w:val="00291825"/>
    <w:rsid w:val="00296B3F"/>
    <w:rsid w:val="002A02F8"/>
    <w:rsid w:val="002A1B5C"/>
    <w:rsid w:val="002A2150"/>
    <w:rsid w:val="002A28F7"/>
    <w:rsid w:val="002B20B9"/>
    <w:rsid w:val="002B42D2"/>
    <w:rsid w:val="002E0EAC"/>
    <w:rsid w:val="002F29A2"/>
    <w:rsid w:val="00312FE0"/>
    <w:rsid w:val="003133A6"/>
    <w:rsid w:val="00345DBA"/>
    <w:rsid w:val="00347F34"/>
    <w:rsid w:val="00356B34"/>
    <w:rsid w:val="00363F1D"/>
    <w:rsid w:val="00365719"/>
    <w:rsid w:val="0037069E"/>
    <w:rsid w:val="00382BC7"/>
    <w:rsid w:val="003967E4"/>
    <w:rsid w:val="003A0D1B"/>
    <w:rsid w:val="003A43E9"/>
    <w:rsid w:val="003A65CE"/>
    <w:rsid w:val="003B2FAB"/>
    <w:rsid w:val="003C62F4"/>
    <w:rsid w:val="003D277B"/>
    <w:rsid w:val="003E0016"/>
    <w:rsid w:val="003E1763"/>
    <w:rsid w:val="003E5C01"/>
    <w:rsid w:val="00401377"/>
    <w:rsid w:val="00406EA6"/>
    <w:rsid w:val="004122D6"/>
    <w:rsid w:val="004125AF"/>
    <w:rsid w:val="00414639"/>
    <w:rsid w:val="0041759E"/>
    <w:rsid w:val="00417F6A"/>
    <w:rsid w:val="00422376"/>
    <w:rsid w:val="00451085"/>
    <w:rsid w:val="00453B77"/>
    <w:rsid w:val="00462D7B"/>
    <w:rsid w:val="00477D3B"/>
    <w:rsid w:val="004B6312"/>
    <w:rsid w:val="004C144D"/>
    <w:rsid w:val="004C5010"/>
    <w:rsid w:val="004E0ACC"/>
    <w:rsid w:val="004F1AA3"/>
    <w:rsid w:val="0050099A"/>
    <w:rsid w:val="0051397F"/>
    <w:rsid w:val="0051519E"/>
    <w:rsid w:val="005205BB"/>
    <w:rsid w:val="00522612"/>
    <w:rsid w:val="00530562"/>
    <w:rsid w:val="0053079F"/>
    <w:rsid w:val="00552491"/>
    <w:rsid w:val="00554676"/>
    <w:rsid w:val="0056308F"/>
    <w:rsid w:val="005733EB"/>
    <w:rsid w:val="005746FD"/>
    <w:rsid w:val="005837EC"/>
    <w:rsid w:val="005855F1"/>
    <w:rsid w:val="00590ABB"/>
    <w:rsid w:val="005B27E1"/>
    <w:rsid w:val="005B2891"/>
    <w:rsid w:val="005B5878"/>
    <w:rsid w:val="005C2DAC"/>
    <w:rsid w:val="005C66C9"/>
    <w:rsid w:val="005D38FF"/>
    <w:rsid w:val="005E09E1"/>
    <w:rsid w:val="005F3101"/>
    <w:rsid w:val="005F771F"/>
    <w:rsid w:val="006041A1"/>
    <w:rsid w:val="0060564C"/>
    <w:rsid w:val="00607C8A"/>
    <w:rsid w:val="006102D9"/>
    <w:rsid w:val="00612956"/>
    <w:rsid w:val="006144C2"/>
    <w:rsid w:val="006253E0"/>
    <w:rsid w:val="0062567B"/>
    <w:rsid w:val="00634DD6"/>
    <w:rsid w:val="00641626"/>
    <w:rsid w:val="00662BC8"/>
    <w:rsid w:val="00666E74"/>
    <w:rsid w:val="00675537"/>
    <w:rsid w:val="006921CB"/>
    <w:rsid w:val="006951EC"/>
    <w:rsid w:val="006A6CA0"/>
    <w:rsid w:val="006C760C"/>
    <w:rsid w:val="006D5DD3"/>
    <w:rsid w:val="006E1346"/>
    <w:rsid w:val="006E7257"/>
    <w:rsid w:val="006F1D19"/>
    <w:rsid w:val="007178ED"/>
    <w:rsid w:val="0073657B"/>
    <w:rsid w:val="007609DC"/>
    <w:rsid w:val="007661D8"/>
    <w:rsid w:val="0076688D"/>
    <w:rsid w:val="007738A4"/>
    <w:rsid w:val="00792528"/>
    <w:rsid w:val="00796D46"/>
    <w:rsid w:val="007C1990"/>
    <w:rsid w:val="007C4E26"/>
    <w:rsid w:val="007D0D66"/>
    <w:rsid w:val="007E09EB"/>
    <w:rsid w:val="007E3050"/>
    <w:rsid w:val="007E3D8B"/>
    <w:rsid w:val="007E5A2F"/>
    <w:rsid w:val="007F6E6B"/>
    <w:rsid w:val="00800084"/>
    <w:rsid w:val="00806179"/>
    <w:rsid w:val="00812242"/>
    <w:rsid w:val="00830EC4"/>
    <w:rsid w:val="008360D1"/>
    <w:rsid w:val="0083690C"/>
    <w:rsid w:val="008401DC"/>
    <w:rsid w:val="00844B15"/>
    <w:rsid w:val="0086150A"/>
    <w:rsid w:val="008A4C73"/>
    <w:rsid w:val="008C0625"/>
    <w:rsid w:val="008E49E5"/>
    <w:rsid w:val="008E546A"/>
    <w:rsid w:val="00920DF6"/>
    <w:rsid w:val="0093623B"/>
    <w:rsid w:val="00936746"/>
    <w:rsid w:val="00940030"/>
    <w:rsid w:val="009410D8"/>
    <w:rsid w:val="00951B8A"/>
    <w:rsid w:val="00966A1A"/>
    <w:rsid w:val="009963AE"/>
    <w:rsid w:val="009B04E5"/>
    <w:rsid w:val="009B691D"/>
    <w:rsid w:val="009D2A0C"/>
    <w:rsid w:val="009E6557"/>
    <w:rsid w:val="00A00680"/>
    <w:rsid w:val="00A00D37"/>
    <w:rsid w:val="00A10973"/>
    <w:rsid w:val="00A1112E"/>
    <w:rsid w:val="00A23EEB"/>
    <w:rsid w:val="00A300AD"/>
    <w:rsid w:val="00A30A75"/>
    <w:rsid w:val="00A33D45"/>
    <w:rsid w:val="00A44CF2"/>
    <w:rsid w:val="00A453BA"/>
    <w:rsid w:val="00A815F8"/>
    <w:rsid w:val="00A86FEB"/>
    <w:rsid w:val="00A878BC"/>
    <w:rsid w:val="00AD5E7D"/>
    <w:rsid w:val="00AF1602"/>
    <w:rsid w:val="00B0467B"/>
    <w:rsid w:val="00B10F0B"/>
    <w:rsid w:val="00B27561"/>
    <w:rsid w:val="00B3247E"/>
    <w:rsid w:val="00B33BFA"/>
    <w:rsid w:val="00B33ED9"/>
    <w:rsid w:val="00B45D27"/>
    <w:rsid w:val="00B63F14"/>
    <w:rsid w:val="00B723AF"/>
    <w:rsid w:val="00B77752"/>
    <w:rsid w:val="00B84BB7"/>
    <w:rsid w:val="00B90E55"/>
    <w:rsid w:val="00BA02BE"/>
    <w:rsid w:val="00BA30DD"/>
    <w:rsid w:val="00BB54ED"/>
    <w:rsid w:val="00BB5F30"/>
    <w:rsid w:val="00BB7511"/>
    <w:rsid w:val="00BE41B7"/>
    <w:rsid w:val="00BF09D7"/>
    <w:rsid w:val="00BF16D8"/>
    <w:rsid w:val="00BF49D3"/>
    <w:rsid w:val="00C075CC"/>
    <w:rsid w:val="00C1760C"/>
    <w:rsid w:val="00C22E68"/>
    <w:rsid w:val="00C819BA"/>
    <w:rsid w:val="00C82D95"/>
    <w:rsid w:val="00C83E8B"/>
    <w:rsid w:val="00CA155C"/>
    <w:rsid w:val="00CB5374"/>
    <w:rsid w:val="00CC0A2A"/>
    <w:rsid w:val="00CD4771"/>
    <w:rsid w:val="00CD7ABF"/>
    <w:rsid w:val="00CE2F67"/>
    <w:rsid w:val="00CF0AE8"/>
    <w:rsid w:val="00CF2C4A"/>
    <w:rsid w:val="00CF2E14"/>
    <w:rsid w:val="00D076A2"/>
    <w:rsid w:val="00D22812"/>
    <w:rsid w:val="00D22E73"/>
    <w:rsid w:val="00D43270"/>
    <w:rsid w:val="00D44293"/>
    <w:rsid w:val="00D551DE"/>
    <w:rsid w:val="00D62D0B"/>
    <w:rsid w:val="00D83E8B"/>
    <w:rsid w:val="00D93CC6"/>
    <w:rsid w:val="00D955B1"/>
    <w:rsid w:val="00D96B58"/>
    <w:rsid w:val="00DD2380"/>
    <w:rsid w:val="00DD240D"/>
    <w:rsid w:val="00DD6506"/>
    <w:rsid w:val="00DE1360"/>
    <w:rsid w:val="00DF5CE1"/>
    <w:rsid w:val="00DF7937"/>
    <w:rsid w:val="00E04972"/>
    <w:rsid w:val="00E214F5"/>
    <w:rsid w:val="00E33986"/>
    <w:rsid w:val="00E52845"/>
    <w:rsid w:val="00E52E06"/>
    <w:rsid w:val="00E66D81"/>
    <w:rsid w:val="00E673A7"/>
    <w:rsid w:val="00E809CC"/>
    <w:rsid w:val="00E814E5"/>
    <w:rsid w:val="00E849A1"/>
    <w:rsid w:val="00E85D9F"/>
    <w:rsid w:val="00E93994"/>
    <w:rsid w:val="00E94481"/>
    <w:rsid w:val="00EB1A4C"/>
    <w:rsid w:val="00EB3C5E"/>
    <w:rsid w:val="00EC688B"/>
    <w:rsid w:val="00EC78DD"/>
    <w:rsid w:val="00ED47ED"/>
    <w:rsid w:val="00ED7FA0"/>
    <w:rsid w:val="00EE482B"/>
    <w:rsid w:val="00F0108C"/>
    <w:rsid w:val="00F27F55"/>
    <w:rsid w:val="00F27FBF"/>
    <w:rsid w:val="00F35BD0"/>
    <w:rsid w:val="00F6141C"/>
    <w:rsid w:val="00F62EEE"/>
    <w:rsid w:val="00F75955"/>
    <w:rsid w:val="00F7799F"/>
    <w:rsid w:val="00F91F97"/>
    <w:rsid w:val="00F92B94"/>
    <w:rsid w:val="00F9710E"/>
    <w:rsid w:val="00FA1CEF"/>
    <w:rsid w:val="00FA64F2"/>
    <w:rsid w:val="00FA7632"/>
    <w:rsid w:val="00FC0235"/>
    <w:rsid w:val="00FC3534"/>
    <w:rsid w:val="00FC5CFB"/>
    <w:rsid w:val="00FD0FAE"/>
    <w:rsid w:val="00FD1A70"/>
    <w:rsid w:val="00FD36C1"/>
    <w:rsid w:val="00FE30B0"/>
    <w:rsid w:val="00FE4A14"/>
    <w:rsid w:val="012D7F18"/>
    <w:rsid w:val="01470D07"/>
    <w:rsid w:val="015117DD"/>
    <w:rsid w:val="01703B8C"/>
    <w:rsid w:val="01793D3B"/>
    <w:rsid w:val="01867A26"/>
    <w:rsid w:val="019470BD"/>
    <w:rsid w:val="019F5BCE"/>
    <w:rsid w:val="01A03E7D"/>
    <w:rsid w:val="01A942B1"/>
    <w:rsid w:val="01C16697"/>
    <w:rsid w:val="01DC1B4C"/>
    <w:rsid w:val="01E54BBA"/>
    <w:rsid w:val="01E92D47"/>
    <w:rsid w:val="01EA4360"/>
    <w:rsid w:val="02272EB1"/>
    <w:rsid w:val="022E1CAD"/>
    <w:rsid w:val="02451B3E"/>
    <w:rsid w:val="0247355B"/>
    <w:rsid w:val="024C44BC"/>
    <w:rsid w:val="025926E5"/>
    <w:rsid w:val="02822925"/>
    <w:rsid w:val="029030DB"/>
    <w:rsid w:val="02A57859"/>
    <w:rsid w:val="02A7226F"/>
    <w:rsid w:val="02F7444E"/>
    <w:rsid w:val="03086889"/>
    <w:rsid w:val="033C5A90"/>
    <w:rsid w:val="03775E33"/>
    <w:rsid w:val="038225D9"/>
    <w:rsid w:val="039A10BF"/>
    <w:rsid w:val="03A365CA"/>
    <w:rsid w:val="03C3064E"/>
    <w:rsid w:val="03D44005"/>
    <w:rsid w:val="03D67461"/>
    <w:rsid w:val="03E20898"/>
    <w:rsid w:val="03FF48AB"/>
    <w:rsid w:val="04313F8E"/>
    <w:rsid w:val="044E6777"/>
    <w:rsid w:val="04905760"/>
    <w:rsid w:val="04A70895"/>
    <w:rsid w:val="04AE3893"/>
    <w:rsid w:val="04FB49BC"/>
    <w:rsid w:val="05481DD8"/>
    <w:rsid w:val="0568790D"/>
    <w:rsid w:val="05726E8E"/>
    <w:rsid w:val="0576332D"/>
    <w:rsid w:val="05882A46"/>
    <w:rsid w:val="05A77B9B"/>
    <w:rsid w:val="05AA3947"/>
    <w:rsid w:val="05C74010"/>
    <w:rsid w:val="05DD0268"/>
    <w:rsid w:val="05E011BC"/>
    <w:rsid w:val="05E95D4C"/>
    <w:rsid w:val="06182E62"/>
    <w:rsid w:val="061C0D14"/>
    <w:rsid w:val="06205D02"/>
    <w:rsid w:val="062C7C37"/>
    <w:rsid w:val="06335FBF"/>
    <w:rsid w:val="06337914"/>
    <w:rsid w:val="06656E6F"/>
    <w:rsid w:val="06771B3C"/>
    <w:rsid w:val="069922F3"/>
    <w:rsid w:val="069A759F"/>
    <w:rsid w:val="06D01F6A"/>
    <w:rsid w:val="06D938EF"/>
    <w:rsid w:val="06DB364E"/>
    <w:rsid w:val="06E21B57"/>
    <w:rsid w:val="06EF0DA3"/>
    <w:rsid w:val="071F2A58"/>
    <w:rsid w:val="072E0111"/>
    <w:rsid w:val="07330B66"/>
    <w:rsid w:val="073B4730"/>
    <w:rsid w:val="07B00C3D"/>
    <w:rsid w:val="07D15AEF"/>
    <w:rsid w:val="07D2632C"/>
    <w:rsid w:val="07D32185"/>
    <w:rsid w:val="07D75E36"/>
    <w:rsid w:val="07DD06DB"/>
    <w:rsid w:val="07FC6617"/>
    <w:rsid w:val="07FD2EAC"/>
    <w:rsid w:val="08130CAA"/>
    <w:rsid w:val="08193F19"/>
    <w:rsid w:val="081E16C3"/>
    <w:rsid w:val="082D5601"/>
    <w:rsid w:val="084A5C2F"/>
    <w:rsid w:val="084D00ED"/>
    <w:rsid w:val="08596C9D"/>
    <w:rsid w:val="08691326"/>
    <w:rsid w:val="087F5427"/>
    <w:rsid w:val="088033E0"/>
    <w:rsid w:val="08B94654"/>
    <w:rsid w:val="08BE7224"/>
    <w:rsid w:val="08CA2A5F"/>
    <w:rsid w:val="08CB0C1D"/>
    <w:rsid w:val="08DE5466"/>
    <w:rsid w:val="08E52699"/>
    <w:rsid w:val="08FD29BD"/>
    <w:rsid w:val="08FE064F"/>
    <w:rsid w:val="09071536"/>
    <w:rsid w:val="094F1042"/>
    <w:rsid w:val="095C3A0B"/>
    <w:rsid w:val="095F1B63"/>
    <w:rsid w:val="097C25D5"/>
    <w:rsid w:val="09C421E0"/>
    <w:rsid w:val="09F34E07"/>
    <w:rsid w:val="0A034C53"/>
    <w:rsid w:val="0A2B6C94"/>
    <w:rsid w:val="0A2F6B97"/>
    <w:rsid w:val="0A4173B0"/>
    <w:rsid w:val="0A5A3A16"/>
    <w:rsid w:val="0A612125"/>
    <w:rsid w:val="0A81193B"/>
    <w:rsid w:val="0A882889"/>
    <w:rsid w:val="0A9B0B79"/>
    <w:rsid w:val="0AB13728"/>
    <w:rsid w:val="0AC65B98"/>
    <w:rsid w:val="0B116209"/>
    <w:rsid w:val="0B370A83"/>
    <w:rsid w:val="0B48028A"/>
    <w:rsid w:val="0B536AAA"/>
    <w:rsid w:val="0B7E653F"/>
    <w:rsid w:val="0B8A2526"/>
    <w:rsid w:val="0B9739C1"/>
    <w:rsid w:val="0BB20ACC"/>
    <w:rsid w:val="0BBA04DF"/>
    <w:rsid w:val="0BDB1D4C"/>
    <w:rsid w:val="0BF2107B"/>
    <w:rsid w:val="0BF40E25"/>
    <w:rsid w:val="0BFE5D38"/>
    <w:rsid w:val="0C486811"/>
    <w:rsid w:val="0C5A3F80"/>
    <w:rsid w:val="0C5C4D9E"/>
    <w:rsid w:val="0C610EDE"/>
    <w:rsid w:val="0C7B077F"/>
    <w:rsid w:val="0C804A12"/>
    <w:rsid w:val="0CE85766"/>
    <w:rsid w:val="0D3928E3"/>
    <w:rsid w:val="0D52275B"/>
    <w:rsid w:val="0D836E66"/>
    <w:rsid w:val="0D9A58DE"/>
    <w:rsid w:val="0DCE2FBE"/>
    <w:rsid w:val="0DD71332"/>
    <w:rsid w:val="0DFF3ACD"/>
    <w:rsid w:val="0E0E5E06"/>
    <w:rsid w:val="0E0F4653"/>
    <w:rsid w:val="0E10400D"/>
    <w:rsid w:val="0E4864D2"/>
    <w:rsid w:val="0E6C119D"/>
    <w:rsid w:val="0E901D9F"/>
    <w:rsid w:val="0EBB45AE"/>
    <w:rsid w:val="0ED54D9A"/>
    <w:rsid w:val="0EF56A58"/>
    <w:rsid w:val="0EF84CDB"/>
    <w:rsid w:val="0F1642A9"/>
    <w:rsid w:val="0F225CEA"/>
    <w:rsid w:val="0F252769"/>
    <w:rsid w:val="0F286433"/>
    <w:rsid w:val="0F3B72FF"/>
    <w:rsid w:val="0F583C7E"/>
    <w:rsid w:val="0F5C51C4"/>
    <w:rsid w:val="0F651997"/>
    <w:rsid w:val="0F6B4C1D"/>
    <w:rsid w:val="0F827226"/>
    <w:rsid w:val="0FAF4F8B"/>
    <w:rsid w:val="0FD03762"/>
    <w:rsid w:val="0FD96D32"/>
    <w:rsid w:val="10756409"/>
    <w:rsid w:val="10F271F1"/>
    <w:rsid w:val="1112746F"/>
    <w:rsid w:val="11481B4C"/>
    <w:rsid w:val="114B1ED2"/>
    <w:rsid w:val="11745396"/>
    <w:rsid w:val="11D24CFB"/>
    <w:rsid w:val="11D4727A"/>
    <w:rsid w:val="11DC6C92"/>
    <w:rsid w:val="12260780"/>
    <w:rsid w:val="122874EC"/>
    <w:rsid w:val="123C727F"/>
    <w:rsid w:val="12582F34"/>
    <w:rsid w:val="12742C79"/>
    <w:rsid w:val="1292739A"/>
    <w:rsid w:val="12B5213A"/>
    <w:rsid w:val="12EC4EF9"/>
    <w:rsid w:val="12ED7368"/>
    <w:rsid w:val="12F714F0"/>
    <w:rsid w:val="13324AD2"/>
    <w:rsid w:val="1334641C"/>
    <w:rsid w:val="134626BA"/>
    <w:rsid w:val="134A30BF"/>
    <w:rsid w:val="13852903"/>
    <w:rsid w:val="13B10909"/>
    <w:rsid w:val="13CC30DE"/>
    <w:rsid w:val="13E07C17"/>
    <w:rsid w:val="13FE3534"/>
    <w:rsid w:val="143E1472"/>
    <w:rsid w:val="14407889"/>
    <w:rsid w:val="14C85624"/>
    <w:rsid w:val="14E23070"/>
    <w:rsid w:val="14F15CAC"/>
    <w:rsid w:val="14F861AA"/>
    <w:rsid w:val="157D1877"/>
    <w:rsid w:val="15E85E44"/>
    <w:rsid w:val="15EF2DB7"/>
    <w:rsid w:val="16064781"/>
    <w:rsid w:val="16177EA9"/>
    <w:rsid w:val="1619320D"/>
    <w:rsid w:val="173E3331"/>
    <w:rsid w:val="174E7F02"/>
    <w:rsid w:val="1754188D"/>
    <w:rsid w:val="17723D20"/>
    <w:rsid w:val="177919FF"/>
    <w:rsid w:val="17792810"/>
    <w:rsid w:val="17837C7E"/>
    <w:rsid w:val="17943525"/>
    <w:rsid w:val="17AD7A4D"/>
    <w:rsid w:val="17E12CF3"/>
    <w:rsid w:val="17FE499D"/>
    <w:rsid w:val="180D7BEC"/>
    <w:rsid w:val="184356DA"/>
    <w:rsid w:val="184A552D"/>
    <w:rsid w:val="18530A61"/>
    <w:rsid w:val="18573E94"/>
    <w:rsid w:val="185A6C96"/>
    <w:rsid w:val="187A1CE2"/>
    <w:rsid w:val="18827504"/>
    <w:rsid w:val="189B1877"/>
    <w:rsid w:val="18BE5A4A"/>
    <w:rsid w:val="18D7034E"/>
    <w:rsid w:val="18E3602B"/>
    <w:rsid w:val="18EF2226"/>
    <w:rsid w:val="18F30A62"/>
    <w:rsid w:val="19444CF8"/>
    <w:rsid w:val="196861C0"/>
    <w:rsid w:val="19923657"/>
    <w:rsid w:val="19AF31FD"/>
    <w:rsid w:val="19B240CB"/>
    <w:rsid w:val="19C22583"/>
    <w:rsid w:val="1A0F1541"/>
    <w:rsid w:val="1A14288B"/>
    <w:rsid w:val="1A7051D6"/>
    <w:rsid w:val="1AB46901"/>
    <w:rsid w:val="1AB94D63"/>
    <w:rsid w:val="1ABE7434"/>
    <w:rsid w:val="1ADA11FA"/>
    <w:rsid w:val="1ADA33C0"/>
    <w:rsid w:val="1B4119B8"/>
    <w:rsid w:val="1B460172"/>
    <w:rsid w:val="1B4643A5"/>
    <w:rsid w:val="1B8B5CB0"/>
    <w:rsid w:val="1BB1652A"/>
    <w:rsid w:val="1BE97FAC"/>
    <w:rsid w:val="1BEE293C"/>
    <w:rsid w:val="1C0044D5"/>
    <w:rsid w:val="1C0D146A"/>
    <w:rsid w:val="1C1B561A"/>
    <w:rsid w:val="1C2A60AF"/>
    <w:rsid w:val="1C540F98"/>
    <w:rsid w:val="1C5B1C91"/>
    <w:rsid w:val="1C7352E9"/>
    <w:rsid w:val="1C7A1081"/>
    <w:rsid w:val="1C8078F1"/>
    <w:rsid w:val="1C8E2A90"/>
    <w:rsid w:val="1C950517"/>
    <w:rsid w:val="1D011BF9"/>
    <w:rsid w:val="1D1A4B8C"/>
    <w:rsid w:val="1D2542FB"/>
    <w:rsid w:val="1D3B7A69"/>
    <w:rsid w:val="1D4622ED"/>
    <w:rsid w:val="1D761946"/>
    <w:rsid w:val="1DC15BF4"/>
    <w:rsid w:val="1E0762C2"/>
    <w:rsid w:val="1E0A1819"/>
    <w:rsid w:val="1E3D0782"/>
    <w:rsid w:val="1E786FCD"/>
    <w:rsid w:val="1E871D6F"/>
    <w:rsid w:val="1E9100D9"/>
    <w:rsid w:val="1EA57264"/>
    <w:rsid w:val="1ED342A4"/>
    <w:rsid w:val="1ED433B1"/>
    <w:rsid w:val="1F016027"/>
    <w:rsid w:val="1F2A277C"/>
    <w:rsid w:val="1F5A229A"/>
    <w:rsid w:val="1F8A1078"/>
    <w:rsid w:val="1F8D05BD"/>
    <w:rsid w:val="1F996A3F"/>
    <w:rsid w:val="1FF30368"/>
    <w:rsid w:val="1FF81712"/>
    <w:rsid w:val="2032093F"/>
    <w:rsid w:val="205C733B"/>
    <w:rsid w:val="206165BC"/>
    <w:rsid w:val="206B6B6F"/>
    <w:rsid w:val="206E0050"/>
    <w:rsid w:val="20C767D0"/>
    <w:rsid w:val="20CB79B9"/>
    <w:rsid w:val="20D24EE5"/>
    <w:rsid w:val="20D33CBF"/>
    <w:rsid w:val="20DC7B6B"/>
    <w:rsid w:val="20E826C2"/>
    <w:rsid w:val="20E91E4F"/>
    <w:rsid w:val="20EC749A"/>
    <w:rsid w:val="20F81E15"/>
    <w:rsid w:val="21377C36"/>
    <w:rsid w:val="214818CC"/>
    <w:rsid w:val="215C3C65"/>
    <w:rsid w:val="21663C3F"/>
    <w:rsid w:val="21C12F13"/>
    <w:rsid w:val="21D81DB3"/>
    <w:rsid w:val="21E05EF7"/>
    <w:rsid w:val="21F1274F"/>
    <w:rsid w:val="220C17A8"/>
    <w:rsid w:val="22202B43"/>
    <w:rsid w:val="22786BD9"/>
    <w:rsid w:val="228E3B5A"/>
    <w:rsid w:val="228E6860"/>
    <w:rsid w:val="22EA42DA"/>
    <w:rsid w:val="23487B51"/>
    <w:rsid w:val="238A5709"/>
    <w:rsid w:val="23B13A51"/>
    <w:rsid w:val="23FC6687"/>
    <w:rsid w:val="23FD19C8"/>
    <w:rsid w:val="23FE4916"/>
    <w:rsid w:val="240C4258"/>
    <w:rsid w:val="241F500A"/>
    <w:rsid w:val="243C7A01"/>
    <w:rsid w:val="24886ADA"/>
    <w:rsid w:val="24A4707A"/>
    <w:rsid w:val="24DE05EC"/>
    <w:rsid w:val="25066470"/>
    <w:rsid w:val="251020E1"/>
    <w:rsid w:val="25221CA5"/>
    <w:rsid w:val="25516534"/>
    <w:rsid w:val="25540A1B"/>
    <w:rsid w:val="256E39F9"/>
    <w:rsid w:val="258651D6"/>
    <w:rsid w:val="25AE7ED5"/>
    <w:rsid w:val="25E97ED8"/>
    <w:rsid w:val="26146CAF"/>
    <w:rsid w:val="261C35E8"/>
    <w:rsid w:val="262E318D"/>
    <w:rsid w:val="264F63F7"/>
    <w:rsid w:val="26A60AC2"/>
    <w:rsid w:val="26BD7CAE"/>
    <w:rsid w:val="26C20D2F"/>
    <w:rsid w:val="26FC15A0"/>
    <w:rsid w:val="27074B71"/>
    <w:rsid w:val="272A5628"/>
    <w:rsid w:val="273C7D81"/>
    <w:rsid w:val="27486018"/>
    <w:rsid w:val="2755166A"/>
    <w:rsid w:val="277117C6"/>
    <w:rsid w:val="27B24F68"/>
    <w:rsid w:val="27C651A0"/>
    <w:rsid w:val="28032655"/>
    <w:rsid w:val="281633C9"/>
    <w:rsid w:val="28697612"/>
    <w:rsid w:val="287B3841"/>
    <w:rsid w:val="288E19D5"/>
    <w:rsid w:val="289D107F"/>
    <w:rsid w:val="28AA46FD"/>
    <w:rsid w:val="28C6465C"/>
    <w:rsid w:val="28CA471E"/>
    <w:rsid w:val="28F4497F"/>
    <w:rsid w:val="28FB4D16"/>
    <w:rsid w:val="28FD1FB0"/>
    <w:rsid w:val="29104EED"/>
    <w:rsid w:val="29133EE6"/>
    <w:rsid w:val="292456D8"/>
    <w:rsid w:val="292549A5"/>
    <w:rsid w:val="293C0AC0"/>
    <w:rsid w:val="2950479D"/>
    <w:rsid w:val="29506CD5"/>
    <w:rsid w:val="295204D7"/>
    <w:rsid w:val="295544D3"/>
    <w:rsid w:val="29720796"/>
    <w:rsid w:val="29866405"/>
    <w:rsid w:val="29B04811"/>
    <w:rsid w:val="29BE620B"/>
    <w:rsid w:val="29C872A0"/>
    <w:rsid w:val="29D9040F"/>
    <w:rsid w:val="2A085E15"/>
    <w:rsid w:val="2A2A089F"/>
    <w:rsid w:val="2A3B02E2"/>
    <w:rsid w:val="2A453732"/>
    <w:rsid w:val="2A653E6E"/>
    <w:rsid w:val="2A6A2A5D"/>
    <w:rsid w:val="2A8117E7"/>
    <w:rsid w:val="2A895032"/>
    <w:rsid w:val="2AA24180"/>
    <w:rsid w:val="2ACB5DAB"/>
    <w:rsid w:val="2B216614"/>
    <w:rsid w:val="2B29734F"/>
    <w:rsid w:val="2B3043C1"/>
    <w:rsid w:val="2B491013"/>
    <w:rsid w:val="2B4A4F4F"/>
    <w:rsid w:val="2B5414AA"/>
    <w:rsid w:val="2B8276BE"/>
    <w:rsid w:val="2B930EAC"/>
    <w:rsid w:val="2B9578B8"/>
    <w:rsid w:val="2BB4695C"/>
    <w:rsid w:val="2BC6006D"/>
    <w:rsid w:val="2C4A5823"/>
    <w:rsid w:val="2C5C63BD"/>
    <w:rsid w:val="2C701564"/>
    <w:rsid w:val="2C7A1A73"/>
    <w:rsid w:val="2CA655BB"/>
    <w:rsid w:val="2CAD3ACF"/>
    <w:rsid w:val="2CB361E2"/>
    <w:rsid w:val="2CB870A7"/>
    <w:rsid w:val="2CBF1C62"/>
    <w:rsid w:val="2CD22002"/>
    <w:rsid w:val="2CDF196C"/>
    <w:rsid w:val="2CEB4EE3"/>
    <w:rsid w:val="2D11399D"/>
    <w:rsid w:val="2D9F4F9F"/>
    <w:rsid w:val="2DCB4175"/>
    <w:rsid w:val="2DCD20B4"/>
    <w:rsid w:val="2DF30ACE"/>
    <w:rsid w:val="2DF45694"/>
    <w:rsid w:val="2E1339B7"/>
    <w:rsid w:val="2E225F92"/>
    <w:rsid w:val="2E2F4A6A"/>
    <w:rsid w:val="2E3142EA"/>
    <w:rsid w:val="2E81699F"/>
    <w:rsid w:val="2E8557B4"/>
    <w:rsid w:val="2E8C2256"/>
    <w:rsid w:val="2EA015D9"/>
    <w:rsid w:val="2EA2436C"/>
    <w:rsid w:val="2EE57CE6"/>
    <w:rsid w:val="2F15291C"/>
    <w:rsid w:val="2F3857D2"/>
    <w:rsid w:val="2F686CA5"/>
    <w:rsid w:val="2F7A4E70"/>
    <w:rsid w:val="2F8D28E0"/>
    <w:rsid w:val="2FBC76A4"/>
    <w:rsid w:val="2FC447BE"/>
    <w:rsid w:val="2FEF6FCD"/>
    <w:rsid w:val="300438DB"/>
    <w:rsid w:val="300E214A"/>
    <w:rsid w:val="30215EA8"/>
    <w:rsid w:val="302842E2"/>
    <w:rsid w:val="302F6036"/>
    <w:rsid w:val="306273B3"/>
    <w:rsid w:val="30636639"/>
    <w:rsid w:val="309A1785"/>
    <w:rsid w:val="30A91B9C"/>
    <w:rsid w:val="30CB54CB"/>
    <w:rsid w:val="30E93810"/>
    <w:rsid w:val="30F70F00"/>
    <w:rsid w:val="311A4A7C"/>
    <w:rsid w:val="311B5DA8"/>
    <w:rsid w:val="31276866"/>
    <w:rsid w:val="319D2CCC"/>
    <w:rsid w:val="31DE1F23"/>
    <w:rsid w:val="31F44EA9"/>
    <w:rsid w:val="32234EF4"/>
    <w:rsid w:val="3225208D"/>
    <w:rsid w:val="323B2166"/>
    <w:rsid w:val="32466AC4"/>
    <w:rsid w:val="32521704"/>
    <w:rsid w:val="329D76D7"/>
    <w:rsid w:val="32A767A0"/>
    <w:rsid w:val="32B867FF"/>
    <w:rsid w:val="32F449B6"/>
    <w:rsid w:val="32FB3377"/>
    <w:rsid w:val="331D6B18"/>
    <w:rsid w:val="33394703"/>
    <w:rsid w:val="33502F79"/>
    <w:rsid w:val="33640B97"/>
    <w:rsid w:val="33806AE9"/>
    <w:rsid w:val="33857DF6"/>
    <w:rsid w:val="33897B80"/>
    <w:rsid w:val="33AB4E85"/>
    <w:rsid w:val="33B402C9"/>
    <w:rsid w:val="33C1258C"/>
    <w:rsid w:val="33C77138"/>
    <w:rsid w:val="3402585C"/>
    <w:rsid w:val="340C3244"/>
    <w:rsid w:val="34356EA3"/>
    <w:rsid w:val="34655F78"/>
    <w:rsid w:val="348E5CAB"/>
    <w:rsid w:val="34AC6C59"/>
    <w:rsid w:val="34BD2334"/>
    <w:rsid w:val="34C22FE1"/>
    <w:rsid w:val="35280CDF"/>
    <w:rsid w:val="352F311C"/>
    <w:rsid w:val="35376A44"/>
    <w:rsid w:val="353E1111"/>
    <w:rsid w:val="354F3693"/>
    <w:rsid w:val="355C3D6F"/>
    <w:rsid w:val="356263B6"/>
    <w:rsid w:val="35761E24"/>
    <w:rsid w:val="35764694"/>
    <w:rsid w:val="3594452F"/>
    <w:rsid w:val="35DF7E2A"/>
    <w:rsid w:val="35E8397A"/>
    <w:rsid w:val="360905FB"/>
    <w:rsid w:val="36B41FCB"/>
    <w:rsid w:val="36B6221F"/>
    <w:rsid w:val="36E87538"/>
    <w:rsid w:val="370A0C18"/>
    <w:rsid w:val="371A1F1E"/>
    <w:rsid w:val="37441233"/>
    <w:rsid w:val="37480CD1"/>
    <w:rsid w:val="374D1D31"/>
    <w:rsid w:val="37777BF8"/>
    <w:rsid w:val="3780068D"/>
    <w:rsid w:val="37AC1634"/>
    <w:rsid w:val="37C03A05"/>
    <w:rsid w:val="37E039C3"/>
    <w:rsid w:val="37FB659D"/>
    <w:rsid w:val="38012757"/>
    <w:rsid w:val="38193E44"/>
    <w:rsid w:val="38295B8A"/>
    <w:rsid w:val="38303AB0"/>
    <w:rsid w:val="383A58FC"/>
    <w:rsid w:val="387011C0"/>
    <w:rsid w:val="388124B4"/>
    <w:rsid w:val="38813DC3"/>
    <w:rsid w:val="388F20AF"/>
    <w:rsid w:val="389172CB"/>
    <w:rsid w:val="389672F3"/>
    <w:rsid w:val="38A25423"/>
    <w:rsid w:val="38A56C4C"/>
    <w:rsid w:val="38C22F28"/>
    <w:rsid w:val="38DF6692"/>
    <w:rsid w:val="38ED4C8E"/>
    <w:rsid w:val="391845A9"/>
    <w:rsid w:val="392A71C7"/>
    <w:rsid w:val="39422E6F"/>
    <w:rsid w:val="39487D6B"/>
    <w:rsid w:val="395D186E"/>
    <w:rsid w:val="396E4CD5"/>
    <w:rsid w:val="399515B4"/>
    <w:rsid w:val="39A41D7B"/>
    <w:rsid w:val="39AB2B90"/>
    <w:rsid w:val="39F4757C"/>
    <w:rsid w:val="3A0420CB"/>
    <w:rsid w:val="3A0A3E7D"/>
    <w:rsid w:val="3A131BE2"/>
    <w:rsid w:val="3A164C3A"/>
    <w:rsid w:val="3A1C1BA3"/>
    <w:rsid w:val="3A417E6C"/>
    <w:rsid w:val="3A421376"/>
    <w:rsid w:val="3A8702A9"/>
    <w:rsid w:val="3AB00D99"/>
    <w:rsid w:val="3AB0762B"/>
    <w:rsid w:val="3AB521A5"/>
    <w:rsid w:val="3ADC4D4D"/>
    <w:rsid w:val="3AF16E6D"/>
    <w:rsid w:val="3AF2534F"/>
    <w:rsid w:val="3B2D271D"/>
    <w:rsid w:val="3B3818B7"/>
    <w:rsid w:val="3B445E6F"/>
    <w:rsid w:val="3B4F47DC"/>
    <w:rsid w:val="3B6D1FDC"/>
    <w:rsid w:val="3B7E558F"/>
    <w:rsid w:val="3B917A2F"/>
    <w:rsid w:val="3BBC6580"/>
    <w:rsid w:val="3BC64B64"/>
    <w:rsid w:val="3BF33CA7"/>
    <w:rsid w:val="3BF36632"/>
    <w:rsid w:val="3C4A73DF"/>
    <w:rsid w:val="3C4B7E06"/>
    <w:rsid w:val="3C601FF6"/>
    <w:rsid w:val="3C7E01DE"/>
    <w:rsid w:val="3CA93224"/>
    <w:rsid w:val="3CCA68E8"/>
    <w:rsid w:val="3CD41B40"/>
    <w:rsid w:val="3CE34C82"/>
    <w:rsid w:val="3D144661"/>
    <w:rsid w:val="3D1E047E"/>
    <w:rsid w:val="3D2B1CA4"/>
    <w:rsid w:val="3D2B7AD0"/>
    <w:rsid w:val="3D307B86"/>
    <w:rsid w:val="3D3A1A4D"/>
    <w:rsid w:val="3D611422"/>
    <w:rsid w:val="3D622953"/>
    <w:rsid w:val="3D715A7C"/>
    <w:rsid w:val="3D741603"/>
    <w:rsid w:val="3D81640E"/>
    <w:rsid w:val="3D8D1182"/>
    <w:rsid w:val="3DA92D52"/>
    <w:rsid w:val="3DB11DF0"/>
    <w:rsid w:val="3DCF0432"/>
    <w:rsid w:val="3DDE3B48"/>
    <w:rsid w:val="3DF5390E"/>
    <w:rsid w:val="3E0368BB"/>
    <w:rsid w:val="3E0A67E8"/>
    <w:rsid w:val="3E106368"/>
    <w:rsid w:val="3E2B7549"/>
    <w:rsid w:val="3E9711EF"/>
    <w:rsid w:val="3E973611"/>
    <w:rsid w:val="3EA70413"/>
    <w:rsid w:val="3EAF1A55"/>
    <w:rsid w:val="3EF0519F"/>
    <w:rsid w:val="3F0B1405"/>
    <w:rsid w:val="3F3B1DC7"/>
    <w:rsid w:val="3F404F08"/>
    <w:rsid w:val="3F583FEA"/>
    <w:rsid w:val="3F794F93"/>
    <w:rsid w:val="3F9233DC"/>
    <w:rsid w:val="3FB217F3"/>
    <w:rsid w:val="3FD67BC2"/>
    <w:rsid w:val="3FEC38A6"/>
    <w:rsid w:val="3FF44277"/>
    <w:rsid w:val="3FF670A4"/>
    <w:rsid w:val="3FFA43A0"/>
    <w:rsid w:val="40170C9B"/>
    <w:rsid w:val="402B574C"/>
    <w:rsid w:val="402E541B"/>
    <w:rsid w:val="4043313A"/>
    <w:rsid w:val="404C5252"/>
    <w:rsid w:val="405278CC"/>
    <w:rsid w:val="407B30A1"/>
    <w:rsid w:val="4080283F"/>
    <w:rsid w:val="40A271FE"/>
    <w:rsid w:val="40A32A99"/>
    <w:rsid w:val="40A91085"/>
    <w:rsid w:val="40DB0854"/>
    <w:rsid w:val="40E27B67"/>
    <w:rsid w:val="40EA7FCD"/>
    <w:rsid w:val="40EE3D39"/>
    <w:rsid w:val="41167E3D"/>
    <w:rsid w:val="41253C65"/>
    <w:rsid w:val="4149220C"/>
    <w:rsid w:val="4156640A"/>
    <w:rsid w:val="41931686"/>
    <w:rsid w:val="41B75535"/>
    <w:rsid w:val="41BF63D8"/>
    <w:rsid w:val="41C0341A"/>
    <w:rsid w:val="41C271C2"/>
    <w:rsid w:val="41CE2782"/>
    <w:rsid w:val="41D56FA5"/>
    <w:rsid w:val="41EC5AD9"/>
    <w:rsid w:val="422B2791"/>
    <w:rsid w:val="423E7878"/>
    <w:rsid w:val="4244459D"/>
    <w:rsid w:val="425C05E5"/>
    <w:rsid w:val="42880BC5"/>
    <w:rsid w:val="42882F1B"/>
    <w:rsid w:val="42895E42"/>
    <w:rsid w:val="42A35812"/>
    <w:rsid w:val="42C40C75"/>
    <w:rsid w:val="42CF285E"/>
    <w:rsid w:val="42D76601"/>
    <w:rsid w:val="42D87F0C"/>
    <w:rsid w:val="42FC1238"/>
    <w:rsid w:val="43466AFF"/>
    <w:rsid w:val="43514208"/>
    <w:rsid w:val="436706F6"/>
    <w:rsid w:val="43767A3A"/>
    <w:rsid w:val="43907477"/>
    <w:rsid w:val="439466D9"/>
    <w:rsid w:val="43AC0D59"/>
    <w:rsid w:val="43AC344A"/>
    <w:rsid w:val="43D57934"/>
    <w:rsid w:val="43ED77AE"/>
    <w:rsid w:val="441E5DCA"/>
    <w:rsid w:val="44202433"/>
    <w:rsid w:val="443474AF"/>
    <w:rsid w:val="443A7AC9"/>
    <w:rsid w:val="44453906"/>
    <w:rsid w:val="444D7728"/>
    <w:rsid w:val="444E57E8"/>
    <w:rsid w:val="446E37FE"/>
    <w:rsid w:val="44B630D3"/>
    <w:rsid w:val="44D332EB"/>
    <w:rsid w:val="44D71CA9"/>
    <w:rsid w:val="44E82A18"/>
    <w:rsid w:val="45230C44"/>
    <w:rsid w:val="453331BD"/>
    <w:rsid w:val="453770DF"/>
    <w:rsid w:val="45482CC3"/>
    <w:rsid w:val="45511C8F"/>
    <w:rsid w:val="455F0DE1"/>
    <w:rsid w:val="45825366"/>
    <w:rsid w:val="458E7BC1"/>
    <w:rsid w:val="45B7383D"/>
    <w:rsid w:val="45BF1FA9"/>
    <w:rsid w:val="45E0767B"/>
    <w:rsid w:val="45E2422F"/>
    <w:rsid w:val="45F17A8C"/>
    <w:rsid w:val="45F664DE"/>
    <w:rsid w:val="46032029"/>
    <w:rsid w:val="46227E8A"/>
    <w:rsid w:val="462F5198"/>
    <w:rsid w:val="46310783"/>
    <w:rsid w:val="4641742E"/>
    <w:rsid w:val="467375BF"/>
    <w:rsid w:val="467E2518"/>
    <w:rsid w:val="46B93F45"/>
    <w:rsid w:val="46C6335F"/>
    <w:rsid w:val="46CA1C3B"/>
    <w:rsid w:val="46D46F59"/>
    <w:rsid w:val="46E22E62"/>
    <w:rsid w:val="470E6DB0"/>
    <w:rsid w:val="47147784"/>
    <w:rsid w:val="472C0F61"/>
    <w:rsid w:val="47324483"/>
    <w:rsid w:val="473A0023"/>
    <w:rsid w:val="47480BFD"/>
    <w:rsid w:val="47663A1A"/>
    <w:rsid w:val="4774113F"/>
    <w:rsid w:val="47AE74E0"/>
    <w:rsid w:val="47B108BE"/>
    <w:rsid w:val="47F27439"/>
    <w:rsid w:val="480A2EA5"/>
    <w:rsid w:val="48163DAE"/>
    <w:rsid w:val="48430B7D"/>
    <w:rsid w:val="48660F1E"/>
    <w:rsid w:val="486F38AC"/>
    <w:rsid w:val="48A968CC"/>
    <w:rsid w:val="48C0430B"/>
    <w:rsid w:val="48C46449"/>
    <w:rsid w:val="48D17C2F"/>
    <w:rsid w:val="48D24651"/>
    <w:rsid w:val="49236BD6"/>
    <w:rsid w:val="49404F45"/>
    <w:rsid w:val="49A52175"/>
    <w:rsid w:val="49D538A6"/>
    <w:rsid w:val="49E20D4B"/>
    <w:rsid w:val="4A0211A9"/>
    <w:rsid w:val="4A1F25DA"/>
    <w:rsid w:val="4A4F125C"/>
    <w:rsid w:val="4A5B3A25"/>
    <w:rsid w:val="4A860FE7"/>
    <w:rsid w:val="4A8629DD"/>
    <w:rsid w:val="4A914FB4"/>
    <w:rsid w:val="4AC34621"/>
    <w:rsid w:val="4AF84B7B"/>
    <w:rsid w:val="4B257232"/>
    <w:rsid w:val="4B5A5AEB"/>
    <w:rsid w:val="4B5B4FCA"/>
    <w:rsid w:val="4B943274"/>
    <w:rsid w:val="4BB04C15"/>
    <w:rsid w:val="4BE133AD"/>
    <w:rsid w:val="4C257A73"/>
    <w:rsid w:val="4C3E3852"/>
    <w:rsid w:val="4C424CC4"/>
    <w:rsid w:val="4CA679E2"/>
    <w:rsid w:val="4CB94EB3"/>
    <w:rsid w:val="4CC17249"/>
    <w:rsid w:val="4CCA2A19"/>
    <w:rsid w:val="4CF262C7"/>
    <w:rsid w:val="4D150D5E"/>
    <w:rsid w:val="4D45166C"/>
    <w:rsid w:val="4D6E725F"/>
    <w:rsid w:val="4D896D13"/>
    <w:rsid w:val="4D9C5B81"/>
    <w:rsid w:val="4DBF6BFA"/>
    <w:rsid w:val="4DC503A7"/>
    <w:rsid w:val="4DD72552"/>
    <w:rsid w:val="4DF40D45"/>
    <w:rsid w:val="4E3B6558"/>
    <w:rsid w:val="4E4B2012"/>
    <w:rsid w:val="4E4C2022"/>
    <w:rsid w:val="4E750DAD"/>
    <w:rsid w:val="4E9607CA"/>
    <w:rsid w:val="4ED76D20"/>
    <w:rsid w:val="4EE33A8E"/>
    <w:rsid w:val="4F4E4EA0"/>
    <w:rsid w:val="4F7D0AD7"/>
    <w:rsid w:val="4F9B6B06"/>
    <w:rsid w:val="4FBE501F"/>
    <w:rsid w:val="4FE323D9"/>
    <w:rsid w:val="4FFF04F7"/>
    <w:rsid w:val="500759AA"/>
    <w:rsid w:val="501A466F"/>
    <w:rsid w:val="5070503B"/>
    <w:rsid w:val="50997FFF"/>
    <w:rsid w:val="509D0B88"/>
    <w:rsid w:val="50A14DFF"/>
    <w:rsid w:val="50BF30AC"/>
    <w:rsid w:val="50CE2E28"/>
    <w:rsid w:val="510347E8"/>
    <w:rsid w:val="51195F9F"/>
    <w:rsid w:val="514777B4"/>
    <w:rsid w:val="51584F58"/>
    <w:rsid w:val="516C3174"/>
    <w:rsid w:val="516E304F"/>
    <w:rsid w:val="51B03B61"/>
    <w:rsid w:val="51C73FF5"/>
    <w:rsid w:val="51D75295"/>
    <w:rsid w:val="51E35061"/>
    <w:rsid w:val="51E6035F"/>
    <w:rsid w:val="51F27557"/>
    <w:rsid w:val="521C7F1A"/>
    <w:rsid w:val="522667DF"/>
    <w:rsid w:val="522E71FD"/>
    <w:rsid w:val="52321493"/>
    <w:rsid w:val="52483DD4"/>
    <w:rsid w:val="524E7136"/>
    <w:rsid w:val="527909B0"/>
    <w:rsid w:val="52805E7E"/>
    <w:rsid w:val="528D187D"/>
    <w:rsid w:val="529D17FA"/>
    <w:rsid w:val="52C9154E"/>
    <w:rsid w:val="52CA2EC4"/>
    <w:rsid w:val="52F66994"/>
    <w:rsid w:val="532A4A1C"/>
    <w:rsid w:val="53327BD9"/>
    <w:rsid w:val="53933FEB"/>
    <w:rsid w:val="53A76EB7"/>
    <w:rsid w:val="53CE11AC"/>
    <w:rsid w:val="53E06521"/>
    <w:rsid w:val="53E2110C"/>
    <w:rsid w:val="53E861CC"/>
    <w:rsid w:val="53FB4434"/>
    <w:rsid w:val="54003628"/>
    <w:rsid w:val="54070985"/>
    <w:rsid w:val="54104610"/>
    <w:rsid w:val="54164856"/>
    <w:rsid w:val="541A71D9"/>
    <w:rsid w:val="543B4CDA"/>
    <w:rsid w:val="54416041"/>
    <w:rsid w:val="544341FD"/>
    <w:rsid w:val="545119D6"/>
    <w:rsid w:val="547975B5"/>
    <w:rsid w:val="5490727A"/>
    <w:rsid w:val="54990CA9"/>
    <w:rsid w:val="54A60848"/>
    <w:rsid w:val="54CD12FF"/>
    <w:rsid w:val="550228E2"/>
    <w:rsid w:val="55093BF7"/>
    <w:rsid w:val="550F4CF6"/>
    <w:rsid w:val="55154115"/>
    <w:rsid w:val="55767341"/>
    <w:rsid w:val="55792D65"/>
    <w:rsid w:val="5588337C"/>
    <w:rsid w:val="559C3480"/>
    <w:rsid w:val="55BE169C"/>
    <w:rsid w:val="563464C8"/>
    <w:rsid w:val="56364319"/>
    <w:rsid w:val="56377739"/>
    <w:rsid w:val="56523D7A"/>
    <w:rsid w:val="56A3482E"/>
    <w:rsid w:val="56A86A0C"/>
    <w:rsid w:val="57007C24"/>
    <w:rsid w:val="574A1D97"/>
    <w:rsid w:val="575B2CE5"/>
    <w:rsid w:val="57803E65"/>
    <w:rsid w:val="57BB0FC3"/>
    <w:rsid w:val="57BB2FC9"/>
    <w:rsid w:val="57DF2D6F"/>
    <w:rsid w:val="57EC33E5"/>
    <w:rsid w:val="580C3B21"/>
    <w:rsid w:val="58122BCE"/>
    <w:rsid w:val="582435A6"/>
    <w:rsid w:val="58297A42"/>
    <w:rsid w:val="583028C6"/>
    <w:rsid w:val="58311279"/>
    <w:rsid w:val="583156DC"/>
    <w:rsid w:val="58566DBC"/>
    <w:rsid w:val="585D0090"/>
    <w:rsid w:val="58C3397D"/>
    <w:rsid w:val="5903700D"/>
    <w:rsid w:val="595002F8"/>
    <w:rsid w:val="595A66A9"/>
    <w:rsid w:val="596354EA"/>
    <w:rsid w:val="599C3455"/>
    <w:rsid w:val="5A1B1C9B"/>
    <w:rsid w:val="5A2B17DB"/>
    <w:rsid w:val="5A602144"/>
    <w:rsid w:val="5A604E46"/>
    <w:rsid w:val="5A6B747B"/>
    <w:rsid w:val="5A826F2F"/>
    <w:rsid w:val="5AAB19A0"/>
    <w:rsid w:val="5AAC230A"/>
    <w:rsid w:val="5AB34202"/>
    <w:rsid w:val="5AD2359E"/>
    <w:rsid w:val="5AD71F88"/>
    <w:rsid w:val="5ADB7B12"/>
    <w:rsid w:val="5AF406F3"/>
    <w:rsid w:val="5AF848DA"/>
    <w:rsid w:val="5AFB0D21"/>
    <w:rsid w:val="5B054184"/>
    <w:rsid w:val="5B777D0B"/>
    <w:rsid w:val="5B820044"/>
    <w:rsid w:val="5BB82B45"/>
    <w:rsid w:val="5BC7669A"/>
    <w:rsid w:val="5BCC3CA2"/>
    <w:rsid w:val="5BE51E13"/>
    <w:rsid w:val="5BEE39B3"/>
    <w:rsid w:val="5C3C2755"/>
    <w:rsid w:val="5C3E548B"/>
    <w:rsid w:val="5C4D2472"/>
    <w:rsid w:val="5C542D39"/>
    <w:rsid w:val="5C6C5D2C"/>
    <w:rsid w:val="5C7754DF"/>
    <w:rsid w:val="5C9F6283"/>
    <w:rsid w:val="5CC731B5"/>
    <w:rsid w:val="5CDD7626"/>
    <w:rsid w:val="5CEA61C0"/>
    <w:rsid w:val="5CF66230"/>
    <w:rsid w:val="5D211002"/>
    <w:rsid w:val="5D390BA1"/>
    <w:rsid w:val="5D441423"/>
    <w:rsid w:val="5D4F5703"/>
    <w:rsid w:val="5D8C28A9"/>
    <w:rsid w:val="5DA428CA"/>
    <w:rsid w:val="5DB74E56"/>
    <w:rsid w:val="5DEC67D1"/>
    <w:rsid w:val="5DF354D2"/>
    <w:rsid w:val="5DFB7C4F"/>
    <w:rsid w:val="5E32483A"/>
    <w:rsid w:val="5E3B58B3"/>
    <w:rsid w:val="5E59482B"/>
    <w:rsid w:val="5E621A85"/>
    <w:rsid w:val="5E634905"/>
    <w:rsid w:val="5E7041BC"/>
    <w:rsid w:val="5E720E88"/>
    <w:rsid w:val="5E771B5E"/>
    <w:rsid w:val="5E8B7FDF"/>
    <w:rsid w:val="5EA60292"/>
    <w:rsid w:val="5EBB0CEF"/>
    <w:rsid w:val="5EBF6743"/>
    <w:rsid w:val="5EC74746"/>
    <w:rsid w:val="5EF27CF7"/>
    <w:rsid w:val="5F0E0036"/>
    <w:rsid w:val="5F10496B"/>
    <w:rsid w:val="5F206C44"/>
    <w:rsid w:val="5F303C0F"/>
    <w:rsid w:val="5F57791E"/>
    <w:rsid w:val="5F5A2B14"/>
    <w:rsid w:val="5F655592"/>
    <w:rsid w:val="5F9F116C"/>
    <w:rsid w:val="5FF71C85"/>
    <w:rsid w:val="5FF8270B"/>
    <w:rsid w:val="60457640"/>
    <w:rsid w:val="605606D7"/>
    <w:rsid w:val="60634DF6"/>
    <w:rsid w:val="607E7BC4"/>
    <w:rsid w:val="608420A1"/>
    <w:rsid w:val="608907B4"/>
    <w:rsid w:val="60973151"/>
    <w:rsid w:val="609E5379"/>
    <w:rsid w:val="60B80C67"/>
    <w:rsid w:val="60D977D3"/>
    <w:rsid w:val="6104225C"/>
    <w:rsid w:val="61483665"/>
    <w:rsid w:val="61487AAA"/>
    <w:rsid w:val="614D161D"/>
    <w:rsid w:val="614D23C0"/>
    <w:rsid w:val="6167018B"/>
    <w:rsid w:val="61750AC5"/>
    <w:rsid w:val="61782B69"/>
    <w:rsid w:val="618D3580"/>
    <w:rsid w:val="61A6296C"/>
    <w:rsid w:val="61C96A1E"/>
    <w:rsid w:val="61F55AA4"/>
    <w:rsid w:val="62012B7B"/>
    <w:rsid w:val="62163364"/>
    <w:rsid w:val="62715EB0"/>
    <w:rsid w:val="62A336E0"/>
    <w:rsid w:val="63244E6F"/>
    <w:rsid w:val="633D7DE6"/>
    <w:rsid w:val="634D5C65"/>
    <w:rsid w:val="635F0398"/>
    <w:rsid w:val="636B24B1"/>
    <w:rsid w:val="638F5CD8"/>
    <w:rsid w:val="639F6828"/>
    <w:rsid w:val="63A17A82"/>
    <w:rsid w:val="63D01D3D"/>
    <w:rsid w:val="63F34572"/>
    <w:rsid w:val="64082775"/>
    <w:rsid w:val="6439658D"/>
    <w:rsid w:val="643C633E"/>
    <w:rsid w:val="64411A3F"/>
    <w:rsid w:val="6449015A"/>
    <w:rsid w:val="644A7F81"/>
    <w:rsid w:val="64655C13"/>
    <w:rsid w:val="64672865"/>
    <w:rsid w:val="64C4616B"/>
    <w:rsid w:val="64E970F5"/>
    <w:rsid w:val="650D7AEF"/>
    <w:rsid w:val="653C53CB"/>
    <w:rsid w:val="654F37DB"/>
    <w:rsid w:val="657F2E04"/>
    <w:rsid w:val="658248E4"/>
    <w:rsid w:val="659B78DF"/>
    <w:rsid w:val="65AA1222"/>
    <w:rsid w:val="661034F3"/>
    <w:rsid w:val="6642526B"/>
    <w:rsid w:val="665A2097"/>
    <w:rsid w:val="66726FAC"/>
    <w:rsid w:val="66743745"/>
    <w:rsid w:val="66843B90"/>
    <w:rsid w:val="668C70C1"/>
    <w:rsid w:val="66A51395"/>
    <w:rsid w:val="66BB3E4E"/>
    <w:rsid w:val="66DB509A"/>
    <w:rsid w:val="66E95670"/>
    <w:rsid w:val="66EF4EEA"/>
    <w:rsid w:val="671E33A2"/>
    <w:rsid w:val="671E4580"/>
    <w:rsid w:val="675518C4"/>
    <w:rsid w:val="675B5339"/>
    <w:rsid w:val="676D735D"/>
    <w:rsid w:val="67864ED7"/>
    <w:rsid w:val="67C94ABC"/>
    <w:rsid w:val="67CC453A"/>
    <w:rsid w:val="67E45B82"/>
    <w:rsid w:val="67EA4BA0"/>
    <w:rsid w:val="67EE5775"/>
    <w:rsid w:val="67F94695"/>
    <w:rsid w:val="68074125"/>
    <w:rsid w:val="681A57DD"/>
    <w:rsid w:val="68206AC6"/>
    <w:rsid w:val="68281F3C"/>
    <w:rsid w:val="682C093A"/>
    <w:rsid w:val="68B34700"/>
    <w:rsid w:val="68DC3C23"/>
    <w:rsid w:val="68E72A96"/>
    <w:rsid w:val="68FC766C"/>
    <w:rsid w:val="690D13CD"/>
    <w:rsid w:val="6926135B"/>
    <w:rsid w:val="69383262"/>
    <w:rsid w:val="6949060C"/>
    <w:rsid w:val="69580C0F"/>
    <w:rsid w:val="696B419C"/>
    <w:rsid w:val="6975127E"/>
    <w:rsid w:val="698F3F6A"/>
    <w:rsid w:val="69C510EA"/>
    <w:rsid w:val="69E01D65"/>
    <w:rsid w:val="69EE1742"/>
    <w:rsid w:val="69FC6143"/>
    <w:rsid w:val="6A0221AD"/>
    <w:rsid w:val="6A034EC0"/>
    <w:rsid w:val="6A3A34C6"/>
    <w:rsid w:val="6A602C0F"/>
    <w:rsid w:val="6A67080F"/>
    <w:rsid w:val="6A733F0E"/>
    <w:rsid w:val="6A942C5A"/>
    <w:rsid w:val="6AB92862"/>
    <w:rsid w:val="6ACC2EFD"/>
    <w:rsid w:val="6AEF2022"/>
    <w:rsid w:val="6B311CB8"/>
    <w:rsid w:val="6B33796C"/>
    <w:rsid w:val="6B443A41"/>
    <w:rsid w:val="6B75153D"/>
    <w:rsid w:val="6B9232DE"/>
    <w:rsid w:val="6BAF5395"/>
    <w:rsid w:val="6BB51D9A"/>
    <w:rsid w:val="6BFB0414"/>
    <w:rsid w:val="6C0F20BD"/>
    <w:rsid w:val="6C1C717E"/>
    <w:rsid w:val="6C1D2BCD"/>
    <w:rsid w:val="6C31153C"/>
    <w:rsid w:val="6C3F4081"/>
    <w:rsid w:val="6C560A67"/>
    <w:rsid w:val="6C5803DC"/>
    <w:rsid w:val="6C637BC4"/>
    <w:rsid w:val="6C6939CA"/>
    <w:rsid w:val="6C6A2EBE"/>
    <w:rsid w:val="6C9025D8"/>
    <w:rsid w:val="6CA363F0"/>
    <w:rsid w:val="6CA41770"/>
    <w:rsid w:val="6CAB375C"/>
    <w:rsid w:val="6CD669F0"/>
    <w:rsid w:val="6CE15C47"/>
    <w:rsid w:val="6CEF3665"/>
    <w:rsid w:val="6D153D3B"/>
    <w:rsid w:val="6D2C2BC0"/>
    <w:rsid w:val="6D3F2DBF"/>
    <w:rsid w:val="6D51751D"/>
    <w:rsid w:val="6D725C0D"/>
    <w:rsid w:val="6D985F40"/>
    <w:rsid w:val="6DCF127C"/>
    <w:rsid w:val="6DD45C0F"/>
    <w:rsid w:val="6E11369D"/>
    <w:rsid w:val="6E357DCD"/>
    <w:rsid w:val="6E487F56"/>
    <w:rsid w:val="6E584EDC"/>
    <w:rsid w:val="6E6D65B0"/>
    <w:rsid w:val="6E857A5C"/>
    <w:rsid w:val="6E861342"/>
    <w:rsid w:val="6ED32E68"/>
    <w:rsid w:val="6EDC2375"/>
    <w:rsid w:val="6F33440C"/>
    <w:rsid w:val="6F3424C2"/>
    <w:rsid w:val="6F4A5F66"/>
    <w:rsid w:val="6F535912"/>
    <w:rsid w:val="6F6442F1"/>
    <w:rsid w:val="6F656C29"/>
    <w:rsid w:val="6F800919"/>
    <w:rsid w:val="6F826E93"/>
    <w:rsid w:val="6F8636E3"/>
    <w:rsid w:val="6FD01895"/>
    <w:rsid w:val="6FD5362F"/>
    <w:rsid w:val="703056F1"/>
    <w:rsid w:val="705643B3"/>
    <w:rsid w:val="70820D5D"/>
    <w:rsid w:val="70C409B4"/>
    <w:rsid w:val="70CB7C88"/>
    <w:rsid w:val="70E63932"/>
    <w:rsid w:val="70ED42A2"/>
    <w:rsid w:val="710A08C1"/>
    <w:rsid w:val="7122507A"/>
    <w:rsid w:val="7133198A"/>
    <w:rsid w:val="71382A97"/>
    <w:rsid w:val="716B1DA9"/>
    <w:rsid w:val="716B2B9A"/>
    <w:rsid w:val="71747A27"/>
    <w:rsid w:val="717E484C"/>
    <w:rsid w:val="71A23247"/>
    <w:rsid w:val="71BF715B"/>
    <w:rsid w:val="71C47326"/>
    <w:rsid w:val="71E12307"/>
    <w:rsid w:val="71F60859"/>
    <w:rsid w:val="72071E02"/>
    <w:rsid w:val="72151540"/>
    <w:rsid w:val="72231E1F"/>
    <w:rsid w:val="7227057E"/>
    <w:rsid w:val="72386399"/>
    <w:rsid w:val="723B7788"/>
    <w:rsid w:val="72476F12"/>
    <w:rsid w:val="7259305B"/>
    <w:rsid w:val="728A28E2"/>
    <w:rsid w:val="72984B34"/>
    <w:rsid w:val="732C4F05"/>
    <w:rsid w:val="733429F2"/>
    <w:rsid w:val="73362D39"/>
    <w:rsid w:val="733B3EC8"/>
    <w:rsid w:val="733F2D72"/>
    <w:rsid w:val="737427BB"/>
    <w:rsid w:val="73852A10"/>
    <w:rsid w:val="739E0E1B"/>
    <w:rsid w:val="73BD03B1"/>
    <w:rsid w:val="73BE7514"/>
    <w:rsid w:val="73F35BCE"/>
    <w:rsid w:val="74176850"/>
    <w:rsid w:val="745A376E"/>
    <w:rsid w:val="74A458C2"/>
    <w:rsid w:val="74A54E21"/>
    <w:rsid w:val="74D514B9"/>
    <w:rsid w:val="74E74361"/>
    <w:rsid w:val="74E839CA"/>
    <w:rsid w:val="74EC3625"/>
    <w:rsid w:val="74F261AD"/>
    <w:rsid w:val="74FD5A04"/>
    <w:rsid w:val="7511540C"/>
    <w:rsid w:val="752659BC"/>
    <w:rsid w:val="757A034A"/>
    <w:rsid w:val="75B84CB8"/>
    <w:rsid w:val="75BE616A"/>
    <w:rsid w:val="75D754E5"/>
    <w:rsid w:val="75E443FD"/>
    <w:rsid w:val="75E85968"/>
    <w:rsid w:val="75FD06F5"/>
    <w:rsid w:val="764B2B02"/>
    <w:rsid w:val="7666445D"/>
    <w:rsid w:val="768F1311"/>
    <w:rsid w:val="769E5CFE"/>
    <w:rsid w:val="76AB0C7C"/>
    <w:rsid w:val="76B83A68"/>
    <w:rsid w:val="76D03568"/>
    <w:rsid w:val="76E9799E"/>
    <w:rsid w:val="76EE5E14"/>
    <w:rsid w:val="76EF270F"/>
    <w:rsid w:val="77014654"/>
    <w:rsid w:val="7747037D"/>
    <w:rsid w:val="777D2888"/>
    <w:rsid w:val="77816749"/>
    <w:rsid w:val="7792475D"/>
    <w:rsid w:val="77C64A4D"/>
    <w:rsid w:val="77D40350"/>
    <w:rsid w:val="77E12B4B"/>
    <w:rsid w:val="77F46727"/>
    <w:rsid w:val="78482BAB"/>
    <w:rsid w:val="786827AC"/>
    <w:rsid w:val="78736D4E"/>
    <w:rsid w:val="78944FA2"/>
    <w:rsid w:val="78BB7562"/>
    <w:rsid w:val="78D62FDE"/>
    <w:rsid w:val="78D6769A"/>
    <w:rsid w:val="78DC7BA5"/>
    <w:rsid w:val="79440754"/>
    <w:rsid w:val="794B3E21"/>
    <w:rsid w:val="79741B02"/>
    <w:rsid w:val="79CB3AC6"/>
    <w:rsid w:val="79D4161A"/>
    <w:rsid w:val="79F55E22"/>
    <w:rsid w:val="7A163DAF"/>
    <w:rsid w:val="7A2162EB"/>
    <w:rsid w:val="7A6D4351"/>
    <w:rsid w:val="7AAB5F10"/>
    <w:rsid w:val="7AC25630"/>
    <w:rsid w:val="7AD4104F"/>
    <w:rsid w:val="7AF0230C"/>
    <w:rsid w:val="7AFB010B"/>
    <w:rsid w:val="7AFC554D"/>
    <w:rsid w:val="7B022D49"/>
    <w:rsid w:val="7B0B13F4"/>
    <w:rsid w:val="7B3043BD"/>
    <w:rsid w:val="7B32428B"/>
    <w:rsid w:val="7B407D72"/>
    <w:rsid w:val="7B4B1773"/>
    <w:rsid w:val="7B55302D"/>
    <w:rsid w:val="7B592C12"/>
    <w:rsid w:val="7B814955"/>
    <w:rsid w:val="7B9258AA"/>
    <w:rsid w:val="7BA71868"/>
    <w:rsid w:val="7BB35280"/>
    <w:rsid w:val="7BD37D8E"/>
    <w:rsid w:val="7BEF0F6A"/>
    <w:rsid w:val="7C0022AE"/>
    <w:rsid w:val="7C051E05"/>
    <w:rsid w:val="7C200D89"/>
    <w:rsid w:val="7C3C3088"/>
    <w:rsid w:val="7C664A22"/>
    <w:rsid w:val="7C6C52C8"/>
    <w:rsid w:val="7C802BF7"/>
    <w:rsid w:val="7C8E24F1"/>
    <w:rsid w:val="7C8F3350"/>
    <w:rsid w:val="7CB84F05"/>
    <w:rsid w:val="7CC40A90"/>
    <w:rsid w:val="7D0564BB"/>
    <w:rsid w:val="7D0D4817"/>
    <w:rsid w:val="7D12300A"/>
    <w:rsid w:val="7D282AB7"/>
    <w:rsid w:val="7D535172"/>
    <w:rsid w:val="7D672427"/>
    <w:rsid w:val="7D7810FA"/>
    <w:rsid w:val="7D797B2A"/>
    <w:rsid w:val="7D7D2DDA"/>
    <w:rsid w:val="7D8B05AE"/>
    <w:rsid w:val="7D9B7810"/>
    <w:rsid w:val="7DB0732E"/>
    <w:rsid w:val="7DB36762"/>
    <w:rsid w:val="7DB80B0E"/>
    <w:rsid w:val="7DD450DB"/>
    <w:rsid w:val="7DD97AFF"/>
    <w:rsid w:val="7DEC2983"/>
    <w:rsid w:val="7DF14D7F"/>
    <w:rsid w:val="7E026420"/>
    <w:rsid w:val="7E1E3EAB"/>
    <w:rsid w:val="7E247CA7"/>
    <w:rsid w:val="7E37779D"/>
    <w:rsid w:val="7E6444A5"/>
    <w:rsid w:val="7E645F85"/>
    <w:rsid w:val="7E677948"/>
    <w:rsid w:val="7E84495C"/>
    <w:rsid w:val="7ED6571D"/>
    <w:rsid w:val="7EE902A5"/>
    <w:rsid w:val="7F08423E"/>
    <w:rsid w:val="7F2D2E93"/>
    <w:rsid w:val="7F3B370D"/>
    <w:rsid w:val="7F3C08C0"/>
    <w:rsid w:val="7F4505FF"/>
    <w:rsid w:val="7F4B002A"/>
    <w:rsid w:val="7F953664"/>
    <w:rsid w:val="7FA75ED8"/>
    <w:rsid w:val="7FDE67FF"/>
    <w:rsid w:val="7FEE04E4"/>
    <w:rsid w:val="7FF379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qFormat="1" w:unhideWhenUsed="0"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qFormat="1" w:uiPriority="99" w:semiHidden="0" w:name="envelope return"/>
    <w:lsdException w:uiPriority="0" w:name="footnote reference"/>
    <w:lsdException w:qFormat="1"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qFormat="1" w:unhideWhenUsed="0" w:uiPriority="0" w:semiHidden="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iPriority="0" w:name="Salutation"/>
    <w:lsdException w:uiPriority="0" w:name="Date"/>
    <w:lsdException w:qFormat="1" w:uiPriority="0" w:semiHidden="0" w:name="Body Text First Indent"/>
    <w:lsdException w:qFormat="1"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1400" w:lineRule="exact"/>
      <w:jc w:val="center"/>
      <w:outlineLvl w:val="0"/>
    </w:pPr>
    <w:rPr>
      <w:rFonts w:ascii="宋体" w:hAnsi="宋体"/>
      <w:b/>
      <w:kern w:val="44"/>
      <w:sz w:val="52"/>
    </w:rPr>
  </w:style>
  <w:style w:type="paragraph" w:styleId="4">
    <w:name w:val="heading 2"/>
    <w:basedOn w:val="1"/>
    <w:next w:val="1"/>
    <w:qFormat/>
    <w:uiPriority w:val="0"/>
    <w:pPr>
      <w:keepNext/>
      <w:keepLines/>
      <w:spacing w:before="260" w:after="260" w:line="1200" w:lineRule="exact"/>
      <w:jc w:val="center"/>
      <w:outlineLvl w:val="1"/>
    </w:pPr>
    <w:rPr>
      <w:rFonts w:ascii="Arial" w:hAnsi="Arial"/>
      <w:b/>
      <w:sz w:val="44"/>
    </w:rPr>
  </w:style>
  <w:style w:type="paragraph" w:styleId="5">
    <w:name w:val="heading 3"/>
    <w:basedOn w:val="1"/>
    <w:next w:val="1"/>
    <w:qFormat/>
    <w:uiPriority w:val="0"/>
    <w:pPr>
      <w:keepNext/>
      <w:keepLines/>
      <w:spacing w:before="260" w:after="260" w:line="600" w:lineRule="exact"/>
      <w:jc w:val="center"/>
      <w:outlineLvl w:val="2"/>
    </w:pPr>
    <w:rPr>
      <w:rFonts w:eastAsia="仿宋_GB2312"/>
      <w:b/>
      <w:sz w:val="32"/>
    </w:rPr>
  </w:style>
  <w:style w:type="paragraph" w:styleId="6">
    <w:name w:val="heading 4"/>
    <w:basedOn w:val="1"/>
    <w:next w:val="1"/>
    <w:qFormat/>
    <w:uiPriority w:val="9"/>
    <w:pPr>
      <w:keepNext/>
      <w:keepLines/>
      <w:spacing w:before="280" w:after="290" w:line="376" w:lineRule="auto"/>
      <w:outlineLvl w:val="3"/>
    </w:pPr>
    <w:rPr>
      <w:rFonts w:ascii="Cambria" w:hAnsi="Cambria"/>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51"/>
    <w:qFormat/>
    <w:uiPriority w:val="0"/>
    <w:pPr>
      <w:spacing w:after="120"/>
    </w:pPr>
  </w:style>
  <w:style w:type="paragraph" w:styleId="7">
    <w:name w:val="Normal Indent"/>
    <w:basedOn w:val="1"/>
    <w:qFormat/>
    <w:uiPriority w:val="0"/>
    <w:pPr>
      <w:autoSpaceDE w:val="0"/>
      <w:autoSpaceDN w:val="0"/>
      <w:adjustRightInd w:val="0"/>
      <w:ind w:firstLine="420"/>
      <w:jc w:val="left"/>
    </w:pPr>
    <w:rPr>
      <w:rFonts w:ascii="宋体"/>
      <w:kern w:val="0"/>
      <w:sz w:val="24"/>
      <w:szCs w:val="20"/>
    </w:rPr>
  </w:style>
  <w:style w:type="paragraph" w:styleId="8">
    <w:name w:val="annotation text"/>
    <w:basedOn w:val="1"/>
    <w:qFormat/>
    <w:uiPriority w:val="0"/>
    <w:pPr>
      <w:jc w:val="left"/>
    </w:pPr>
  </w:style>
  <w:style w:type="paragraph" w:styleId="9">
    <w:name w:val="Closing"/>
    <w:basedOn w:val="1"/>
    <w:qFormat/>
    <w:uiPriority w:val="0"/>
    <w:pPr>
      <w:ind w:left="100" w:leftChars="2100"/>
    </w:pPr>
    <w:rPr>
      <w:rFonts w:ascii="宋体" w:hAnsi="宋体"/>
      <w:color w:val="000000"/>
      <w:sz w:val="24"/>
    </w:rPr>
  </w:style>
  <w:style w:type="paragraph" w:styleId="10">
    <w:name w:val="Body Text Indent"/>
    <w:basedOn w:val="1"/>
    <w:next w:val="11"/>
    <w:qFormat/>
    <w:uiPriority w:val="0"/>
    <w:pPr>
      <w:spacing w:line="360" w:lineRule="auto"/>
      <w:ind w:firstLine="570"/>
    </w:pPr>
    <w:rPr>
      <w:sz w:val="24"/>
    </w:rPr>
  </w:style>
  <w:style w:type="paragraph" w:styleId="11">
    <w:name w:val="envelope return"/>
    <w:basedOn w:val="1"/>
    <w:unhideWhenUsed/>
    <w:qFormat/>
    <w:uiPriority w:val="99"/>
    <w:pPr>
      <w:snapToGrid w:val="0"/>
    </w:pPr>
    <w:rPr>
      <w:rFonts w:ascii="Arial" w:hAnsi="Arial"/>
    </w:rPr>
  </w:style>
  <w:style w:type="paragraph" w:styleId="12">
    <w:name w:val="toc 3"/>
    <w:basedOn w:val="1"/>
    <w:next w:val="1"/>
    <w:qFormat/>
    <w:uiPriority w:val="39"/>
    <w:pPr>
      <w:ind w:left="840" w:leftChars="400"/>
    </w:pPr>
  </w:style>
  <w:style w:type="paragraph" w:styleId="13">
    <w:name w:val="Plain Text"/>
    <w:basedOn w:val="1"/>
    <w:link w:val="50"/>
    <w:qFormat/>
    <w:uiPriority w:val="0"/>
    <w:rPr>
      <w:rFonts w:ascii="宋体" w:hAnsi="Courier New"/>
    </w:rPr>
  </w:style>
  <w:style w:type="paragraph" w:styleId="14">
    <w:name w:val="Balloon Text"/>
    <w:basedOn w:val="1"/>
    <w:link w:val="48"/>
    <w:qFormat/>
    <w:uiPriority w:val="0"/>
    <w:rPr>
      <w:sz w:val="18"/>
      <w:szCs w:val="18"/>
    </w:rPr>
  </w:style>
  <w:style w:type="paragraph" w:styleId="15">
    <w:name w:val="footer"/>
    <w:basedOn w:val="1"/>
    <w:qFormat/>
    <w:uiPriority w:val="0"/>
    <w:pPr>
      <w:tabs>
        <w:tab w:val="center" w:pos="4153"/>
        <w:tab w:val="right" w:pos="8306"/>
      </w:tabs>
      <w:snapToGrid w:val="0"/>
      <w:jc w:val="left"/>
    </w:pPr>
    <w:rPr>
      <w:sz w:val="18"/>
    </w:rPr>
  </w:style>
  <w:style w:type="paragraph" w:styleId="16">
    <w:name w:val="header"/>
    <w:basedOn w:val="1"/>
    <w:link w:val="43"/>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39"/>
    <w:pPr>
      <w:tabs>
        <w:tab w:val="right" w:leader="dot" w:pos="8835"/>
      </w:tabs>
      <w:jc w:val="center"/>
    </w:pPr>
    <w:rPr>
      <w:rFonts w:ascii="宋体" w:hAnsi="宋体"/>
      <w:color w:val="000000"/>
      <w:spacing w:val="30"/>
      <w:sz w:val="24"/>
    </w:rPr>
  </w:style>
  <w:style w:type="paragraph" w:styleId="18">
    <w:name w:val="Subtitle"/>
    <w:basedOn w:val="1"/>
    <w:next w:val="1"/>
    <w:qFormat/>
    <w:uiPriority w:val="11"/>
    <w:pPr>
      <w:spacing w:before="240" w:after="60" w:line="312" w:lineRule="auto"/>
      <w:jc w:val="center"/>
      <w:outlineLvl w:val="1"/>
    </w:pPr>
    <w:rPr>
      <w:rFonts w:ascii="Cambria" w:hAnsi="Cambria"/>
      <w:b/>
      <w:bCs/>
      <w:kern w:val="28"/>
      <w:sz w:val="32"/>
      <w:szCs w:val="32"/>
    </w:rPr>
  </w:style>
  <w:style w:type="paragraph" w:styleId="19">
    <w:name w:val="footnote text"/>
    <w:basedOn w:val="1"/>
    <w:qFormat/>
    <w:uiPriority w:val="99"/>
  </w:style>
  <w:style w:type="paragraph" w:styleId="20">
    <w:name w:val="toc 2"/>
    <w:basedOn w:val="1"/>
    <w:next w:val="1"/>
    <w:qFormat/>
    <w:uiPriority w:val="39"/>
    <w:pPr>
      <w:tabs>
        <w:tab w:val="right" w:leader="dot" w:pos="8835"/>
      </w:tabs>
    </w:pPr>
  </w:style>
  <w:style w:type="paragraph" w:styleId="21">
    <w:name w:val="Normal (Web)"/>
    <w:basedOn w:val="1"/>
    <w:link w:val="41"/>
    <w:qFormat/>
    <w:uiPriority w:val="0"/>
    <w:rPr>
      <w:rFonts w:ascii="Times New Roman" w:hAnsi="Times New Roman"/>
      <w:sz w:val="24"/>
      <w:szCs w:val="24"/>
    </w:rPr>
  </w:style>
  <w:style w:type="paragraph" w:styleId="22">
    <w:name w:val="Body Text First Indent"/>
    <w:basedOn w:val="2"/>
    <w:unhideWhenUsed/>
    <w:qFormat/>
    <w:uiPriority w:val="0"/>
    <w:pPr>
      <w:spacing w:line="360" w:lineRule="auto"/>
      <w:ind w:firstLine="420" w:firstLineChars="100"/>
    </w:pPr>
    <w:rPr>
      <w:rFonts w:ascii="Calibri" w:hAnsi="Calibri"/>
      <w:szCs w:val="22"/>
    </w:rPr>
  </w:style>
  <w:style w:type="paragraph" w:styleId="23">
    <w:name w:val="Body Text First Indent 2"/>
    <w:basedOn w:val="10"/>
    <w:unhideWhenUsed/>
    <w:qFormat/>
    <w:uiPriority w:val="99"/>
    <w:pPr>
      <w:spacing w:after="120" w:line="240" w:lineRule="auto"/>
      <w:ind w:left="420" w:leftChars="200" w:firstLine="420" w:firstLineChars="200"/>
    </w:pPr>
    <w:rPr>
      <w:sz w:val="21"/>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7">
    <w:name w:val="Strong"/>
    <w:qFormat/>
    <w:uiPriority w:val="22"/>
    <w:rPr>
      <w:rFonts w:hint="default" w:ascii="Tahoma" w:hAnsi="Tahoma" w:eastAsia="宋体" w:cs="Tahoma"/>
      <w:b/>
      <w:bCs/>
      <w:spacing w:val="10"/>
      <w:sz w:val="24"/>
      <w:lang w:val="en-US" w:eastAsia="zh-CN" w:bidi="ar-SA"/>
    </w:rPr>
  </w:style>
  <w:style w:type="character" w:styleId="28">
    <w:name w:val="page number"/>
    <w:basedOn w:val="26"/>
    <w:qFormat/>
    <w:uiPriority w:val="0"/>
  </w:style>
  <w:style w:type="character" w:styleId="29">
    <w:name w:val="FollowedHyperlink"/>
    <w:qFormat/>
    <w:uiPriority w:val="0"/>
    <w:rPr>
      <w:rFonts w:hint="eastAsia" w:ascii="宋体" w:hAnsi="宋体" w:eastAsia="宋体" w:cs="宋体"/>
      <w:color w:val="0031C1"/>
      <w:sz w:val="18"/>
      <w:szCs w:val="18"/>
      <w:u w:val="none"/>
    </w:rPr>
  </w:style>
  <w:style w:type="character" w:styleId="30">
    <w:name w:val="Emphasis"/>
    <w:qFormat/>
    <w:uiPriority w:val="20"/>
    <w:rPr>
      <w:i/>
      <w:iCs/>
    </w:rPr>
  </w:style>
  <w:style w:type="character" w:styleId="31">
    <w:name w:val="Hyperlink"/>
    <w:basedOn w:val="26"/>
    <w:qFormat/>
    <w:uiPriority w:val="99"/>
    <w:rPr>
      <w:rFonts w:hint="eastAsia" w:ascii="宋体" w:hAnsi="宋体" w:eastAsia="宋体" w:cs="宋体"/>
      <w:color w:val="0031C1"/>
      <w:sz w:val="18"/>
      <w:szCs w:val="18"/>
      <w:u w:val="none"/>
    </w:rPr>
  </w:style>
  <w:style w:type="character" w:styleId="32">
    <w:name w:val="annotation reference"/>
    <w:unhideWhenUsed/>
    <w:qFormat/>
    <w:uiPriority w:val="0"/>
    <w:rPr>
      <w:sz w:val="21"/>
      <w:szCs w:val="21"/>
    </w:rPr>
  </w:style>
  <w:style w:type="paragraph" w:customStyle="1" w:styleId="33">
    <w:name w:val="_Style 3"/>
    <w:basedOn w:val="1"/>
    <w:qFormat/>
    <w:uiPriority w:val="0"/>
    <w:pPr>
      <w:spacing w:line="360" w:lineRule="auto"/>
      <w:ind w:firstLine="420" w:firstLineChars="200"/>
    </w:pPr>
  </w:style>
  <w:style w:type="paragraph" w:customStyle="1" w:styleId="34">
    <w:name w:val="首行缩进"/>
    <w:basedOn w:val="1"/>
    <w:qFormat/>
    <w:uiPriority w:val="0"/>
    <w:pPr>
      <w:ind w:firstLine="480" w:firstLineChars="200"/>
    </w:pPr>
    <w:rPr>
      <w:szCs w:val="24"/>
      <w:lang w:val="zh-CN"/>
    </w:rPr>
  </w:style>
  <w:style w:type="character" w:customStyle="1" w:styleId="35">
    <w:name w:val="tab1"/>
    <w:basedOn w:val="26"/>
    <w:qFormat/>
    <w:uiPriority w:val="0"/>
  </w:style>
  <w:style w:type="character" w:customStyle="1" w:styleId="36">
    <w:name w:val="hilite6"/>
    <w:qFormat/>
    <w:uiPriority w:val="0"/>
    <w:rPr>
      <w:color w:val="000000"/>
    </w:rPr>
  </w:style>
  <w:style w:type="character" w:customStyle="1" w:styleId="37">
    <w:name w:val="hilite"/>
    <w:qFormat/>
    <w:uiPriority w:val="0"/>
    <w:rPr>
      <w:color w:val="000000"/>
    </w:rPr>
  </w:style>
  <w:style w:type="character" w:customStyle="1" w:styleId="38">
    <w:name w:val="active5"/>
    <w:qFormat/>
    <w:uiPriority w:val="0"/>
    <w:rPr>
      <w:color w:val="FFFFFF"/>
    </w:rPr>
  </w:style>
  <w:style w:type="character" w:customStyle="1" w:styleId="39">
    <w:name w:val="active6"/>
    <w:qFormat/>
    <w:uiPriority w:val="0"/>
    <w:rPr>
      <w:color w:val="FFFFFF"/>
    </w:rPr>
  </w:style>
  <w:style w:type="character" w:customStyle="1" w:styleId="40">
    <w:name w:val="fielderror"/>
    <w:qFormat/>
    <w:uiPriority w:val="0"/>
    <w:rPr>
      <w:color w:val="800000"/>
    </w:rPr>
  </w:style>
  <w:style w:type="character" w:customStyle="1" w:styleId="41">
    <w:name w:val="普通(网站) Char"/>
    <w:link w:val="21"/>
    <w:qFormat/>
    <w:uiPriority w:val="0"/>
    <w:rPr>
      <w:kern w:val="2"/>
      <w:sz w:val="24"/>
      <w:szCs w:val="24"/>
    </w:rPr>
  </w:style>
  <w:style w:type="character" w:customStyle="1" w:styleId="42">
    <w:name w:val="font51"/>
    <w:qFormat/>
    <w:uiPriority w:val="99"/>
    <w:rPr>
      <w:rFonts w:hint="eastAsia" w:ascii="宋体" w:hAnsi="宋体" w:eastAsia="宋体" w:cs="宋体"/>
      <w:color w:val="000000"/>
      <w:sz w:val="22"/>
      <w:szCs w:val="22"/>
      <w:u w:val="none"/>
    </w:rPr>
  </w:style>
  <w:style w:type="character" w:customStyle="1" w:styleId="43">
    <w:name w:val="页眉 Char"/>
    <w:link w:val="16"/>
    <w:qFormat/>
    <w:uiPriority w:val="0"/>
    <w:rPr>
      <w:kern w:val="2"/>
      <w:sz w:val="18"/>
      <w:szCs w:val="18"/>
    </w:rPr>
  </w:style>
  <w:style w:type="character" w:customStyle="1" w:styleId="44">
    <w:name w:val="tab2"/>
    <w:qFormat/>
    <w:uiPriority w:val="0"/>
    <w:rPr>
      <w:color w:val="333366"/>
    </w:rPr>
  </w:style>
  <w:style w:type="character" w:customStyle="1" w:styleId="45">
    <w:name w:val="hilite4"/>
    <w:qFormat/>
    <w:uiPriority w:val="0"/>
    <w:rPr>
      <w:color w:val="000000"/>
    </w:rPr>
  </w:style>
  <w:style w:type="character" w:customStyle="1" w:styleId="46">
    <w:name w:val="qowt-font4"/>
    <w:basedOn w:val="26"/>
    <w:qFormat/>
    <w:uiPriority w:val="0"/>
  </w:style>
  <w:style w:type="character" w:customStyle="1" w:styleId="47">
    <w:name w:val="hilite5"/>
    <w:qFormat/>
    <w:uiPriority w:val="0"/>
    <w:rPr>
      <w:color w:val="000000"/>
    </w:rPr>
  </w:style>
  <w:style w:type="character" w:customStyle="1" w:styleId="48">
    <w:name w:val="批注框文本 Char"/>
    <w:link w:val="14"/>
    <w:qFormat/>
    <w:uiPriority w:val="0"/>
    <w:rPr>
      <w:rFonts w:ascii="Calibri" w:hAnsi="Calibri" w:eastAsia="宋体" w:cs="Times New Roman"/>
      <w:kern w:val="2"/>
      <w:sz w:val="18"/>
      <w:szCs w:val="18"/>
    </w:rPr>
  </w:style>
  <w:style w:type="character" w:customStyle="1" w:styleId="49">
    <w:name w:val="active"/>
    <w:qFormat/>
    <w:uiPriority w:val="0"/>
    <w:rPr>
      <w:color w:val="FFFFFF"/>
    </w:rPr>
  </w:style>
  <w:style w:type="character" w:customStyle="1" w:styleId="50">
    <w:name w:val="纯文本 Char"/>
    <w:link w:val="13"/>
    <w:qFormat/>
    <w:uiPriority w:val="0"/>
    <w:rPr>
      <w:rFonts w:ascii="宋体" w:hAnsi="Courier New"/>
      <w:kern w:val="2"/>
      <w:sz w:val="21"/>
      <w:szCs w:val="22"/>
    </w:rPr>
  </w:style>
  <w:style w:type="character" w:customStyle="1" w:styleId="51">
    <w:name w:val="正文文本 Char"/>
    <w:link w:val="2"/>
    <w:qFormat/>
    <w:uiPriority w:val="0"/>
    <w:rPr>
      <w:rFonts w:ascii="Calibri" w:hAnsi="Calibri" w:eastAsia="宋体" w:cs="Times New Roman"/>
      <w:kern w:val="2"/>
      <w:sz w:val="21"/>
      <w:szCs w:val="22"/>
    </w:rPr>
  </w:style>
  <w:style w:type="character" w:customStyle="1" w:styleId="52">
    <w:name w:val="font11"/>
    <w:basedOn w:val="26"/>
    <w:qFormat/>
    <w:uiPriority w:val="0"/>
    <w:rPr>
      <w:rFonts w:hint="eastAsia" w:ascii="宋体" w:hAnsi="宋体" w:eastAsia="宋体" w:cs="宋体"/>
      <w:color w:val="000000"/>
      <w:sz w:val="20"/>
      <w:szCs w:val="20"/>
      <w:u w:val="none"/>
    </w:rPr>
  </w:style>
  <w:style w:type="character" w:customStyle="1" w:styleId="53">
    <w:name w:val="required"/>
    <w:qFormat/>
    <w:uiPriority w:val="0"/>
    <w:rPr>
      <w:color w:val="FF0000"/>
    </w:rPr>
  </w:style>
  <w:style w:type="character" w:customStyle="1" w:styleId="54">
    <w:name w:val="a3"/>
    <w:qFormat/>
    <w:uiPriority w:val="0"/>
    <w:rPr>
      <w:rFonts w:hint="default" w:ascii="Tahoma" w:hAnsi="Tahoma" w:cs="Tahoma"/>
      <w:sz w:val="21"/>
      <w:szCs w:val="24"/>
    </w:rPr>
  </w:style>
  <w:style w:type="paragraph" w:customStyle="1" w:styleId="55">
    <w:name w:val="修订1"/>
    <w:unhideWhenUsed/>
    <w:qFormat/>
    <w:uiPriority w:val="99"/>
    <w:rPr>
      <w:rFonts w:ascii="Calibri" w:hAnsi="Calibri" w:eastAsia="宋体" w:cs="Times New Roman"/>
      <w:kern w:val="2"/>
      <w:sz w:val="21"/>
      <w:szCs w:val="22"/>
      <w:lang w:val="en-US" w:eastAsia="zh-CN" w:bidi="ar-SA"/>
    </w:rPr>
  </w:style>
  <w:style w:type="paragraph" w:customStyle="1" w:styleId="56">
    <w:name w:val="正文缩进6格"/>
    <w:basedOn w:val="57"/>
    <w:qFormat/>
    <w:uiPriority w:val="0"/>
    <w:pPr>
      <w:ind w:left="1758" w:leftChars="854"/>
    </w:pPr>
  </w:style>
  <w:style w:type="paragraph" w:customStyle="1" w:styleId="57">
    <w:name w:val="正文缩进4格"/>
    <w:basedOn w:val="58"/>
    <w:qFormat/>
    <w:uiPriority w:val="0"/>
    <w:pPr>
      <w:ind w:left="2" w:firstLine="538" w:firstLineChars="192"/>
    </w:pPr>
    <w:rPr>
      <w:color w:val="0000FF"/>
      <w:sz w:val="28"/>
    </w:rPr>
  </w:style>
  <w:style w:type="paragraph" w:customStyle="1" w:styleId="58">
    <w:name w:val="正文缩进2格"/>
    <w:basedOn w:val="1"/>
    <w:qFormat/>
    <w:uiPriority w:val="99"/>
    <w:pPr>
      <w:spacing w:line="600" w:lineRule="exact"/>
      <w:ind w:firstLine="639" w:firstLineChars="206"/>
    </w:pPr>
    <w:rPr>
      <w:rFonts w:ascii="仿宋_GB2312" w:hAnsi="宋体" w:eastAsia="仿宋_GB2312"/>
      <w:sz w:val="31"/>
    </w:rPr>
  </w:style>
  <w:style w:type="paragraph" w:customStyle="1" w:styleId="59">
    <w:name w:val="表格样式居中"/>
    <w:qFormat/>
    <w:uiPriority w:val="0"/>
    <w:pPr>
      <w:tabs>
        <w:tab w:val="left" w:pos="425"/>
      </w:tabs>
      <w:snapToGrid w:val="0"/>
      <w:jc w:val="center"/>
    </w:pPr>
    <w:rPr>
      <w:rFonts w:ascii="宋体" w:hAnsi="宋体" w:eastAsia="宋体" w:cs="Times New Roman"/>
      <w:kern w:val="2"/>
      <w:sz w:val="21"/>
      <w:szCs w:val="24"/>
      <w:lang w:val="en-US" w:eastAsia="zh-CN" w:bidi="ar-SA"/>
    </w:rPr>
  </w:style>
  <w:style w:type="paragraph" w:customStyle="1" w:styleId="60">
    <w:name w:val="_Style 1"/>
    <w:basedOn w:val="1"/>
    <w:qFormat/>
    <w:uiPriority w:val="34"/>
    <w:pPr>
      <w:ind w:firstLine="420" w:firstLineChars="200"/>
    </w:pPr>
  </w:style>
  <w:style w:type="paragraph" w:customStyle="1" w:styleId="61">
    <w:name w:val="Default"/>
    <w:qFormat/>
    <w:uiPriority w:val="0"/>
    <w:pPr>
      <w:widowControl w:val="0"/>
      <w:autoSpaceDE w:val="0"/>
      <w:autoSpaceDN w:val="0"/>
      <w:adjustRightInd w:val="0"/>
    </w:pPr>
    <w:rPr>
      <w:rFonts w:ascii="宋体" w:hAnsi="Calibri" w:eastAsia="宋体" w:cs="宋体"/>
      <w:color w:val="000000"/>
      <w:sz w:val="24"/>
      <w:szCs w:val="24"/>
      <w:lang w:val="en-US" w:eastAsia="en-US" w:bidi="ar-SA"/>
    </w:rPr>
  </w:style>
  <w:style w:type="paragraph" w:customStyle="1" w:styleId="62">
    <w:name w:val="List Paragraph1"/>
    <w:basedOn w:val="1"/>
    <w:qFormat/>
    <w:uiPriority w:val="0"/>
    <w:pPr>
      <w:ind w:firstLine="420" w:firstLineChars="200"/>
    </w:pPr>
    <w:rPr>
      <w:szCs w:val="24"/>
    </w:rPr>
  </w:style>
  <w:style w:type="paragraph" w:customStyle="1" w:styleId="63">
    <w:name w:val="列表段落1"/>
    <w:basedOn w:val="1"/>
    <w:qFormat/>
    <w:uiPriority w:val="0"/>
    <w:pPr>
      <w:suppressAutoHyphens/>
      <w:ind w:firstLine="420"/>
    </w:pPr>
    <w:rPr>
      <w:kern w:val="1"/>
      <w:lang w:eastAsia="ar-SA"/>
    </w:rPr>
  </w:style>
  <w:style w:type="paragraph" w:customStyle="1" w:styleId="64">
    <w:name w:val="列出段落1"/>
    <w:basedOn w:val="1"/>
    <w:qFormat/>
    <w:uiPriority w:val="0"/>
    <w:pPr>
      <w:spacing w:line="360" w:lineRule="auto"/>
      <w:ind w:firstLine="420" w:firstLineChars="200"/>
    </w:pPr>
  </w:style>
  <w:style w:type="paragraph" w:customStyle="1" w:styleId="65">
    <w:name w:val="标题 3.1"/>
    <w:basedOn w:val="5"/>
    <w:qFormat/>
    <w:uiPriority w:val="0"/>
    <w:pPr>
      <w:tabs>
        <w:tab w:val="left" w:pos="1440"/>
        <w:tab w:val="left" w:pos="1620"/>
      </w:tabs>
      <w:jc w:val="both"/>
    </w:pPr>
    <w:rPr>
      <w:rFonts w:ascii="宋体" w:hAnsi="宋体" w:eastAsia="宋体"/>
      <w:color w:val="FF0000"/>
    </w:rPr>
  </w:style>
  <w:style w:type="paragraph" w:customStyle="1" w:styleId="66">
    <w:name w:val="无间隔1"/>
    <w:qFormat/>
    <w:uiPriority w:val="1"/>
    <w:pPr>
      <w:widowControl w:val="0"/>
      <w:jc w:val="both"/>
    </w:pPr>
    <w:rPr>
      <w:rFonts w:ascii="Calibri" w:hAnsi="Calibri" w:eastAsia="宋体" w:cs="Times New Roman"/>
      <w:kern w:val="2"/>
      <w:sz w:val="21"/>
      <w:lang w:val="en-US" w:eastAsia="zh-CN" w:bidi="ar-SA"/>
    </w:rPr>
  </w:style>
  <w:style w:type="paragraph" w:customStyle="1" w:styleId="67">
    <w:name w:val="二级标题"/>
    <w:basedOn w:val="1"/>
    <w:qFormat/>
    <w:uiPriority w:val="0"/>
    <w:pPr>
      <w:spacing w:line="360" w:lineRule="auto"/>
      <w:outlineLvl w:val="1"/>
    </w:pPr>
    <w:rPr>
      <w:rFonts w:ascii="宋体" w:hAnsi="宋体" w:cs="宋体"/>
      <w:b/>
      <w:spacing w:val="10"/>
      <w:kern w:val="0"/>
      <w:sz w:val="28"/>
      <w:szCs w:val="21"/>
    </w:rPr>
  </w:style>
  <w:style w:type="paragraph" w:styleId="68">
    <w:name w:val="List Paragraph"/>
    <w:basedOn w:val="1"/>
    <w:qFormat/>
    <w:uiPriority w:val="34"/>
    <w:pPr>
      <w:ind w:firstLine="420" w:firstLineChars="200"/>
    </w:pPr>
  </w:style>
  <w:style w:type="paragraph" w:customStyle="1" w:styleId="69">
    <w:name w:val="方案正文"/>
    <w:basedOn w:val="1"/>
    <w:qFormat/>
    <w:uiPriority w:val="0"/>
    <w:pPr>
      <w:spacing w:line="312" w:lineRule="auto"/>
      <w:ind w:firstLine="420" w:firstLineChars="200"/>
    </w:pPr>
    <w:rPr>
      <w:rFonts w:ascii="宋体" w:hAnsi="宋体" w:cs="宋体"/>
      <w:kern w:val="0"/>
      <w:szCs w:val="21"/>
    </w:rPr>
  </w:style>
  <w:style w:type="paragraph" w:customStyle="1" w:styleId="70">
    <w:name w:val="列出段落2"/>
    <w:basedOn w:val="1"/>
    <w:qFormat/>
    <w:uiPriority w:val="34"/>
    <w:pPr>
      <w:ind w:firstLine="420" w:firstLineChars="200"/>
    </w:pPr>
  </w:style>
  <w:style w:type="paragraph" w:customStyle="1" w:styleId="71">
    <w:name w:val="列出段落3"/>
    <w:basedOn w:val="1"/>
    <w:qFormat/>
    <w:uiPriority w:val="34"/>
    <w:pPr>
      <w:ind w:firstLine="420" w:firstLineChars="200"/>
    </w:pPr>
  </w:style>
  <w:style w:type="paragraph" w:customStyle="1" w:styleId="72">
    <w:name w:val="_Style 13"/>
    <w:basedOn w:val="1"/>
    <w:qFormat/>
    <w:uiPriority w:val="0"/>
    <w:pPr>
      <w:spacing w:line="360" w:lineRule="auto"/>
      <w:ind w:firstLine="420" w:firstLineChars="200"/>
    </w:pPr>
  </w:style>
  <w:style w:type="paragraph" w:customStyle="1" w:styleId="73">
    <w:name w:val="_Style 2"/>
    <w:basedOn w:val="1"/>
    <w:qFormat/>
    <w:uiPriority w:val="34"/>
    <w:pPr>
      <w:ind w:firstLine="420" w:firstLineChars="200"/>
    </w:pPr>
  </w:style>
  <w:style w:type="paragraph" w:customStyle="1" w:styleId="74">
    <w:name w:val="无缩进"/>
    <w:next w:val="2"/>
    <w:qFormat/>
    <w:uiPriority w:val="0"/>
    <w:pPr>
      <w:snapToGrid w:val="0"/>
      <w:spacing w:line="600" w:lineRule="atLeast"/>
      <w:ind w:firstLine="641"/>
      <w:jc w:val="both"/>
    </w:pPr>
    <w:rPr>
      <w:rFonts w:ascii="Calibri" w:hAnsi="Calibri" w:eastAsia="仿宋_GB2312" w:cs="Times New Roman"/>
      <w:sz w:val="32"/>
      <w:szCs w:val="22"/>
      <w:lang w:val="en-US" w:eastAsia="zh-CN" w:bidi="ar-SA"/>
    </w:rPr>
  </w:style>
  <w:style w:type="paragraph" w:customStyle="1" w:styleId="75">
    <w:name w:val="Normal-1"/>
    <w:basedOn w:val="1"/>
    <w:qFormat/>
    <w:uiPriority w:val="0"/>
    <w:pPr>
      <w:spacing w:afterLines="50" w:line="312" w:lineRule="auto"/>
      <w:ind w:firstLine="200" w:firstLineChars="200"/>
    </w:pPr>
    <w:rPr>
      <w:rFonts w:ascii="Arial" w:hAnsi="Arial" w:cs="Arial"/>
      <w:sz w:val="24"/>
    </w:rPr>
  </w:style>
  <w:style w:type="paragraph" w:customStyle="1" w:styleId="76">
    <w:name w:val="段落"/>
    <w:qFormat/>
    <w:uiPriority w:val="0"/>
    <w:pPr>
      <w:adjustRightInd w:val="0"/>
      <w:snapToGrid w:val="0"/>
      <w:spacing w:before="120" w:after="120" w:line="360" w:lineRule="auto"/>
      <w:ind w:firstLine="480" w:firstLineChars="200"/>
      <w:jc w:val="both"/>
    </w:pPr>
    <w:rPr>
      <w:rFonts w:ascii="Calibri" w:hAnsi="Calibri" w:eastAsia="仿宋_GB2312" w:cs="Times New Roman"/>
      <w:kern w:val="2"/>
      <w:sz w:val="24"/>
      <w:szCs w:val="24"/>
      <w:lang w:val="en-US" w:eastAsia="zh-CN" w:bidi="ar-SA"/>
    </w:rPr>
  </w:style>
  <w:style w:type="paragraph" w:customStyle="1" w:styleId="77">
    <w:name w:val="正文无缩进"/>
    <w:basedOn w:val="58"/>
    <w:qFormat/>
    <w:uiPriority w:val="0"/>
    <w:pPr>
      <w:ind w:firstLine="0" w:firstLineChars="0"/>
    </w:pPr>
  </w:style>
  <w:style w:type="paragraph" w:customStyle="1" w:styleId="78">
    <w:name w:val="List Paragraph2"/>
    <w:basedOn w:val="1"/>
    <w:qFormat/>
    <w:uiPriority w:val="34"/>
    <w:pPr>
      <w:ind w:firstLine="420" w:firstLineChars="200"/>
    </w:pPr>
    <w:rPr>
      <w:rFonts w:eastAsia="微软雅黑"/>
      <w:sz w:val="18"/>
      <w:szCs w:val="21"/>
    </w:rPr>
  </w:style>
  <w:style w:type="paragraph" w:customStyle="1" w:styleId="79">
    <w:name w:val="shall-正文"/>
    <w:basedOn w:val="1"/>
    <w:qFormat/>
    <w:uiPriority w:val="0"/>
    <w:pPr>
      <w:adjustRightInd w:val="0"/>
      <w:snapToGrid w:val="0"/>
      <w:spacing w:beforeLines="30" w:line="288" w:lineRule="auto"/>
      <w:ind w:firstLine="200" w:firstLineChars="200"/>
      <w:jc w:val="left"/>
    </w:pPr>
    <w:rPr>
      <w:rFonts w:ascii="Tahoma" w:hAnsi="Tahoma" w:eastAsia="华文细黑"/>
      <w:sz w:val="24"/>
      <w:szCs w:val="24"/>
    </w:rPr>
  </w:style>
  <w:style w:type="paragraph" w:customStyle="1" w:styleId="80">
    <w:name w:val="layout_Position"/>
    <w:basedOn w:val="81"/>
    <w:qFormat/>
    <w:uiPriority w:val="99"/>
    <w:rPr>
      <w:b w:val="0"/>
      <w:sz w:val="22"/>
    </w:rPr>
  </w:style>
  <w:style w:type="paragraph" w:customStyle="1" w:styleId="81">
    <w:name w:val="layout_standard"/>
    <w:basedOn w:val="19"/>
    <w:qFormat/>
    <w:uiPriority w:val="99"/>
    <w:rPr>
      <w:rFonts w:ascii="Arial" w:hAnsi="Arial"/>
      <w:b/>
      <w:sz w:val="36"/>
      <w:lang w:val="en-GB"/>
    </w:rPr>
  </w:style>
  <w:style w:type="paragraph" w:customStyle="1" w:styleId="82">
    <w:name w:val="正文_0"/>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83">
    <w:name w:val="列出段落"/>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113</Pages>
  <Words>6099</Words>
  <Characters>34768</Characters>
  <Lines>289</Lines>
  <Paragraphs>81</Paragraphs>
  <TotalTime>2488</TotalTime>
  <ScaleCrop>false</ScaleCrop>
  <LinksUpToDate>false</LinksUpToDate>
  <CharactersWithSpaces>40786</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2020-09-08T01:12:00Z</dcterms:created>
  <dc:creator>lenovo</dc:creator>
  <cp:lastModifiedBy>-__,-</cp:lastModifiedBy>
  <cp:lastPrinted>2021-09-28T01:01:00Z</cp:lastPrinted>
  <dcterms:modified xsi:type="dcterms:W3CDTF">2021-09-29T03:17:23Z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